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3CD" w:rsidRDefault="00E103CD" w:rsidP="00E103CD"/>
    <w:p w:rsidR="004A69C5" w:rsidRPr="008E2F5A" w:rsidRDefault="004A69C5" w:rsidP="004A69C5">
      <w:pPr>
        <w:jc w:val="center"/>
        <w:rPr>
          <w:b/>
          <w:bCs/>
          <w:sz w:val="28"/>
          <w:szCs w:val="28"/>
        </w:rPr>
      </w:pPr>
      <w:r w:rsidRPr="008E2F5A">
        <w:rPr>
          <w:b/>
          <w:sz w:val="28"/>
          <w:szCs w:val="28"/>
        </w:rPr>
        <w:t>СТАРОИ</w:t>
      </w:r>
      <w:r w:rsidRPr="008E2F5A">
        <w:rPr>
          <w:b/>
          <w:bCs/>
          <w:sz w:val="28"/>
          <w:szCs w:val="28"/>
        </w:rPr>
        <w:t>РЮКСКАЯ СЕЛЬСКАЯ ДУМА</w:t>
      </w:r>
    </w:p>
    <w:p w:rsidR="004A69C5" w:rsidRPr="008E2F5A" w:rsidRDefault="004A69C5" w:rsidP="004A69C5">
      <w:pPr>
        <w:jc w:val="center"/>
        <w:rPr>
          <w:b/>
          <w:bCs/>
          <w:sz w:val="28"/>
          <w:szCs w:val="28"/>
        </w:rPr>
      </w:pPr>
      <w:r w:rsidRPr="008E2F5A">
        <w:rPr>
          <w:b/>
          <w:bCs/>
          <w:sz w:val="28"/>
          <w:szCs w:val="28"/>
        </w:rPr>
        <w:t>МАЛМЫЖСКОГО РАЙОНА КИРОВСКОЙ ОБЛАСТИ</w:t>
      </w:r>
    </w:p>
    <w:p w:rsidR="004A69C5" w:rsidRPr="00E51FD4" w:rsidRDefault="004A69C5" w:rsidP="004A69C5">
      <w:pPr>
        <w:jc w:val="center"/>
        <w:rPr>
          <w:b/>
          <w:bCs/>
          <w:sz w:val="28"/>
          <w:szCs w:val="28"/>
        </w:rPr>
      </w:pPr>
      <w:r w:rsidRPr="00E51FD4">
        <w:rPr>
          <w:b/>
          <w:bCs/>
          <w:sz w:val="28"/>
          <w:szCs w:val="28"/>
        </w:rPr>
        <w:t>ТРЕТЬЕГО СОЗЫВА</w:t>
      </w:r>
    </w:p>
    <w:p w:rsidR="004A69C5" w:rsidRPr="00E51FD4" w:rsidRDefault="004A69C5" w:rsidP="004A69C5">
      <w:pPr>
        <w:jc w:val="center"/>
        <w:rPr>
          <w:b/>
          <w:sz w:val="28"/>
          <w:szCs w:val="28"/>
        </w:rPr>
      </w:pPr>
    </w:p>
    <w:p w:rsidR="004A69C5" w:rsidRPr="00E51FD4" w:rsidRDefault="004A69C5" w:rsidP="004A69C5">
      <w:pPr>
        <w:jc w:val="center"/>
        <w:rPr>
          <w:b/>
          <w:sz w:val="28"/>
          <w:szCs w:val="28"/>
        </w:rPr>
      </w:pPr>
      <w:r w:rsidRPr="00E51FD4">
        <w:rPr>
          <w:b/>
          <w:sz w:val="28"/>
          <w:szCs w:val="28"/>
        </w:rPr>
        <w:t>РЕШЕНИЕ</w:t>
      </w:r>
    </w:p>
    <w:p w:rsidR="004A69C5" w:rsidRPr="00E51FD4" w:rsidRDefault="004A69C5" w:rsidP="004A69C5">
      <w:pPr>
        <w:jc w:val="center"/>
        <w:rPr>
          <w:sz w:val="28"/>
          <w:szCs w:val="28"/>
        </w:rPr>
      </w:pPr>
    </w:p>
    <w:p w:rsidR="004A69C5" w:rsidRPr="00E51FD4" w:rsidRDefault="004A69C5" w:rsidP="004A69C5">
      <w:pPr>
        <w:rPr>
          <w:sz w:val="28"/>
          <w:szCs w:val="28"/>
        </w:rPr>
      </w:pPr>
      <w:r w:rsidRPr="00E51FD4">
        <w:rPr>
          <w:sz w:val="28"/>
          <w:szCs w:val="28"/>
        </w:rPr>
        <w:t xml:space="preserve">   15.03.2017                                                                                                      № 6</w:t>
      </w:r>
    </w:p>
    <w:p w:rsidR="004A69C5" w:rsidRDefault="004A69C5" w:rsidP="004A69C5">
      <w:pPr>
        <w:jc w:val="center"/>
        <w:rPr>
          <w:sz w:val="28"/>
          <w:szCs w:val="28"/>
        </w:rPr>
      </w:pPr>
      <w:proofErr w:type="gramStart"/>
      <w:r w:rsidRPr="008E2F5A">
        <w:rPr>
          <w:sz w:val="28"/>
          <w:szCs w:val="28"/>
        </w:rPr>
        <w:t>с</w:t>
      </w:r>
      <w:proofErr w:type="gramEnd"/>
      <w:r w:rsidRPr="008E2F5A">
        <w:rPr>
          <w:sz w:val="28"/>
          <w:szCs w:val="28"/>
        </w:rPr>
        <w:t xml:space="preserve">. Старый </w:t>
      </w:r>
      <w:proofErr w:type="spellStart"/>
      <w:r w:rsidRPr="008E2F5A">
        <w:rPr>
          <w:sz w:val="28"/>
          <w:szCs w:val="28"/>
        </w:rPr>
        <w:t>Ирюк</w:t>
      </w:r>
      <w:proofErr w:type="spellEnd"/>
    </w:p>
    <w:p w:rsidR="004A69C5" w:rsidRDefault="004A69C5" w:rsidP="004A69C5">
      <w:pPr>
        <w:ind w:firstLine="708"/>
      </w:pPr>
    </w:p>
    <w:p w:rsidR="004A69C5" w:rsidRDefault="004A69C5" w:rsidP="004A69C5">
      <w:pPr>
        <w:ind w:firstLine="708"/>
      </w:pPr>
    </w:p>
    <w:p w:rsidR="004A69C5" w:rsidRDefault="004A69C5" w:rsidP="004A69C5">
      <w:pPr>
        <w:jc w:val="center"/>
        <w:rPr>
          <w:bCs/>
        </w:rPr>
      </w:pPr>
    </w:p>
    <w:p w:rsidR="004A69C5" w:rsidRPr="00901D00" w:rsidRDefault="004A69C5" w:rsidP="004A69C5">
      <w:pPr>
        <w:jc w:val="center"/>
        <w:rPr>
          <w:b/>
          <w:sz w:val="28"/>
          <w:szCs w:val="28"/>
        </w:rPr>
      </w:pPr>
      <w:r w:rsidRPr="00901D00">
        <w:rPr>
          <w:b/>
          <w:sz w:val="28"/>
          <w:szCs w:val="28"/>
        </w:rPr>
        <w:t>Об утверждении программы социально-экономического развития муниципального образования</w:t>
      </w:r>
    </w:p>
    <w:p w:rsidR="004A69C5" w:rsidRPr="00901D00" w:rsidRDefault="004A69C5" w:rsidP="004A69C5">
      <w:pPr>
        <w:jc w:val="center"/>
        <w:rPr>
          <w:b/>
          <w:sz w:val="28"/>
          <w:szCs w:val="28"/>
        </w:rPr>
      </w:pPr>
      <w:proofErr w:type="spellStart"/>
      <w:r w:rsidRPr="00901D00">
        <w:rPr>
          <w:b/>
          <w:sz w:val="28"/>
          <w:szCs w:val="28"/>
        </w:rPr>
        <w:t>Староирюкское</w:t>
      </w:r>
      <w:proofErr w:type="spellEnd"/>
      <w:r w:rsidRPr="00901D00">
        <w:rPr>
          <w:b/>
          <w:sz w:val="28"/>
          <w:szCs w:val="28"/>
        </w:rPr>
        <w:t xml:space="preserve"> сельское поселение</w:t>
      </w:r>
    </w:p>
    <w:p w:rsidR="004A69C5" w:rsidRPr="00901D00" w:rsidRDefault="004A69C5" w:rsidP="004A69C5">
      <w:pPr>
        <w:jc w:val="center"/>
        <w:rPr>
          <w:b/>
          <w:sz w:val="28"/>
          <w:szCs w:val="28"/>
        </w:rPr>
      </w:pPr>
      <w:proofErr w:type="spellStart"/>
      <w:r w:rsidRPr="00901D00">
        <w:rPr>
          <w:b/>
          <w:sz w:val="28"/>
          <w:szCs w:val="28"/>
        </w:rPr>
        <w:t>Малмыжского</w:t>
      </w:r>
      <w:proofErr w:type="spellEnd"/>
      <w:r w:rsidRPr="00901D00">
        <w:rPr>
          <w:b/>
          <w:sz w:val="28"/>
          <w:szCs w:val="28"/>
        </w:rPr>
        <w:t xml:space="preserve"> района Кировской области</w:t>
      </w:r>
    </w:p>
    <w:p w:rsidR="004A69C5" w:rsidRPr="00901D00" w:rsidRDefault="004A69C5" w:rsidP="004A69C5">
      <w:pPr>
        <w:keepNext/>
        <w:ind w:firstLine="709"/>
        <w:jc w:val="center"/>
        <w:rPr>
          <w:sz w:val="28"/>
          <w:szCs w:val="28"/>
          <w:shd w:val="clear" w:color="auto" w:fill="00FFFF"/>
        </w:rPr>
      </w:pPr>
      <w:r w:rsidRPr="00901D00">
        <w:rPr>
          <w:b/>
          <w:sz w:val="28"/>
          <w:szCs w:val="28"/>
        </w:rPr>
        <w:t>на 201</w:t>
      </w:r>
      <w:r w:rsidRPr="00901D00">
        <w:rPr>
          <w:rFonts w:eastAsia="A"/>
          <w:b/>
          <w:sz w:val="28"/>
          <w:szCs w:val="28"/>
        </w:rPr>
        <w:t>7</w:t>
      </w:r>
      <w:r w:rsidRPr="00901D00">
        <w:rPr>
          <w:b/>
          <w:sz w:val="28"/>
          <w:szCs w:val="28"/>
        </w:rPr>
        <w:t>- 20</w:t>
      </w:r>
      <w:r w:rsidRPr="00901D00">
        <w:rPr>
          <w:rFonts w:eastAsia="A"/>
          <w:b/>
          <w:sz w:val="28"/>
          <w:szCs w:val="28"/>
        </w:rPr>
        <w:t>21</w:t>
      </w:r>
      <w:r w:rsidRPr="00901D00">
        <w:rPr>
          <w:b/>
          <w:sz w:val="28"/>
          <w:szCs w:val="28"/>
        </w:rPr>
        <w:t xml:space="preserve"> годы</w:t>
      </w:r>
    </w:p>
    <w:p w:rsidR="004A69C5" w:rsidRPr="005703D2" w:rsidRDefault="004A69C5" w:rsidP="004A69C5">
      <w:pPr>
        <w:jc w:val="center"/>
        <w:rPr>
          <w:sz w:val="28"/>
          <w:szCs w:val="28"/>
        </w:rPr>
      </w:pPr>
    </w:p>
    <w:p w:rsidR="004A69C5" w:rsidRPr="005703D2" w:rsidRDefault="004A69C5" w:rsidP="004A69C5">
      <w:pPr>
        <w:jc w:val="right"/>
        <w:rPr>
          <w:sz w:val="28"/>
          <w:szCs w:val="28"/>
        </w:rPr>
      </w:pPr>
    </w:p>
    <w:p w:rsidR="004A69C5" w:rsidRPr="005703D2" w:rsidRDefault="004A69C5" w:rsidP="004A69C5">
      <w:pPr>
        <w:jc w:val="right"/>
        <w:rPr>
          <w:sz w:val="28"/>
          <w:szCs w:val="28"/>
        </w:rPr>
      </w:pPr>
    </w:p>
    <w:p w:rsidR="004A69C5" w:rsidRPr="005703D2" w:rsidRDefault="004A69C5" w:rsidP="004A69C5">
      <w:pPr>
        <w:jc w:val="both"/>
        <w:rPr>
          <w:sz w:val="28"/>
          <w:szCs w:val="28"/>
        </w:rPr>
      </w:pPr>
      <w:r w:rsidRPr="005703D2">
        <w:rPr>
          <w:sz w:val="28"/>
          <w:szCs w:val="28"/>
        </w:rPr>
        <w:t xml:space="preserve">        В соответствии с  Уставом   муниципального образования «</w:t>
      </w:r>
      <w:proofErr w:type="spellStart"/>
      <w:r w:rsidRPr="005703D2">
        <w:rPr>
          <w:sz w:val="28"/>
          <w:szCs w:val="28"/>
        </w:rPr>
        <w:t>Староирюкское</w:t>
      </w:r>
      <w:proofErr w:type="spellEnd"/>
      <w:r w:rsidRPr="005703D2">
        <w:rPr>
          <w:sz w:val="28"/>
          <w:szCs w:val="28"/>
        </w:rPr>
        <w:t xml:space="preserve"> сельское поселение» </w:t>
      </w:r>
      <w:proofErr w:type="spellStart"/>
      <w:r w:rsidRPr="005703D2">
        <w:rPr>
          <w:sz w:val="28"/>
          <w:szCs w:val="28"/>
        </w:rPr>
        <w:t>Малмыжского</w:t>
      </w:r>
      <w:proofErr w:type="spellEnd"/>
      <w:r w:rsidRPr="005703D2">
        <w:rPr>
          <w:sz w:val="28"/>
          <w:szCs w:val="28"/>
        </w:rPr>
        <w:t xml:space="preserve"> района Кировской области, </w:t>
      </w:r>
      <w:proofErr w:type="spellStart"/>
      <w:r w:rsidRPr="005703D2">
        <w:rPr>
          <w:sz w:val="28"/>
          <w:szCs w:val="28"/>
        </w:rPr>
        <w:t>Староирюкская</w:t>
      </w:r>
      <w:proofErr w:type="spellEnd"/>
      <w:r w:rsidRPr="005703D2">
        <w:rPr>
          <w:sz w:val="28"/>
          <w:szCs w:val="28"/>
        </w:rPr>
        <w:t xml:space="preserve"> сельская Дума РЕШИЛА:</w:t>
      </w:r>
    </w:p>
    <w:p w:rsidR="004A69C5" w:rsidRPr="005703D2" w:rsidRDefault="004A69C5" w:rsidP="004A69C5">
      <w:pPr>
        <w:tabs>
          <w:tab w:val="left" w:pos="600"/>
        </w:tabs>
        <w:jc w:val="both"/>
        <w:rPr>
          <w:sz w:val="28"/>
          <w:szCs w:val="28"/>
        </w:rPr>
      </w:pPr>
      <w:r w:rsidRPr="005703D2">
        <w:rPr>
          <w:sz w:val="28"/>
          <w:szCs w:val="28"/>
        </w:rPr>
        <w:tab/>
      </w:r>
    </w:p>
    <w:p w:rsidR="004A69C5" w:rsidRPr="00901D00" w:rsidRDefault="004A69C5" w:rsidP="004A69C5">
      <w:pPr>
        <w:jc w:val="both"/>
        <w:rPr>
          <w:sz w:val="28"/>
          <w:szCs w:val="28"/>
        </w:rPr>
      </w:pPr>
      <w:r w:rsidRPr="005703D2">
        <w:rPr>
          <w:sz w:val="28"/>
          <w:szCs w:val="28"/>
        </w:rPr>
        <w:t xml:space="preserve">       1. </w:t>
      </w:r>
      <w:r w:rsidRPr="00901D00">
        <w:rPr>
          <w:sz w:val="28"/>
          <w:szCs w:val="28"/>
        </w:rPr>
        <w:t xml:space="preserve">Утвердить программу социально-экономического развития муниципального образования </w:t>
      </w:r>
      <w:proofErr w:type="spellStart"/>
      <w:r w:rsidRPr="00901D00">
        <w:rPr>
          <w:sz w:val="28"/>
          <w:szCs w:val="28"/>
        </w:rPr>
        <w:t>Староирюкское</w:t>
      </w:r>
      <w:proofErr w:type="spellEnd"/>
      <w:r w:rsidRPr="00901D00">
        <w:rPr>
          <w:sz w:val="28"/>
          <w:szCs w:val="28"/>
        </w:rPr>
        <w:t xml:space="preserve"> сельское поселение</w:t>
      </w:r>
      <w:r>
        <w:rPr>
          <w:sz w:val="28"/>
          <w:szCs w:val="28"/>
        </w:rPr>
        <w:t xml:space="preserve"> </w:t>
      </w:r>
    </w:p>
    <w:p w:rsidR="004A69C5" w:rsidRPr="00901D00" w:rsidRDefault="004A69C5" w:rsidP="004A69C5">
      <w:pPr>
        <w:jc w:val="both"/>
        <w:rPr>
          <w:sz w:val="28"/>
          <w:szCs w:val="28"/>
        </w:rPr>
      </w:pPr>
      <w:proofErr w:type="spellStart"/>
      <w:r w:rsidRPr="00901D00">
        <w:rPr>
          <w:sz w:val="28"/>
          <w:szCs w:val="28"/>
        </w:rPr>
        <w:t>Малмыжского</w:t>
      </w:r>
      <w:proofErr w:type="spellEnd"/>
      <w:r w:rsidRPr="00901D00">
        <w:rPr>
          <w:sz w:val="28"/>
          <w:szCs w:val="28"/>
        </w:rPr>
        <w:t xml:space="preserve"> района Кировской области</w:t>
      </w:r>
      <w:r>
        <w:rPr>
          <w:sz w:val="28"/>
          <w:szCs w:val="28"/>
        </w:rPr>
        <w:t xml:space="preserve"> </w:t>
      </w:r>
      <w:r w:rsidRPr="00901D00">
        <w:rPr>
          <w:sz w:val="28"/>
          <w:szCs w:val="28"/>
        </w:rPr>
        <w:t>на 201</w:t>
      </w:r>
      <w:r w:rsidRPr="00901D00">
        <w:rPr>
          <w:rFonts w:eastAsia="A"/>
          <w:sz w:val="28"/>
          <w:szCs w:val="28"/>
        </w:rPr>
        <w:t>7</w:t>
      </w:r>
      <w:r w:rsidRPr="00901D00">
        <w:rPr>
          <w:sz w:val="28"/>
          <w:szCs w:val="28"/>
        </w:rPr>
        <w:t>- 20</w:t>
      </w:r>
      <w:r w:rsidRPr="00901D00">
        <w:rPr>
          <w:rFonts w:eastAsia="A"/>
          <w:sz w:val="28"/>
          <w:szCs w:val="28"/>
        </w:rPr>
        <w:t>21</w:t>
      </w:r>
      <w:r w:rsidRPr="00901D00">
        <w:rPr>
          <w:sz w:val="28"/>
          <w:szCs w:val="28"/>
        </w:rPr>
        <w:t xml:space="preserve"> годы. Прилагается.</w:t>
      </w:r>
    </w:p>
    <w:p w:rsidR="004A69C5" w:rsidRDefault="004A69C5" w:rsidP="004A69C5">
      <w:pPr>
        <w:tabs>
          <w:tab w:val="left" w:pos="360"/>
        </w:tabs>
        <w:jc w:val="both"/>
        <w:rPr>
          <w:sz w:val="28"/>
          <w:szCs w:val="28"/>
        </w:rPr>
      </w:pPr>
      <w:r w:rsidRPr="005703D2">
        <w:rPr>
          <w:sz w:val="28"/>
          <w:szCs w:val="28"/>
        </w:rPr>
        <w:tab/>
        <w:t xml:space="preserve"> 2. Опубликовать настоящее решение в информационном бюллетене органов местного самоуправления </w:t>
      </w:r>
      <w:proofErr w:type="spellStart"/>
      <w:r w:rsidRPr="005703D2">
        <w:rPr>
          <w:sz w:val="28"/>
          <w:szCs w:val="28"/>
        </w:rPr>
        <w:t>Староирюкское</w:t>
      </w:r>
      <w:proofErr w:type="spellEnd"/>
      <w:r w:rsidRPr="005703D2">
        <w:rPr>
          <w:sz w:val="28"/>
          <w:szCs w:val="28"/>
        </w:rPr>
        <w:t xml:space="preserve"> сельское поселение </w:t>
      </w:r>
      <w:proofErr w:type="spellStart"/>
      <w:r w:rsidRPr="005703D2">
        <w:rPr>
          <w:sz w:val="28"/>
          <w:szCs w:val="28"/>
        </w:rPr>
        <w:t>Малмыжского</w:t>
      </w:r>
      <w:proofErr w:type="spellEnd"/>
      <w:r w:rsidRPr="005703D2">
        <w:rPr>
          <w:sz w:val="28"/>
          <w:szCs w:val="28"/>
        </w:rPr>
        <w:t xml:space="preserve"> района Кировской области</w:t>
      </w:r>
      <w:r>
        <w:rPr>
          <w:sz w:val="28"/>
          <w:szCs w:val="28"/>
        </w:rPr>
        <w:t>.</w:t>
      </w:r>
    </w:p>
    <w:p w:rsidR="004A69C5" w:rsidRDefault="004A69C5" w:rsidP="004A69C5">
      <w:pPr>
        <w:tabs>
          <w:tab w:val="left" w:pos="360"/>
        </w:tabs>
        <w:jc w:val="both"/>
        <w:rPr>
          <w:sz w:val="28"/>
          <w:szCs w:val="28"/>
        </w:rPr>
      </w:pPr>
    </w:p>
    <w:p w:rsidR="004A69C5" w:rsidRPr="005703D2" w:rsidRDefault="004A69C5" w:rsidP="004A69C5">
      <w:pPr>
        <w:tabs>
          <w:tab w:val="left" w:pos="360"/>
        </w:tabs>
        <w:jc w:val="both"/>
        <w:rPr>
          <w:sz w:val="28"/>
          <w:szCs w:val="28"/>
        </w:rPr>
      </w:pPr>
    </w:p>
    <w:p w:rsidR="004A69C5" w:rsidRPr="005703D2" w:rsidRDefault="004A69C5" w:rsidP="004A69C5">
      <w:pPr>
        <w:jc w:val="right"/>
        <w:rPr>
          <w:sz w:val="28"/>
          <w:szCs w:val="28"/>
        </w:rPr>
      </w:pPr>
    </w:p>
    <w:p w:rsidR="004A69C5" w:rsidRPr="00411478" w:rsidRDefault="004A69C5" w:rsidP="004A69C5">
      <w:pPr>
        <w:jc w:val="both"/>
        <w:rPr>
          <w:sz w:val="28"/>
          <w:szCs w:val="28"/>
        </w:rPr>
      </w:pPr>
      <w:r w:rsidRPr="00411478">
        <w:rPr>
          <w:sz w:val="28"/>
          <w:szCs w:val="28"/>
        </w:rPr>
        <w:t>Глава поселения,</w:t>
      </w:r>
    </w:p>
    <w:p w:rsidR="004A69C5" w:rsidRDefault="004A69C5" w:rsidP="004A69C5">
      <w:pPr>
        <w:jc w:val="both"/>
        <w:rPr>
          <w:sz w:val="28"/>
          <w:szCs w:val="28"/>
        </w:rPr>
      </w:pPr>
      <w:r w:rsidRPr="00411478">
        <w:rPr>
          <w:sz w:val="28"/>
          <w:szCs w:val="28"/>
        </w:rPr>
        <w:t xml:space="preserve">председатель сельской Думы </w:t>
      </w:r>
      <w:r>
        <w:rPr>
          <w:sz w:val="28"/>
          <w:szCs w:val="28"/>
        </w:rPr>
        <w:t xml:space="preserve"> </w:t>
      </w:r>
      <w:r w:rsidRPr="00411478">
        <w:rPr>
          <w:sz w:val="28"/>
          <w:szCs w:val="28"/>
        </w:rPr>
        <w:t xml:space="preserve">   Ф.М. </w:t>
      </w:r>
      <w:proofErr w:type="spellStart"/>
      <w:r w:rsidRPr="00411478">
        <w:rPr>
          <w:sz w:val="28"/>
          <w:szCs w:val="28"/>
        </w:rPr>
        <w:t>Сагадуллин</w:t>
      </w:r>
      <w:proofErr w:type="spellEnd"/>
      <w:r w:rsidRPr="00411478">
        <w:rPr>
          <w:sz w:val="28"/>
          <w:szCs w:val="28"/>
        </w:rPr>
        <w:t xml:space="preserve"> </w:t>
      </w: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ConsNormal"/>
        <w:ind w:right="0" w:firstLine="540"/>
        <w:jc w:val="both"/>
        <w:rPr>
          <w:rFonts w:ascii="Times New Roman" w:hAnsi="Times New Roman" w:cs="Times New Roman"/>
          <w:sz w:val="28"/>
          <w:szCs w:val="28"/>
        </w:rPr>
      </w:pPr>
    </w:p>
    <w:p w:rsidR="004A69C5" w:rsidRDefault="004A69C5" w:rsidP="004A69C5">
      <w:pPr>
        <w:pStyle w:val="1"/>
        <w:ind w:left="1440"/>
        <w:jc w:val="both"/>
        <w:rPr>
          <w:rFonts w:ascii="Times New Roman" w:hAnsi="Times New Roman" w:cs="Times New Roman"/>
          <w:b w:val="0"/>
        </w:rPr>
      </w:pPr>
      <w:r w:rsidRPr="005703D2">
        <w:rPr>
          <w:rFonts w:ascii="Times New Roman" w:hAnsi="Times New Roman" w:cs="Times New Roman"/>
          <w:color w:val="auto"/>
        </w:rPr>
        <w:lastRenderedPageBreak/>
        <w:t xml:space="preserve">                                                       </w:t>
      </w:r>
      <w:r>
        <w:rPr>
          <w:rFonts w:ascii="Times New Roman" w:hAnsi="Times New Roman" w:cs="Times New Roman"/>
          <w:color w:val="auto"/>
        </w:rPr>
        <w:t xml:space="preserve">                   </w:t>
      </w:r>
      <w:r w:rsidRPr="005703D2">
        <w:rPr>
          <w:rFonts w:ascii="Times New Roman" w:hAnsi="Times New Roman" w:cs="Times New Roman"/>
          <w:b w:val="0"/>
        </w:rPr>
        <w:t xml:space="preserve">Утверждена                                                             </w:t>
      </w:r>
      <w:r>
        <w:rPr>
          <w:rFonts w:ascii="Times New Roman" w:hAnsi="Times New Roman" w:cs="Times New Roman"/>
          <w:b w:val="0"/>
        </w:rPr>
        <w:t xml:space="preserve">                          </w:t>
      </w:r>
    </w:p>
    <w:p w:rsidR="004A69C5" w:rsidRPr="005703D2" w:rsidRDefault="004A69C5" w:rsidP="004A69C5">
      <w:pPr>
        <w:pStyle w:val="1"/>
        <w:keepLines w:val="0"/>
        <w:tabs>
          <w:tab w:val="left" w:pos="0"/>
        </w:tabs>
        <w:spacing w:before="240" w:after="60"/>
        <w:ind w:left="1440" w:hanging="432"/>
        <w:jc w:val="right"/>
        <w:rPr>
          <w:rFonts w:ascii="Times New Roman" w:hAnsi="Times New Roman" w:cs="Times New Roman"/>
          <w:b w:val="0"/>
        </w:rPr>
      </w:pPr>
      <w:r>
        <w:rPr>
          <w:rFonts w:ascii="Times New Roman" w:hAnsi="Times New Roman" w:cs="Times New Roman"/>
          <w:b w:val="0"/>
        </w:rPr>
        <w:t xml:space="preserve">                                                </w:t>
      </w:r>
      <w:r w:rsidRPr="005703D2">
        <w:rPr>
          <w:rFonts w:ascii="Times New Roman" w:hAnsi="Times New Roman" w:cs="Times New Roman"/>
          <w:b w:val="0"/>
        </w:rPr>
        <w:t xml:space="preserve">решением </w:t>
      </w:r>
      <w:proofErr w:type="spellStart"/>
      <w:r w:rsidRPr="005703D2">
        <w:rPr>
          <w:rFonts w:ascii="Times New Roman" w:hAnsi="Times New Roman" w:cs="Times New Roman"/>
          <w:b w:val="0"/>
        </w:rPr>
        <w:t>Староирю</w:t>
      </w:r>
      <w:r>
        <w:rPr>
          <w:rFonts w:ascii="Times New Roman" w:hAnsi="Times New Roman" w:cs="Times New Roman"/>
          <w:b w:val="0"/>
        </w:rPr>
        <w:t>к</w:t>
      </w:r>
      <w:r w:rsidRPr="005703D2">
        <w:rPr>
          <w:rFonts w:ascii="Times New Roman" w:hAnsi="Times New Roman" w:cs="Times New Roman"/>
          <w:b w:val="0"/>
        </w:rPr>
        <w:t>ской</w:t>
      </w:r>
      <w:proofErr w:type="spellEnd"/>
    </w:p>
    <w:p w:rsidR="004A69C5" w:rsidRPr="005703D2" w:rsidRDefault="004A69C5" w:rsidP="004A69C5">
      <w:pPr>
        <w:ind w:left="1440"/>
        <w:jc w:val="both"/>
        <w:rPr>
          <w:sz w:val="28"/>
          <w:szCs w:val="28"/>
        </w:rPr>
      </w:pPr>
      <w:r w:rsidRPr="005703D2">
        <w:rPr>
          <w:sz w:val="28"/>
          <w:szCs w:val="28"/>
        </w:rPr>
        <w:t xml:space="preserve">                             </w:t>
      </w:r>
      <w:r>
        <w:rPr>
          <w:sz w:val="28"/>
          <w:szCs w:val="28"/>
        </w:rPr>
        <w:t xml:space="preserve">                                            </w:t>
      </w:r>
      <w:r w:rsidRPr="005703D2">
        <w:rPr>
          <w:sz w:val="28"/>
          <w:szCs w:val="28"/>
        </w:rPr>
        <w:t xml:space="preserve"> сельской Дум</w:t>
      </w:r>
      <w:r>
        <w:rPr>
          <w:sz w:val="28"/>
          <w:szCs w:val="28"/>
        </w:rPr>
        <w:t>ой</w:t>
      </w:r>
    </w:p>
    <w:p w:rsidR="004A69C5" w:rsidRPr="00E51FD4" w:rsidRDefault="004A69C5" w:rsidP="004A69C5">
      <w:pPr>
        <w:ind w:left="1440"/>
        <w:jc w:val="both"/>
        <w:rPr>
          <w:sz w:val="28"/>
          <w:szCs w:val="28"/>
        </w:rPr>
      </w:pPr>
      <w:r w:rsidRPr="00E51FD4">
        <w:rPr>
          <w:sz w:val="28"/>
          <w:szCs w:val="28"/>
        </w:rPr>
        <w:t xml:space="preserve">                                                                          от 15.03.2017 №  6</w:t>
      </w:r>
    </w:p>
    <w:p w:rsidR="004A69C5" w:rsidRDefault="004A69C5" w:rsidP="004A69C5">
      <w:pPr>
        <w:keepNext/>
        <w:ind w:firstLine="709"/>
        <w:jc w:val="both"/>
        <w:rPr>
          <w:b/>
          <w:sz w:val="28"/>
          <w:szCs w:val="28"/>
          <w:shd w:val="clear" w:color="auto" w:fill="00FFFF"/>
        </w:rPr>
      </w:pPr>
    </w:p>
    <w:p w:rsidR="004A69C5" w:rsidRDefault="004A69C5" w:rsidP="004A69C5">
      <w:pPr>
        <w:keepNext/>
        <w:ind w:firstLine="709"/>
        <w:jc w:val="both"/>
        <w:rPr>
          <w:b/>
          <w:sz w:val="28"/>
          <w:szCs w:val="28"/>
          <w:shd w:val="clear" w:color="auto" w:fill="00FFFF"/>
        </w:rPr>
      </w:pPr>
    </w:p>
    <w:p w:rsidR="004A69C5" w:rsidRDefault="004A69C5" w:rsidP="004A69C5">
      <w:pPr>
        <w:keepNext/>
        <w:ind w:firstLine="709"/>
        <w:jc w:val="both"/>
        <w:rPr>
          <w:b/>
          <w:sz w:val="28"/>
          <w:szCs w:val="28"/>
          <w:shd w:val="clear" w:color="auto" w:fill="00FFFF"/>
        </w:rPr>
      </w:pPr>
    </w:p>
    <w:p w:rsidR="004A69C5" w:rsidRDefault="004A69C5" w:rsidP="004A69C5">
      <w:pPr>
        <w:keepNext/>
        <w:ind w:firstLine="709"/>
        <w:jc w:val="both"/>
        <w:rPr>
          <w:b/>
          <w:sz w:val="28"/>
          <w:szCs w:val="28"/>
          <w:shd w:val="clear" w:color="auto" w:fill="00FFFF"/>
        </w:rPr>
      </w:pPr>
    </w:p>
    <w:p w:rsidR="004A69C5" w:rsidRDefault="004A69C5" w:rsidP="004A69C5">
      <w:pPr>
        <w:keepNext/>
        <w:ind w:firstLine="709"/>
        <w:jc w:val="both"/>
        <w:rPr>
          <w:b/>
          <w:sz w:val="28"/>
          <w:szCs w:val="28"/>
          <w:shd w:val="clear" w:color="auto" w:fill="00FFFF"/>
        </w:rPr>
      </w:pPr>
    </w:p>
    <w:p w:rsidR="004A69C5" w:rsidRDefault="004A69C5" w:rsidP="004A69C5">
      <w:pPr>
        <w:keepNext/>
        <w:ind w:firstLine="709"/>
        <w:jc w:val="both"/>
        <w:rPr>
          <w:b/>
          <w:sz w:val="28"/>
          <w:szCs w:val="28"/>
          <w:shd w:val="clear" w:color="auto" w:fill="00FFFF"/>
        </w:rPr>
      </w:pPr>
    </w:p>
    <w:p w:rsidR="004A69C5" w:rsidRDefault="004A69C5" w:rsidP="004A69C5">
      <w:pPr>
        <w:keepNext/>
        <w:ind w:firstLine="709"/>
        <w:jc w:val="both"/>
        <w:rPr>
          <w:b/>
          <w:sz w:val="28"/>
          <w:szCs w:val="28"/>
          <w:shd w:val="clear" w:color="auto" w:fill="00FFFF"/>
        </w:rPr>
      </w:pPr>
    </w:p>
    <w:p w:rsidR="004A69C5" w:rsidRDefault="004A69C5" w:rsidP="004A69C5">
      <w:pPr>
        <w:keepNext/>
        <w:ind w:firstLine="709"/>
        <w:jc w:val="both"/>
        <w:rPr>
          <w:b/>
          <w:sz w:val="28"/>
          <w:szCs w:val="28"/>
          <w:shd w:val="clear" w:color="auto" w:fill="00FFFF"/>
        </w:rPr>
      </w:pPr>
    </w:p>
    <w:p w:rsidR="004A69C5" w:rsidRDefault="004A69C5" w:rsidP="004A69C5">
      <w:pPr>
        <w:keepNext/>
        <w:ind w:firstLine="709"/>
        <w:jc w:val="both"/>
        <w:rPr>
          <w:sz w:val="28"/>
          <w:szCs w:val="28"/>
          <w:shd w:val="clear" w:color="auto" w:fill="00FFFF"/>
        </w:rPr>
      </w:pPr>
    </w:p>
    <w:p w:rsidR="004A69C5" w:rsidRPr="00FB17B3" w:rsidRDefault="004A69C5" w:rsidP="004A69C5">
      <w:pPr>
        <w:jc w:val="both"/>
      </w:pPr>
    </w:p>
    <w:p w:rsidR="004A69C5" w:rsidRPr="008304E2" w:rsidRDefault="004A69C5" w:rsidP="004A69C5">
      <w:pPr>
        <w:jc w:val="center"/>
        <w:rPr>
          <w:b/>
          <w:sz w:val="32"/>
          <w:szCs w:val="32"/>
        </w:rPr>
      </w:pPr>
      <w:r w:rsidRPr="008304E2">
        <w:rPr>
          <w:b/>
          <w:sz w:val="32"/>
          <w:szCs w:val="32"/>
        </w:rPr>
        <w:t>ПРОГРАММА</w:t>
      </w:r>
    </w:p>
    <w:p w:rsidR="004A69C5" w:rsidRPr="008304E2" w:rsidRDefault="004A69C5" w:rsidP="004A69C5">
      <w:pPr>
        <w:jc w:val="center"/>
        <w:rPr>
          <w:b/>
          <w:sz w:val="32"/>
          <w:szCs w:val="32"/>
        </w:rPr>
      </w:pPr>
      <w:r w:rsidRPr="008304E2">
        <w:rPr>
          <w:b/>
          <w:sz w:val="32"/>
          <w:szCs w:val="32"/>
        </w:rPr>
        <w:t>социально-экономического развития муниципального образования</w:t>
      </w:r>
    </w:p>
    <w:p w:rsidR="004A69C5" w:rsidRPr="008304E2" w:rsidRDefault="004A69C5" w:rsidP="004A69C5">
      <w:pPr>
        <w:jc w:val="center"/>
        <w:rPr>
          <w:b/>
          <w:sz w:val="32"/>
          <w:szCs w:val="32"/>
        </w:rPr>
      </w:pPr>
      <w:proofErr w:type="spellStart"/>
      <w:r w:rsidRPr="008304E2">
        <w:rPr>
          <w:b/>
          <w:sz w:val="32"/>
          <w:szCs w:val="32"/>
        </w:rPr>
        <w:t>Староирюкское</w:t>
      </w:r>
      <w:proofErr w:type="spellEnd"/>
      <w:r w:rsidRPr="008304E2">
        <w:rPr>
          <w:b/>
          <w:sz w:val="32"/>
          <w:szCs w:val="32"/>
        </w:rPr>
        <w:t xml:space="preserve"> сельское поселение</w:t>
      </w:r>
    </w:p>
    <w:p w:rsidR="004A69C5" w:rsidRPr="008304E2" w:rsidRDefault="004A69C5" w:rsidP="004A69C5">
      <w:pPr>
        <w:jc w:val="center"/>
        <w:rPr>
          <w:b/>
          <w:sz w:val="32"/>
          <w:szCs w:val="32"/>
        </w:rPr>
      </w:pPr>
      <w:proofErr w:type="spellStart"/>
      <w:r w:rsidRPr="008304E2">
        <w:rPr>
          <w:b/>
          <w:sz w:val="32"/>
          <w:szCs w:val="32"/>
        </w:rPr>
        <w:t>Малмыжского</w:t>
      </w:r>
      <w:proofErr w:type="spellEnd"/>
      <w:r w:rsidRPr="008304E2">
        <w:rPr>
          <w:b/>
          <w:sz w:val="32"/>
          <w:szCs w:val="32"/>
        </w:rPr>
        <w:t xml:space="preserve"> района Кировской области</w:t>
      </w:r>
    </w:p>
    <w:p w:rsidR="004A69C5" w:rsidRPr="00C0286D" w:rsidRDefault="004A69C5" w:rsidP="004A69C5">
      <w:pPr>
        <w:keepNext/>
        <w:ind w:firstLine="709"/>
        <w:jc w:val="center"/>
        <w:rPr>
          <w:sz w:val="32"/>
          <w:szCs w:val="32"/>
          <w:shd w:val="clear" w:color="auto" w:fill="00FFFF"/>
        </w:rPr>
      </w:pPr>
      <w:r w:rsidRPr="00C0286D">
        <w:rPr>
          <w:b/>
          <w:sz w:val="32"/>
          <w:szCs w:val="32"/>
        </w:rPr>
        <w:t>на 201</w:t>
      </w:r>
      <w:r>
        <w:rPr>
          <w:rFonts w:eastAsia="A"/>
          <w:b/>
          <w:sz w:val="32"/>
          <w:szCs w:val="32"/>
        </w:rPr>
        <w:t>7</w:t>
      </w:r>
      <w:r w:rsidRPr="00C0286D">
        <w:rPr>
          <w:b/>
          <w:sz w:val="32"/>
          <w:szCs w:val="32"/>
        </w:rPr>
        <w:t>- 20</w:t>
      </w:r>
      <w:r w:rsidRPr="00C0286D">
        <w:rPr>
          <w:rFonts w:eastAsia="A"/>
          <w:b/>
          <w:sz w:val="32"/>
          <w:szCs w:val="32"/>
        </w:rPr>
        <w:t>21</w:t>
      </w:r>
      <w:r w:rsidRPr="00C0286D">
        <w:rPr>
          <w:b/>
          <w:sz w:val="32"/>
          <w:szCs w:val="32"/>
        </w:rPr>
        <w:t xml:space="preserve"> годы</w:t>
      </w:r>
    </w:p>
    <w:p w:rsidR="004A69C5" w:rsidRDefault="004A69C5" w:rsidP="004A69C5">
      <w:pPr>
        <w:keepNext/>
        <w:ind w:firstLine="709"/>
        <w:jc w:val="both"/>
        <w:rPr>
          <w:sz w:val="28"/>
          <w:szCs w:val="28"/>
          <w:shd w:val="clear" w:color="auto" w:fill="00FFFF"/>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Pr>
        <w:jc w:val="center"/>
        <w:rPr>
          <w:b/>
          <w:bCs/>
          <w:sz w:val="28"/>
          <w:szCs w:val="28"/>
        </w:rPr>
      </w:pPr>
    </w:p>
    <w:p w:rsidR="004A69C5" w:rsidRDefault="004A69C5" w:rsidP="004A69C5"/>
    <w:p w:rsidR="004A69C5" w:rsidRPr="00E51FD4" w:rsidRDefault="004A69C5" w:rsidP="004A69C5"/>
    <w:p w:rsidR="004A69C5" w:rsidRPr="00E51FD4" w:rsidRDefault="004A69C5" w:rsidP="004A69C5">
      <w:pPr>
        <w:jc w:val="center"/>
        <w:rPr>
          <w:b/>
          <w:bCs/>
          <w:sz w:val="27"/>
          <w:szCs w:val="27"/>
        </w:rPr>
      </w:pPr>
      <w:r w:rsidRPr="00E51FD4">
        <w:rPr>
          <w:b/>
          <w:bCs/>
          <w:sz w:val="27"/>
          <w:szCs w:val="27"/>
        </w:rPr>
        <w:t>Содержание</w:t>
      </w:r>
    </w:p>
    <w:p w:rsidR="004A69C5" w:rsidRPr="00E51FD4" w:rsidRDefault="004A69C5" w:rsidP="004A69C5">
      <w:pPr>
        <w:jc w:val="center"/>
        <w:rPr>
          <w:sz w:val="27"/>
          <w:szCs w:val="27"/>
        </w:rPr>
      </w:pPr>
      <w:r w:rsidRPr="00E51FD4">
        <w:rPr>
          <w:b/>
          <w:bCs/>
          <w:sz w:val="27"/>
          <w:szCs w:val="27"/>
        </w:rPr>
        <w:t xml:space="preserve">программы «Социально-экономическое развитие муниципального образования </w:t>
      </w:r>
      <w:proofErr w:type="spellStart"/>
      <w:r w:rsidRPr="00E51FD4">
        <w:rPr>
          <w:b/>
          <w:bCs/>
          <w:sz w:val="27"/>
          <w:szCs w:val="27"/>
        </w:rPr>
        <w:t>Староирюкское</w:t>
      </w:r>
      <w:proofErr w:type="spellEnd"/>
      <w:r w:rsidRPr="00E51FD4">
        <w:rPr>
          <w:b/>
          <w:bCs/>
          <w:sz w:val="27"/>
          <w:szCs w:val="27"/>
        </w:rPr>
        <w:t xml:space="preserve"> сельское поселение </w:t>
      </w:r>
      <w:proofErr w:type="spellStart"/>
      <w:r w:rsidRPr="00E51FD4">
        <w:rPr>
          <w:b/>
          <w:bCs/>
          <w:sz w:val="27"/>
          <w:szCs w:val="27"/>
        </w:rPr>
        <w:t>Малмыжский</w:t>
      </w:r>
      <w:proofErr w:type="spellEnd"/>
      <w:r w:rsidRPr="00E51FD4">
        <w:rPr>
          <w:b/>
          <w:bCs/>
          <w:sz w:val="27"/>
          <w:szCs w:val="27"/>
        </w:rPr>
        <w:t xml:space="preserve">  район Кировской области» на 2017-2021 годы</w:t>
      </w:r>
    </w:p>
    <w:p w:rsidR="004A69C5" w:rsidRPr="00E2692C" w:rsidRDefault="004A69C5" w:rsidP="004A69C5">
      <w:pPr>
        <w:rPr>
          <w:sz w:val="27"/>
          <w:szCs w:val="27"/>
        </w:rPr>
      </w:pPr>
    </w:p>
    <w:p w:rsidR="004A69C5" w:rsidRPr="00E2692C" w:rsidRDefault="004A69C5" w:rsidP="004A69C5">
      <w:pPr>
        <w:rPr>
          <w:sz w:val="27"/>
          <w:szCs w:val="27"/>
        </w:rPr>
      </w:pPr>
    </w:p>
    <w:p w:rsidR="004A69C5" w:rsidRPr="00E2692C" w:rsidRDefault="004A69C5" w:rsidP="004A69C5">
      <w:pPr>
        <w:pStyle w:val="ConsPlusNormal0"/>
        <w:keepNext/>
        <w:tabs>
          <w:tab w:val="left" w:pos="9105"/>
        </w:tabs>
        <w:ind w:firstLine="0"/>
        <w:jc w:val="both"/>
        <w:rPr>
          <w:rFonts w:ascii="Times New Roman" w:hAnsi="Times New Roman" w:cs="Times New Roman"/>
          <w:sz w:val="27"/>
          <w:szCs w:val="27"/>
        </w:rPr>
      </w:pPr>
      <w:r w:rsidRPr="00E2692C">
        <w:rPr>
          <w:rFonts w:ascii="Times New Roman" w:hAnsi="Times New Roman" w:cs="Times New Roman"/>
          <w:sz w:val="27"/>
          <w:szCs w:val="27"/>
        </w:rPr>
        <w:t xml:space="preserve">          Паспорт Программы</w:t>
      </w:r>
      <w:r w:rsidRPr="00E2692C">
        <w:rPr>
          <w:rFonts w:ascii="Times New Roman" w:hAnsi="Times New Roman" w:cs="Times New Roman"/>
          <w:sz w:val="27"/>
          <w:szCs w:val="27"/>
        </w:rPr>
        <w:tab/>
        <w:t xml:space="preserve">      </w:t>
      </w:r>
    </w:p>
    <w:p w:rsidR="004A69C5" w:rsidRPr="00E2692C" w:rsidRDefault="004A69C5" w:rsidP="004A69C5">
      <w:pPr>
        <w:pStyle w:val="ConsPlusNormal0"/>
        <w:keepNext/>
        <w:ind w:firstLine="0"/>
        <w:jc w:val="both"/>
        <w:rPr>
          <w:rFonts w:ascii="Times New Roman" w:hAnsi="Times New Roman" w:cs="Times New Roman"/>
          <w:sz w:val="27"/>
          <w:szCs w:val="27"/>
        </w:rPr>
      </w:pPr>
      <w:r w:rsidRPr="00E2692C">
        <w:rPr>
          <w:rFonts w:ascii="Times New Roman" w:hAnsi="Times New Roman" w:cs="Times New Roman"/>
          <w:sz w:val="27"/>
          <w:szCs w:val="27"/>
        </w:rPr>
        <w:t xml:space="preserve">          ВВЕДЕНИЕ                                                                                                           </w:t>
      </w:r>
    </w:p>
    <w:p w:rsidR="004A69C5" w:rsidRPr="00E2692C" w:rsidRDefault="004A69C5" w:rsidP="004A69C5">
      <w:pPr>
        <w:pStyle w:val="a3"/>
        <w:rPr>
          <w:rFonts w:eastAsia="A"/>
          <w:sz w:val="27"/>
          <w:szCs w:val="27"/>
        </w:rPr>
      </w:pPr>
      <w:r w:rsidRPr="00E2692C">
        <w:rPr>
          <w:rFonts w:eastAsia="A"/>
          <w:sz w:val="27"/>
          <w:szCs w:val="27"/>
        </w:rPr>
        <w:t xml:space="preserve">1.        Раздел 1. Оценка потенциала </w:t>
      </w:r>
      <w:proofErr w:type="spellStart"/>
      <w:r w:rsidRPr="00E2692C">
        <w:rPr>
          <w:rFonts w:eastAsia="A"/>
          <w:sz w:val="27"/>
          <w:szCs w:val="27"/>
        </w:rPr>
        <w:t>Староирюкского</w:t>
      </w:r>
      <w:proofErr w:type="spellEnd"/>
      <w:r w:rsidRPr="00E2692C">
        <w:rPr>
          <w:rFonts w:eastAsia="A"/>
          <w:sz w:val="27"/>
          <w:szCs w:val="27"/>
        </w:rPr>
        <w:t xml:space="preserve"> сельского поселения</w:t>
      </w:r>
    </w:p>
    <w:p w:rsidR="004A69C5" w:rsidRPr="00E2692C" w:rsidRDefault="004A69C5" w:rsidP="004A69C5">
      <w:pPr>
        <w:pStyle w:val="a3"/>
        <w:rPr>
          <w:rFonts w:eastAsia="A"/>
          <w:sz w:val="27"/>
          <w:szCs w:val="27"/>
        </w:rPr>
      </w:pPr>
      <w:r w:rsidRPr="00E2692C">
        <w:rPr>
          <w:rFonts w:eastAsia="A"/>
          <w:sz w:val="27"/>
          <w:szCs w:val="27"/>
        </w:rPr>
        <w:t xml:space="preserve">1.1.     Оценка </w:t>
      </w:r>
      <w:proofErr w:type="spellStart"/>
      <w:r w:rsidRPr="00E2692C">
        <w:rPr>
          <w:rFonts w:eastAsia="A"/>
          <w:sz w:val="27"/>
          <w:szCs w:val="27"/>
        </w:rPr>
        <w:t>экономико</w:t>
      </w:r>
      <w:proofErr w:type="spellEnd"/>
      <w:r w:rsidRPr="00E2692C">
        <w:rPr>
          <w:rFonts w:eastAsia="A"/>
          <w:sz w:val="27"/>
          <w:szCs w:val="27"/>
        </w:rPr>
        <w:t xml:space="preserve"> </w:t>
      </w:r>
      <w:proofErr w:type="gramStart"/>
      <w:r w:rsidRPr="00E2692C">
        <w:rPr>
          <w:rFonts w:eastAsia="A"/>
          <w:sz w:val="27"/>
          <w:szCs w:val="27"/>
        </w:rPr>
        <w:t>-г</w:t>
      </w:r>
      <w:proofErr w:type="gramEnd"/>
      <w:r w:rsidRPr="00E2692C">
        <w:rPr>
          <w:rFonts w:eastAsia="A"/>
          <w:sz w:val="27"/>
          <w:szCs w:val="27"/>
        </w:rPr>
        <w:t xml:space="preserve">еографического  потенциала </w:t>
      </w:r>
    </w:p>
    <w:p w:rsidR="004A69C5" w:rsidRPr="00E2692C" w:rsidRDefault="004A69C5" w:rsidP="004A69C5">
      <w:pPr>
        <w:pStyle w:val="a3"/>
        <w:rPr>
          <w:sz w:val="27"/>
          <w:szCs w:val="27"/>
        </w:rPr>
      </w:pPr>
      <w:r w:rsidRPr="00E2692C">
        <w:rPr>
          <w:sz w:val="27"/>
          <w:szCs w:val="27"/>
        </w:rPr>
        <w:t>1.2.     Оценка природно-ресурсного потенциала</w:t>
      </w:r>
    </w:p>
    <w:p w:rsidR="004A69C5" w:rsidRPr="00E2692C" w:rsidRDefault="004A69C5" w:rsidP="004A69C5">
      <w:pPr>
        <w:pStyle w:val="a3"/>
        <w:rPr>
          <w:sz w:val="27"/>
          <w:szCs w:val="27"/>
        </w:rPr>
      </w:pPr>
      <w:r w:rsidRPr="00E2692C">
        <w:rPr>
          <w:sz w:val="27"/>
          <w:szCs w:val="27"/>
        </w:rPr>
        <w:t>1.2.1   Земельные ресурсы</w:t>
      </w:r>
    </w:p>
    <w:p w:rsidR="004A69C5" w:rsidRPr="00E2692C" w:rsidRDefault="004A69C5" w:rsidP="004A69C5">
      <w:pPr>
        <w:pStyle w:val="a3"/>
        <w:rPr>
          <w:rFonts w:eastAsia="A"/>
          <w:sz w:val="27"/>
          <w:szCs w:val="27"/>
        </w:rPr>
      </w:pPr>
      <w:r w:rsidRPr="00E2692C">
        <w:rPr>
          <w:rFonts w:eastAsia="A"/>
          <w:sz w:val="27"/>
          <w:szCs w:val="27"/>
        </w:rPr>
        <w:t>1.2.2.  Водно-биологические ресурсы</w:t>
      </w:r>
    </w:p>
    <w:p w:rsidR="004A69C5" w:rsidRPr="00E2692C" w:rsidRDefault="004A69C5" w:rsidP="004A69C5">
      <w:pPr>
        <w:pStyle w:val="a3"/>
        <w:rPr>
          <w:rFonts w:eastAsia="A"/>
          <w:sz w:val="27"/>
          <w:szCs w:val="27"/>
        </w:rPr>
      </w:pPr>
      <w:r w:rsidRPr="00E2692C">
        <w:rPr>
          <w:rFonts w:eastAsia="A"/>
          <w:sz w:val="27"/>
          <w:szCs w:val="27"/>
        </w:rPr>
        <w:t>1.3.     Оценка  демографической ситуации, трудовых ресурсов, уровня жизни населения</w:t>
      </w:r>
    </w:p>
    <w:p w:rsidR="004A69C5" w:rsidRPr="00E2692C" w:rsidRDefault="004A69C5" w:rsidP="004A69C5">
      <w:pPr>
        <w:tabs>
          <w:tab w:val="left" w:pos="567"/>
        </w:tabs>
        <w:jc w:val="both"/>
        <w:rPr>
          <w:color w:val="000000"/>
          <w:sz w:val="27"/>
          <w:szCs w:val="27"/>
        </w:rPr>
      </w:pPr>
      <w:r w:rsidRPr="00E2692C">
        <w:rPr>
          <w:color w:val="000000"/>
          <w:sz w:val="27"/>
          <w:szCs w:val="27"/>
        </w:rPr>
        <w:t xml:space="preserve">1.4.     Оценка экономического потенциала   </w:t>
      </w:r>
    </w:p>
    <w:p w:rsidR="004A69C5" w:rsidRPr="00E2692C" w:rsidRDefault="004A69C5" w:rsidP="004A69C5">
      <w:pPr>
        <w:pStyle w:val="210"/>
        <w:spacing w:after="0" w:line="240" w:lineRule="auto"/>
        <w:jc w:val="both"/>
        <w:rPr>
          <w:sz w:val="27"/>
          <w:szCs w:val="27"/>
        </w:rPr>
      </w:pPr>
      <w:r w:rsidRPr="00E2692C">
        <w:rPr>
          <w:sz w:val="27"/>
          <w:szCs w:val="27"/>
        </w:rPr>
        <w:t>1.4.1   Сельское хозяйство</w:t>
      </w:r>
    </w:p>
    <w:p w:rsidR="004A69C5" w:rsidRPr="00E2692C" w:rsidRDefault="004A69C5" w:rsidP="004A69C5">
      <w:pPr>
        <w:jc w:val="both"/>
        <w:rPr>
          <w:rFonts w:eastAsia="A"/>
          <w:sz w:val="27"/>
          <w:szCs w:val="27"/>
        </w:rPr>
      </w:pPr>
      <w:r w:rsidRPr="00E2692C">
        <w:rPr>
          <w:sz w:val="27"/>
          <w:szCs w:val="27"/>
        </w:rPr>
        <w:t>1.4.2   Малый бизнес, личные подсобные хозяйства  граждан</w:t>
      </w:r>
    </w:p>
    <w:p w:rsidR="004A69C5" w:rsidRPr="00E2692C" w:rsidRDefault="004A69C5" w:rsidP="004A69C5">
      <w:pPr>
        <w:pStyle w:val="a7"/>
        <w:spacing w:after="0"/>
        <w:ind w:left="0"/>
        <w:jc w:val="both"/>
        <w:outlineLvl w:val="1"/>
        <w:rPr>
          <w:sz w:val="27"/>
          <w:szCs w:val="27"/>
        </w:rPr>
      </w:pPr>
      <w:r w:rsidRPr="00E2692C">
        <w:rPr>
          <w:sz w:val="27"/>
          <w:szCs w:val="27"/>
        </w:rPr>
        <w:t>1.4.3   Потребительский рынок</w:t>
      </w:r>
    </w:p>
    <w:p w:rsidR="004A69C5" w:rsidRPr="00E2692C" w:rsidRDefault="004A69C5" w:rsidP="004A69C5">
      <w:pPr>
        <w:pStyle w:val="a3"/>
        <w:rPr>
          <w:bCs/>
          <w:sz w:val="27"/>
          <w:szCs w:val="27"/>
        </w:rPr>
      </w:pPr>
      <w:r w:rsidRPr="00E2692C">
        <w:rPr>
          <w:sz w:val="27"/>
          <w:szCs w:val="27"/>
        </w:rPr>
        <w:t>1.5       Оценка состояния социально-культурной сферы</w:t>
      </w:r>
    </w:p>
    <w:p w:rsidR="004A69C5" w:rsidRPr="00E2692C" w:rsidRDefault="004A69C5" w:rsidP="004A69C5">
      <w:pPr>
        <w:pStyle w:val="a3"/>
        <w:rPr>
          <w:bCs/>
          <w:sz w:val="27"/>
          <w:szCs w:val="27"/>
        </w:rPr>
      </w:pPr>
      <w:r w:rsidRPr="00E2692C">
        <w:rPr>
          <w:bCs/>
          <w:sz w:val="27"/>
          <w:szCs w:val="27"/>
        </w:rPr>
        <w:t>1.5.1    Образование</w:t>
      </w:r>
    </w:p>
    <w:p w:rsidR="004A69C5" w:rsidRPr="00E2692C" w:rsidRDefault="004A69C5" w:rsidP="004A69C5">
      <w:pPr>
        <w:pStyle w:val="a3"/>
        <w:rPr>
          <w:bCs/>
          <w:sz w:val="27"/>
          <w:szCs w:val="27"/>
        </w:rPr>
      </w:pPr>
      <w:r w:rsidRPr="00E2692C">
        <w:rPr>
          <w:bCs/>
          <w:sz w:val="27"/>
          <w:szCs w:val="27"/>
        </w:rPr>
        <w:t>1.5.2    Здравоохранение</w:t>
      </w:r>
    </w:p>
    <w:p w:rsidR="004A69C5" w:rsidRPr="00E2692C" w:rsidRDefault="004A69C5" w:rsidP="004A69C5">
      <w:pPr>
        <w:pStyle w:val="a3"/>
        <w:rPr>
          <w:sz w:val="27"/>
          <w:szCs w:val="27"/>
          <w:highlight w:val="cyan"/>
        </w:rPr>
      </w:pPr>
      <w:r w:rsidRPr="00E2692C">
        <w:rPr>
          <w:sz w:val="27"/>
          <w:szCs w:val="27"/>
        </w:rPr>
        <w:t>1.5.3.  Физкультура и спорт</w:t>
      </w:r>
    </w:p>
    <w:p w:rsidR="004A69C5" w:rsidRPr="00E2692C" w:rsidRDefault="004A69C5" w:rsidP="004A69C5">
      <w:pPr>
        <w:pStyle w:val="a3"/>
        <w:rPr>
          <w:rFonts w:eastAsia="A"/>
          <w:sz w:val="27"/>
          <w:szCs w:val="27"/>
        </w:rPr>
      </w:pPr>
      <w:r w:rsidRPr="00E2692C">
        <w:rPr>
          <w:bCs/>
          <w:color w:val="000000"/>
          <w:sz w:val="27"/>
          <w:szCs w:val="27"/>
        </w:rPr>
        <w:t xml:space="preserve">1.5.4    </w:t>
      </w:r>
      <w:r w:rsidRPr="00E2692C">
        <w:rPr>
          <w:sz w:val="27"/>
          <w:szCs w:val="27"/>
        </w:rPr>
        <w:t>Культура и искусство</w:t>
      </w:r>
    </w:p>
    <w:p w:rsidR="004A69C5" w:rsidRPr="00E2692C" w:rsidRDefault="004A69C5" w:rsidP="004A69C5">
      <w:pPr>
        <w:pStyle w:val="a3"/>
        <w:rPr>
          <w:rFonts w:eastAsia="A"/>
          <w:sz w:val="27"/>
          <w:szCs w:val="27"/>
        </w:rPr>
      </w:pPr>
      <w:r w:rsidRPr="00E2692C">
        <w:rPr>
          <w:rFonts w:eastAsia="A"/>
          <w:sz w:val="27"/>
          <w:szCs w:val="27"/>
        </w:rPr>
        <w:t>1.6.      Оценка состояния инфраструктуры района</w:t>
      </w:r>
    </w:p>
    <w:p w:rsidR="004A69C5" w:rsidRPr="00E2692C" w:rsidRDefault="004A69C5" w:rsidP="004A69C5">
      <w:pPr>
        <w:pStyle w:val="a3"/>
        <w:rPr>
          <w:sz w:val="27"/>
          <w:szCs w:val="27"/>
        </w:rPr>
      </w:pPr>
      <w:r w:rsidRPr="00E2692C">
        <w:rPr>
          <w:rFonts w:eastAsia="A"/>
          <w:sz w:val="27"/>
          <w:szCs w:val="27"/>
        </w:rPr>
        <w:t>1.6.1.   Развитие транспортной инфраструктуры</w:t>
      </w:r>
    </w:p>
    <w:p w:rsidR="004A69C5" w:rsidRPr="00E2692C" w:rsidRDefault="004A69C5" w:rsidP="004A69C5">
      <w:pPr>
        <w:pStyle w:val="a3"/>
        <w:rPr>
          <w:sz w:val="27"/>
          <w:szCs w:val="27"/>
        </w:rPr>
      </w:pPr>
      <w:r w:rsidRPr="00E2692C">
        <w:rPr>
          <w:sz w:val="27"/>
          <w:szCs w:val="27"/>
        </w:rPr>
        <w:t xml:space="preserve"> 1.6.2.   Жилищно-коммунальное хозяйство</w:t>
      </w:r>
    </w:p>
    <w:p w:rsidR="004A69C5" w:rsidRPr="00E2692C" w:rsidRDefault="004A69C5" w:rsidP="004A69C5">
      <w:pPr>
        <w:pStyle w:val="a3"/>
        <w:rPr>
          <w:rFonts w:eastAsia="A"/>
          <w:sz w:val="27"/>
          <w:szCs w:val="27"/>
        </w:rPr>
      </w:pPr>
      <w:r w:rsidRPr="00E2692C">
        <w:rPr>
          <w:sz w:val="27"/>
          <w:szCs w:val="27"/>
        </w:rPr>
        <w:t>1.6.2.1. Оценка состояния жилищного фонда</w:t>
      </w:r>
    </w:p>
    <w:p w:rsidR="004A69C5" w:rsidRPr="00E2692C" w:rsidRDefault="004A69C5" w:rsidP="004A69C5">
      <w:pPr>
        <w:pStyle w:val="a3"/>
        <w:rPr>
          <w:rFonts w:eastAsia="A"/>
          <w:sz w:val="27"/>
          <w:szCs w:val="27"/>
        </w:rPr>
      </w:pPr>
      <w:r w:rsidRPr="00E2692C">
        <w:rPr>
          <w:rFonts w:eastAsia="A"/>
          <w:sz w:val="27"/>
          <w:szCs w:val="27"/>
        </w:rPr>
        <w:t>1.6.2.2. Оценка состояния системы теплоснабжения, электроснабжения, водопроводно-канализационного и газового хозяйства</w:t>
      </w:r>
    </w:p>
    <w:p w:rsidR="004A69C5" w:rsidRPr="00E2692C" w:rsidRDefault="004A69C5" w:rsidP="004A69C5">
      <w:pPr>
        <w:pStyle w:val="210"/>
        <w:spacing w:line="240" w:lineRule="auto"/>
        <w:jc w:val="both"/>
        <w:rPr>
          <w:rFonts w:eastAsia="A"/>
          <w:sz w:val="27"/>
          <w:szCs w:val="27"/>
        </w:rPr>
      </w:pPr>
      <w:r w:rsidRPr="00E2692C">
        <w:rPr>
          <w:rFonts w:eastAsia="A"/>
          <w:sz w:val="27"/>
          <w:szCs w:val="27"/>
        </w:rPr>
        <w:t xml:space="preserve">1.6.2.3. Оценка состояния благоустройства территории </w:t>
      </w:r>
    </w:p>
    <w:p w:rsidR="004A69C5" w:rsidRPr="00E2692C" w:rsidRDefault="004A69C5" w:rsidP="004A69C5">
      <w:pPr>
        <w:pStyle w:val="210"/>
        <w:spacing w:line="240" w:lineRule="auto"/>
        <w:jc w:val="both"/>
        <w:rPr>
          <w:rFonts w:eastAsia="A"/>
          <w:iCs/>
          <w:sz w:val="27"/>
          <w:szCs w:val="27"/>
          <w:shd w:val="clear" w:color="auto" w:fill="FFFFFF"/>
        </w:rPr>
      </w:pPr>
      <w:r w:rsidRPr="00E2692C">
        <w:rPr>
          <w:rFonts w:eastAsia="A"/>
          <w:sz w:val="27"/>
          <w:szCs w:val="27"/>
        </w:rPr>
        <w:t xml:space="preserve">1.7      Оценка бюджета </w:t>
      </w:r>
    </w:p>
    <w:p w:rsidR="004A69C5" w:rsidRPr="00E2692C" w:rsidRDefault="004A69C5" w:rsidP="004A69C5">
      <w:pPr>
        <w:pStyle w:val="a3"/>
        <w:rPr>
          <w:sz w:val="27"/>
          <w:szCs w:val="27"/>
        </w:rPr>
      </w:pPr>
      <w:r w:rsidRPr="00E2692C">
        <w:rPr>
          <w:sz w:val="27"/>
          <w:szCs w:val="27"/>
        </w:rPr>
        <w:t>1.8       Управление муниципальным имуществом</w:t>
      </w:r>
    </w:p>
    <w:p w:rsidR="004A69C5" w:rsidRPr="00E2692C" w:rsidRDefault="004A69C5" w:rsidP="004A69C5">
      <w:pPr>
        <w:pStyle w:val="a3"/>
        <w:rPr>
          <w:sz w:val="27"/>
          <w:szCs w:val="27"/>
        </w:rPr>
      </w:pPr>
      <w:r w:rsidRPr="00E2692C">
        <w:rPr>
          <w:sz w:val="27"/>
          <w:szCs w:val="27"/>
        </w:rPr>
        <w:t>1.9.      Оценка экологической ситуации</w:t>
      </w:r>
    </w:p>
    <w:p w:rsidR="004A69C5" w:rsidRPr="00E2692C" w:rsidRDefault="004A69C5" w:rsidP="004A69C5">
      <w:pPr>
        <w:pStyle w:val="a3"/>
        <w:rPr>
          <w:sz w:val="27"/>
          <w:szCs w:val="27"/>
        </w:rPr>
      </w:pPr>
      <w:r w:rsidRPr="00E2692C">
        <w:rPr>
          <w:rFonts w:eastAsia="A"/>
          <w:sz w:val="27"/>
          <w:szCs w:val="27"/>
        </w:rPr>
        <w:t xml:space="preserve"> 2.        Раздел 2. Основные проблемы социально-экономического развития </w:t>
      </w:r>
    </w:p>
    <w:p w:rsidR="004A69C5" w:rsidRPr="00E2692C" w:rsidRDefault="004A69C5" w:rsidP="004A69C5">
      <w:pPr>
        <w:pStyle w:val="a3"/>
        <w:rPr>
          <w:sz w:val="27"/>
          <w:szCs w:val="27"/>
        </w:rPr>
      </w:pPr>
      <w:r w:rsidRPr="00E2692C">
        <w:rPr>
          <w:rFonts w:eastAsia="A"/>
          <w:sz w:val="27"/>
          <w:szCs w:val="27"/>
        </w:rPr>
        <w:t xml:space="preserve">3.         Раздел 3. Цели, задачи, приоритетные направления социально-экономической политики </w:t>
      </w:r>
    </w:p>
    <w:p w:rsidR="004A69C5" w:rsidRPr="00E2692C" w:rsidRDefault="004A69C5" w:rsidP="004A69C5">
      <w:pPr>
        <w:pStyle w:val="a3"/>
        <w:rPr>
          <w:sz w:val="27"/>
          <w:szCs w:val="27"/>
        </w:rPr>
      </w:pPr>
      <w:r w:rsidRPr="00E2692C">
        <w:rPr>
          <w:sz w:val="27"/>
          <w:szCs w:val="27"/>
        </w:rPr>
        <w:t>4.         Раздел 4. Система программных мероприятий</w:t>
      </w:r>
    </w:p>
    <w:p w:rsidR="004A69C5" w:rsidRPr="00E2692C" w:rsidRDefault="004A69C5" w:rsidP="004A69C5">
      <w:pPr>
        <w:pStyle w:val="a3"/>
        <w:rPr>
          <w:sz w:val="27"/>
          <w:szCs w:val="27"/>
        </w:rPr>
      </w:pPr>
      <w:r w:rsidRPr="00E2692C">
        <w:rPr>
          <w:sz w:val="27"/>
          <w:szCs w:val="27"/>
        </w:rPr>
        <w:t>5.         Раздел 5. Ожидаемые результаты реализации Программы</w:t>
      </w:r>
    </w:p>
    <w:p w:rsidR="004A69C5" w:rsidRPr="00E2692C" w:rsidRDefault="004A69C5" w:rsidP="004A69C5">
      <w:pPr>
        <w:jc w:val="both"/>
        <w:rPr>
          <w:b/>
          <w:sz w:val="27"/>
          <w:szCs w:val="27"/>
        </w:rPr>
      </w:pPr>
      <w:r w:rsidRPr="00E2692C">
        <w:rPr>
          <w:sz w:val="27"/>
          <w:szCs w:val="27"/>
        </w:rPr>
        <w:t>6.        Приложение №1   Программные мероприятия</w:t>
      </w:r>
    </w:p>
    <w:p w:rsidR="004A69C5" w:rsidRPr="00E2692C" w:rsidRDefault="004A69C5" w:rsidP="004A69C5">
      <w:pPr>
        <w:jc w:val="both"/>
        <w:rPr>
          <w:sz w:val="27"/>
          <w:szCs w:val="27"/>
        </w:rPr>
      </w:pPr>
      <w:r w:rsidRPr="00E2692C">
        <w:rPr>
          <w:sz w:val="27"/>
          <w:szCs w:val="27"/>
        </w:rPr>
        <w:t>7.        Приложение №2  Ожидаемые  результаты</w:t>
      </w:r>
    </w:p>
    <w:p w:rsidR="004A69C5" w:rsidRPr="00E2692C" w:rsidRDefault="004A69C5" w:rsidP="004A69C5">
      <w:pPr>
        <w:rPr>
          <w:sz w:val="27"/>
          <w:szCs w:val="27"/>
        </w:rPr>
      </w:pPr>
    </w:p>
    <w:p w:rsidR="004A69C5" w:rsidRPr="00E2692C" w:rsidRDefault="004A69C5" w:rsidP="004A69C5">
      <w:pPr>
        <w:rPr>
          <w:sz w:val="27"/>
          <w:szCs w:val="27"/>
        </w:rPr>
        <w:sectPr w:rsidR="004A69C5" w:rsidRPr="00E2692C" w:rsidSect="00090E7A">
          <w:headerReference w:type="default" r:id="rId7"/>
          <w:pgSz w:w="11906" w:h="16838"/>
          <w:pgMar w:top="1135" w:right="567" w:bottom="567" w:left="1417" w:header="720" w:footer="720" w:gutter="0"/>
          <w:pgNumType w:start="1"/>
          <w:cols w:space="720"/>
          <w:docGrid w:linePitch="600" w:charSpace="32768"/>
        </w:sectPr>
      </w:pPr>
    </w:p>
    <w:p w:rsidR="004A69C5" w:rsidRPr="00E2692C" w:rsidRDefault="004A69C5" w:rsidP="004A69C5">
      <w:pPr>
        <w:keepNext/>
        <w:autoSpaceDE w:val="0"/>
        <w:ind w:firstLine="709"/>
        <w:jc w:val="center"/>
        <w:rPr>
          <w:b/>
          <w:sz w:val="27"/>
          <w:szCs w:val="27"/>
        </w:rPr>
      </w:pPr>
      <w:r w:rsidRPr="00E2692C">
        <w:rPr>
          <w:b/>
          <w:sz w:val="27"/>
          <w:szCs w:val="27"/>
        </w:rPr>
        <w:lastRenderedPageBreak/>
        <w:t>ПАСПОРТ</w:t>
      </w:r>
    </w:p>
    <w:p w:rsidR="004A69C5" w:rsidRPr="00E2692C" w:rsidRDefault="004A69C5" w:rsidP="004A69C5">
      <w:pPr>
        <w:keepNext/>
        <w:autoSpaceDE w:val="0"/>
        <w:ind w:firstLine="709"/>
        <w:jc w:val="center"/>
        <w:rPr>
          <w:b/>
          <w:sz w:val="27"/>
          <w:szCs w:val="27"/>
        </w:rPr>
      </w:pPr>
      <w:r w:rsidRPr="00E2692C">
        <w:rPr>
          <w:b/>
          <w:sz w:val="27"/>
          <w:szCs w:val="27"/>
        </w:rPr>
        <w:t xml:space="preserve">программы социально-экономического развития </w:t>
      </w:r>
      <w:r w:rsidRPr="00E2692C">
        <w:rPr>
          <w:rFonts w:eastAsia="A"/>
          <w:b/>
          <w:sz w:val="27"/>
          <w:szCs w:val="27"/>
        </w:rPr>
        <w:t xml:space="preserve">муниципального            образования </w:t>
      </w:r>
      <w:proofErr w:type="spellStart"/>
      <w:r w:rsidRPr="00E2692C">
        <w:rPr>
          <w:rFonts w:eastAsia="A"/>
          <w:b/>
          <w:sz w:val="27"/>
          <w:szCs w:val="27"/>
        </w:rPr>
        <w:t>Староирюкское</w:t>
      </w:r>
      <w:proofErr w:type="spellEnd"/>
      <w:r w:rsidRPr="00E2692C">
        <w:rPr>
          <w:rFonts w:eastAsia="A"/>
          <w:b/>
          <w:sz w:val="27"/>
          <w:szCs w:val="27"/>
        </w:rPr>
        <w:t xml:space="preserve"> сельское поселение </w:t>
      </w:r>
      <w:proofErr w:type="spellStart"/>
      <w:r w:rsidRPr="00E2692C">
        <w:rPr>
          <w:rFonts w:eastAsia="A"/>
          <w:b/>
          <w:sz w:val="27"/>
          <w:szCs w:val="27"/>
        </w:rPr>
        <w:t>Малмыжского</w:t>
      </w:r>
      <w:proofErr w:type="spellEnd"/>
      <w:r w:rsidRPr="00E2692C">
        <w:rPr>
          <w:rFonts w:eastAsia="A"/>
          <w:b/>
          <w:sz w:val="27"/>
          <w:szCs w:val="27"/>
        </w:rPr>
        <w:t xml:space="preserve"> района                     Кировской области</w:t>
      </w:r>
    </w:p>
    <w:p w:rsidR="004A69C5" w:rsidRPr="00E2692C" w:rsidRDefault="004A69C5" w:rsidP="004A69C5">
      <w:pPr>
        <w:keepNext/>
        <w:autoSpaceDE w:val="0"/>
        <w:ind w:firstLine="709"/>
        <w:rPr>
          <w:sz w:val="27"/>
          <w:szCs w:val="27"/>
        </w:rPr>
      </w:pPr>
      <w:r w:rsidRPr="00E2692C">
        <w:rPr>
          <w:b/>
          <w:sz w:val="27"/>
          <w:szCs w:val="27"/>
        </w:rPr>
        <w:t xml:space="preserve">                                              на 2017-202</w:t>
      </w:r>
      <w:r w:rsidRPr="00E2692C">
        <w:rPr>
          <w:rFonts w:eastAsia="A"/>
          <w:b/>
          <w:sz w:val="27"/>
          <w:szCs w:val="27"/>
        </w:rPr>
        <w:t>1</w:t>
      </w:r>
      <w:r w:rsidRPr="00E2692C">
        <w:rPr>
          <w:b/>
          <w:sz w:val="27"/>
          <w:szCs w:val="27"/>
        </w:rPr>
        <w:t xml:space="preserve"> годы</w:t>
      </w:r>
    </w:p>
    <w:p w:rsidR="004A69C5" w:rsidRPr="00E2692C" w:rsidRDefault="004A69C5" w:rsidP="004A69C5">
      <w:pPr>
        <w:keepNext/>
        <w:tabs>
          <w:tab w:val="left" w:pos="5160"/>
        </w:tabs>
        <w:autoSpaceDE w:val="0"/>
        <w:ind w:firstLine="709"/>
        <w:jc w:val="both"/>
        <w:rPr>
          <w:sz w:val="27"/>
          <w:szCs w:val="27"/>
        </w:rPr>
      </w:pPr>
      <w:r w:rsidRPr="00E2692C">
        <w:rPr>
          <w:sz w:val="27"/>
          <w:szCs w:val="27"/>
        </w:rPr>
        <w:tab/>
      </w:r>
    </w:p>
    <w:tbl>
      <w:tblPr>
        <w:tblW w:w="0" w:type="auto"/>
        <w:tblInd w:w="-75" w:type="dxa"/>
        <w:tblLayout w:type="fixed"/>
        <w:tblLook w:val="0000"/>
      </w:tblPr>
      <w:tblGrid>
        <w:gridCol w:w="2953"/>
        <w:gridCol w:w="7076"/>
      </w:tblGrid>
      <w:tr w:rsidR="004A69C5" w:rsidRPr="00E2692C" w:rsidTr="00090E7A">
        <w:trPr>
          <w:trHeight w:val="699"/>
        </w:trPr>
        <w:tc>
          <w:tcPr>
            <w:tcW w:w="2953"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ConsPlusNonformat"/>
              <w:keepNext/>
              <w:snapToGrid w:val="0"/>
              <w:rPr>
                <w:rFonts w:ascii="Times New Roman" w:hAnsi="Times New Roman" w:cs="Times New Roman"/>
                <w:sz w:val="27"/>
                <w:szCs w:val="27"/>
              </w:rPr>
            </w:pPr>
            <w:r w:rsidRPr="00E2692C">
              <w:rPr>
                <w:rFonts w:ascii="Times New Roman" w:hAnsi="Times New Roman" w:cs="Times New Roman"/>
                <w:sz w:val="27"/>
                <w:szCs w:val="27"/>
              </w:rPr>
              <w:t xml:space="preserve">Наименование </w:t>
            </w:r>
          </w:p>
          <w:p w:rsidR="004A69C5" w:rsidRPr="00E2692C" w:rsidRDefault="004A69C5" w:rsidP="00090E7A">
            <w:pPr>
              <w:pStyle w:val="ConsPlusNonformat"/>
              <w:keepNext/>
              <w:rPr>
                <w:rFonts w:ascii="Times New Roman" w:hAnsi="Times New Roman" w:cs="Times New Roman"/>
                <w:sz w:val="27"/>
                <w:szCs w:val="27"/>
              </w:rPr>
            </w:pPr>
            <w:r w:rsidRPr="00E2692C">
              <w:rPr>
                <w:rFonts w:ascii="Times New Roman" w:hAnsi="Times New Roman" w:cs="Times New Roman"/>
                <w:sz w:val="27"/>
                <w:szCs w:val="27"/>
              </w:rPr>
              <w:t>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ConsPlusNonformat"/>
              <w:keepNext/>
              <w:snapToGrid w:val="0"/>
              <w:jc w:val="both"/>
              <w:rPr>
                <w:rFonts w:ascii="Times New Roman" w:hAnsi="Times New Roman" w:cs="Times New Roman"/>
                <w:sz w:val="27"/>
                <w:szCs w:val="27"/>
              </w:rPr>
            </w:pPr>
            <w:r w:rsidRPr="00E2692C">
              <w:rPr>
                <w:rFonts w:ascii="Times New Roman" w:hAnsi="Times New Roman" w:cs="Times New Roman"/>
                <w:sz w:val="27"/>
                <w:szCs w:val="27"/>
              </w:rPr>
              <w:t>программа социально-экономического развития</w:t>
            </w:r>
            <w:r w:rsidRPr="00E2692C">
              <w:rPr>
                <w:rFonts w:ascii="Times New Roman" w:eastAsia="A" w:hAnsi="Times New Roman" w:cs="Times New Roman"/>
                <w:sz w:val="27"/>
                <w:szCs w:val="27"/>
              </w:rPr>
              <w:t xml:space="preserve"> муниципального образования </w:t>
            </w:r>
            <w:proofErr w:type="spellStart"/>
            <w:r w:rsidRPr="00E2692C">
              <w:rPr>
                <w:rFonts w:ascii="Times New Roman" w:eastAsia="A" w:hAnsi="Times New Roman" w:cs="Times New Roman"/>
                <w:sz w:val="27"/>
                <w:szCs w:val="27"/>
              </w:rPr>
              <w:t>Староирюкское</w:t>
            </w:r>
            <w:proofErr w:type="spellEnd"/>
            <w:r w:rsidRPr="00E2692C">
              <w:rPr>
                <w:rFonts w:ascii="Times New Roman" w:eastAsia="A" w:hAnsi="Times New Roman" w:cs="Times New Roman"/>
                <w:sz w:val="27"/>
                <w:szCs w:val="27"/>
              </w:rPr>
              <w:t xml:space="preserve"> сельское поселение </w:t>
            </w:r>
            <w:proofErr w:type="spellStart"/>
            <w:r w:rsidRPr="00E2692C">
              <w:rPr>
                <w:rFonts w:ascii="Times New Roman" w:eastAsia="A" w:hAnsi="Times New Roman" w:cs="Times New Roman"/>
                <w:sz w:val="27"/>
                <w:szCs w:val="27"/>
              </w:rPr>
              <w:t>Малмыжского</w:t>
            </w:r>
            <w:proofErr w:type="spellEnd"/>
            <w:r w:rsidRPr="00E2692C">
              <w:rPr>
                <w:rFonts w:ascii="Times New Roman" w:eastAsia="A" w:hAnsi="Times New Roman" w:cs="Times New Roman"/>
                <w:sz w:val="27"/>
                <w:szCs w:val="27"/>
              </w:rPr>
              <w:t xml:space="preserve">  района    Кировской области</w:t>
            </w:r>
            <w:r w:rsidRPr="00E2692C">
              <w:rPr>
                <w:rFonts w:ascii="Times New Roman" w:hAnsi="Times New Roman" w:cs="Times New Roman"/>
                <w:sz w:val="27"/>
                <w:szCs w:val="27"/>
              </w:rPr>
              <w:t xml:space="preserve"> на 201</w:t>
            </w:r>
            <w:r w:rsidRPr="00E2692C">
              <w:rPr>
                <w:rFonts w:ascii="Times New Roman" w:eastAsia="A" w:hAnsi="Times New Roman" w:cs="Times New Roman"/>
                <w:sz w:val="27"/>
                <w:szCs w:val="27"/>
              </w:rPr>
              <w:t>7</w:t>
            </w:r>
            <w:r w:rsidRPr="00E2692C">
              <w:rPr>
                <w:rFonts w:ascii="Times New Roman" w:hAnsi="Times New Roman" w:cs="Times New Roman"/>
                <w:sz w:val="27"/>
                <w:szCs w:val="27"/>
              </w:rPr>
              <w:t>-20</w:t>
            </w:r>
            <w:r w:rsidRPr="00E2692C">
              <w:rPr>
                <w:rFonts w:ascii="Times New Roman" w:eastAsia="A" w:hAnsi="Times New Roman" w:cs="Times New Roman"/>
                <w:sz w:val="27"/>
                <w:szCs w:val="27"/>
              </w:rPr>
              <w:t>21</w:t>
            </w:r>
            <w:r w:rsidRPr="00E2692C">
              <w:rPr>
                <w:rFonts w:ascii="Times New Roman" w:hAnsi="Times New Roman" w:cs="Times New Roman"/>
                <w:sz w:val="27"/>
                <w:szCs w:val="27"/>
              </w:rPr>
              <w:t xml:space="preserve">годы </w:t>
            </w:r>
          </w:p>
        </w:tc>
      </w:tr>
      <w:tr w:rsidR="004A69C5" w:rsidRPr="00E2692C" w:rsidTr="00090E7A">
        <w:trPr>
          <w:trHeight w:val="1351"/>
        </w:trPr>
        <w:tc>
          <w:tcPr>
            <w:tcW w:w="2953" w:type="dxa"/>
            <w:tcBorders>
              <w:left w:val="single" w:sz="4" w:space="0" w:color="000000"/>
              <w:bottom w:val="single" w:sz="4" w:space="0" w:color="000000"/>
            </w:tcBorders>
            <w:shd w:val="clear" w:color="auto" w:fill="auto"/>
          </w:tcPr>
          <w:p w:rsidR="004A69C5" w:rsidRPr="00E2692C" w:rsidRDefault="004A69C5" w:rsidP="00090E7A">
            <w:pPr>
              <w:pStyle w:val="ConsPlusNonformat"/>
              <w:keepNext/>
              <w:snapToGrid w:val="0"/>
              <w:rPr>
                <w:rFonts w:ascii="Times New Roman" w:hAnsi="Times New Roman" w:cs="Times New Roman"/>
                <w:sz w:val="27"/>
                <w:szCs w:val="27"/>
              </w:rPr>
            </w:pPr>
            <w:r w:rsidRPr="00E2692C">
              <w:rPr>
                <w:rFonts w:ascii="Times New Roman" w:hAnsi="Times New Roman" w:cs="Times New Roman"/>
                <w:sz w:val="27"/>
                <w:szCs w:val="27"/>
              </w:rPr>
              <w:t>Основание принятия решения о разработке Программы</w:t>
            </w:r>
          </w:p>
        </w:tc>
        <w:tc>
          <w:tcPr>
            <w:tcW w:w="7076" w:type="dxa"/>
            <w:tcBorders>
              <w:left w:val="single" w:sz="4" w:space="0" w:color="000000"/>
              <w:bottom w:val="single" w:sz="4" w:space="0" w:color="000000"/>
              <w:right w:val="single" w:sz="4" w:space="0" w:color="000000"/>
            </w:tcBorders>
            <w:shd w:val="clear" w:color="auto" w:fill="auto"/>
          </w:tcPr>
          <w:p w:rsidR="004A69C5" w:rsidRPr="00E2692C" w:rsidRDefault="004A69C5" w:rsidP="00090E7A">
            <w:pPr>
              <w:pStyle w:val="ConsPlusNonformat"/>
              <w:keepNext/>
              <w:snapToGrid w:val="0"/>
              <w:jc w:val="both"/>
              <w:rPr>
                <w:rFonts w:ascii="Times New Roman" w:hAnsi="Times New Roman" w:cs="Times New Roman"/>
                <w:sz w:val="27"/>
                <w:szCs w:val="27"/>
              </w:rPr>
            </w:pPr>
            <w:r w:rsidRPr="00E2692C">
              <w:rPr>
                <w:rFonts w:ascii="Times New Roman" w:hAnsi="Times New Roman" w:cs="Times New Roman"/>
                <w:sz w:val="27"/>
                <w:szCs w:val="27"/>
              </w:rPr>
              <w:t>федеральный закон от 28.06.2014 № 172-ФЗ «О стратегическом планировании в Российской Федерации»</w:t>
            </w:r>
          </w:p>
          <w:p w:rsidR="004A69C5" w:rsidRPr="00E2692C" w:rsidRDefault="004A69C5" w:rsidP="00090E7A">
            <w:pPr>
              <w:tabs>
                <w:tab w:val="left" w:pos="7440"/>
              </w:tabs>
              <w:jc w:val="both"/>
              <w:rPr>
                <w:sz w:val="27"/>
                <w:szCs w:val="27"/>
                <w:lang w:eastAsia="ar-SA"/>
              </w:rPr>
            </w:pPr>
            <w:r w:rsidRPr="00E2692C">
              <w:rPr>
                <w:sz w:val="27"/>
                <w:szCs w:val="27"/>
              </w:rPr>
              <w:t xml:space="preserve"> </w:t>
            </w:r>
            <w:r w:rsidRPr="00E2692C">
              <w:rPr>
                <w:rFonts w:eastAsia="A"/>
                <w:sz w:val="27"/>
                <w:szCs w:val="27"/>
              </w:rPr>
              <w:t xml:space="preserve">постановление администрации </w:t>
            </w:r>
            <w:proofErr w:type="spellStart"/>
            <w:r w:rsidRPr="00E2692C">
              <w:rPr>
                <w:rFonts w:eastAsia="A"/>
                <w:sz w:val="27"/>
                <w:szCs w:val="27"/>
              </w:rPr>
              <w:t>Староирюкского</w:t>
            </w:r>
            <w:proofErr w:type="spellEnd"/>
            <w:r w:rsidRPr="00E2692C">
              <w:rPr>
                <w:rFonts w:eastAsia="A"/>
                <w:sz w:val="27"/>
                <w:szCs w:val="27"/>
              </w:rPr>
              <w:t xml:space="preserve"> сельского поселения от 01.02.2017 № </w:t>
            </w:r>
            <w:r w:rsidRPr="00E2692C">
              <w:rPr>
                <w:rFonts w:eastAsia="A"/>
                <w:color w:val="FF0000"/>
                <w:sz w:val="27"/>
                <w:szCs w:val="27"/>
              </w:rPr>
              <w:t>43</w:t>
            </w:r>
            <w:r w:rsidRPr="00E2692C">
              <w:rPr>
                <w:rFonts w:eastAsia="A"/>
                <w:sz w:val="27"/>
                <w:szCs w:val="27"/>
              </w:rPr>
              <w:t xml:space="preserve"> «О разработке программы социально-экономического развития муниципального образования </w:t>
            </w:r>
            <w:proofErr w:type="spellStart"/>
            <w:r w:rsidRPr="00E2692C">
              <w:rPr>
                <w:rFonts w:eastAsia="A"/>
                <w:sz w:val="27"/>
                <w:szCs w:val="27"/>
              </w:rPr>
              <w:t>Староирюкское</w:t>
            </w:r>
            <w:proofErr w:type="spellEnd"/>
            <w:r w:rsidRPr="00E2692C">
              <w:rPr>
                <w:rFonts w:eastAsia="A"/>
                <w:sz w:val="27"/>
                <w:szCs w:val="27"/>
              </w:rPr>
              <w:t xml:space="preserve"> сельское поселение </w:t>
            </w:r>
            <w:proofErr w:type="spellStart"/>
            <w:r w:rsidRPr="00E2692C">
              <w:rPr>
                <w:rFonts w:eastAsia="A"/>
                <w:sz w:val="27"/>
                <w:szCs w:val="27"/>
              </w:rPr>
              <w:t>Малмыжского</w:t>
            </w:r>
            <w:proofErr w:type="spellEnd"/>
            <w:r w:rsidRPr="00E2692C">
              <w:rPr>
                <w:rFonts w:eastAsia="A"/>
                <w:sz w:val="27"/>
                <w:szCs w:val="27"/>
              </w:rPr>
              <w:t xml:space="preserve"> района Кировской области »</w:t>
            </w:r>
          </w:p>
        </w:tc>
      </w:tr>
      <w:tr w:rsidR="004A69C5" w:rsidRPr="00E2692C" w:rsidTr="00090E7A">
        <w:trPr>
          <w:trHeight w:val="705"/>
        </w:trPr>
        <w:tc>
          <w:tcPr>
            <w:tcW w:w="2953" w:type="dxa"/>
            <w:tcBorders>
              <w:left w:val="single" w:sz="4" w:space="0" w:color="000000"/>
              <w:bottom w:val="single" w:sz="4" w:space="0" w:color="000000"/>
            </w:tcBorders>
            <w:shd w:val="clear" w:color="auto" w:fill="auto"/>
          </w:tcPr>
          <w:p w:rsidR="004A69C5" w:rsidRPr="00E2692C" w:rsidRDefault="004A69C5" w:rsidP="00090E7A">
            <w:pPr>
              <w:pStyle w:val="ConsPlusNonformat"/>
              <w:keepNext/>
              <w:snapToGrid w:val="0"/>
              <w:rPr>
                <w:rFonts w:ascii="Times New Roman" w:hAnsi="Times New Roman" w:cs="Times New Roman"/>
                <w:sz w:val="27"/>
                <w:szCs w:val="27"/>
              </w:rPr>
            </w:pPr>
            <w:r w:rsidRPr="00E2692C">
              <w:rPr>
                <w:rFonts w:ascii="Times New Roman" w:hAnsi="Times New Roman" w:cs="Times New Roman"/>
                <w:sz w:val="27"/>
                <w:szCs w:val="27"/>
              </w:rPr>
              <w:t>Основн</w:t>
            </w:r>
            <w:r w:rsidRPr="00E2692C">
              <w:rPr>
                <w:rFonts w:ascii="Times New Roman" w:eastAsia="A" w:hAnsi="Times New Roman" w:cs="Times New Roman"/>
                <w:sz w:val="27"/>
                <w:szCs w:val="27"/>
              </w:rPr>
              <w:t>ой</w:t>
            </w:r>
            <w:r w:rsidRPr="00E2692C">
              <w:rPr>
                <w:rFonts w:ascii="Times New Roman" w:hAnsi="Times New Roman" w:cs="Times New Roman"/>
                <w:sz w:val="27"/>
                <w:szCs w:val="27"/>
              </w:rPr>
              <w:t xml:space="preserve"> разработчик Программы</w:t>
            </w:r>
          </w:p>
          <w:p w:rsidR="004A69C5" w:rsidRPr="00E2692C" w:rsidRDefault="004A69C5" w:rsidP="00090E7A">
            <w:pPr>
              <w:pStyle w:val="ConsPlusNonformat"/>
              <w:keepNext/>
              <w:ind w:firstLine="709"/>
              <w:rPr>
                <w:rFonts w:ascii="Times New Roman" w:hAnsi="Times New Roman" w:cs="Times New Roman"/>
                <w:sz w:val="27"/>
                <w:szCs w:val="27"/>
              </w:rPr>
            </w:pPr>
          </w:p>
        </w:tc>
        <w:tc>
          <w:tcPr>
            <w:tcW w:w="7076" w:type="dxa"/>
            <w:tcBorders>
              <w:left w:val="single" w:sz="4" w:space="0" w:color="000000"/>
              <w:bottom w:val="single" w:sz="4" w:space="0" w:color="000000"/>
              <w:right w:val="single" w:sz="4" w:space="0" w:color="000000"/>
            </w:tcBorders>
            <w:shd w:val="clear" w:color="auto" w:fill="auto"/>
          </w:tcPr>
          <w:p w:rsidR="004A69C5" w:rsidRPr="00E2692C" w:rsidRDefault="004A69C5" w:rsidP="00090E7A">
            <w:pPr>
              <w:pStyle w:val="ConsPlusNonformat"/>
              <w:keepNext/>
              <w:snapToGrid w:val="0"/>
              <w:jc w:val="both"/>
              <w:rPr>
                <w:rFonts w:ascii="Times New Roman" w:hAnsi="Times New Roman" w:cs="Times New Roman"/>
                <w:sz w:val="27"/>
                <w:szCs w:val="27"/>
              </w:rPr>
            </w:pPr>
            <w:r w:rsidRPr="00E2692C">
              <w:rPr>
                <w:rFonts w:ascii="Times New Roman" w:eastAsia="A" w:hAnsi="Times New Roman" w:cs="Times New Roman"/>
                <w:sz w:val="27"/>
                <w:szCs w:val="27"/>
              </w:rPr>
              <w:t xml:space="preserve">администрация </w:t>
            </w:r>
            <w:proofErr w:type="spellStart"/>
            <w:r w:rsidRPr="00E2692C">
              <w:rPr>
                <w:rFonts w:ascii="Times New Roman" w:eastAsia="A" w:hAnsi="Times New Roman" w:cs="Times New Roman"/>
                <w:sz w:val="27"/>
                <w:szCs w:val="27"/>
              </w:rPr>
              <w:t>Староирюкского</w:t>
            </w:r>
            <w:proofErr w:type="spellEnd"/>
            <w:r w:rsidRPr="00E2692C">
              <w:rPr>
                <w:rFonts w:ascii="Times New Roman" w:eastAsia="A" w:hAnsi="Times New Roman" w:cs="Times New Roman"/>
                <w:sz w:val="27"/>
                <w:szCs w:val="27"/>
              </w:rPr>
              <w:t xml:space="preserve"> сельского поселения </w:t>
            </w:r>
            <w:proofErr w:type="spellStart"/>
            <w:r w:rsidRPr="00E2692C">
              <w:rPr>
                <w:rFonts w:ascii="Times New Roman" w:eastAsia="A" w:hAnsi="Times New Roman" w:cs="Times New Roman"/>
                <w:sz w:val="27"/>
                <w:szCs w:val="27"/>
              </w:rPr>
              <w:t>Малмыжского</w:t>
            </w:r>
            <w:proofErr w:type="spellEnd"/>
            <w:r w:rsidRPr="00E2692C">
              <w:rPr>
                <w:rFonts w:ascii="Times New Roman" w:eastAsia="A" w:hAnsi="Times New Roman" w:cs="Times New Roman"/>
                <w:sz w:val="27"/>
                <w:szCs w:val="27"/>
              </w:rPr>
              <w:t xml:space="preserve">  района    </w:t>
            </w:r>
          </w:p>
        </w:tc>
      </w:tr>
      <w:tr w:rsidR="004A69C5" w:rsidRPr="00E2692C" w:rsidTr="00090E7A">
        <w:trPr>
          <w:trHeight w:val="966"/>
        </w:trPr>
        <w:tc>
          <w:tcPr>
            <w:tcW w:w="2953" w:type="dxa"/>
            <w:tcBorders>
              <w:left w:val="single" w:sz="4" w:space="0" w:color="000000"/>
              <w:bottom w:val="single" w:sz="4" w:space="0" w:color="000000"/>
            </w:tcBorders>
            <w:shd w:val="clear" w:color="auto" w:fill="auto"/>
          </w:tcPr>
          <w:p w:rsidR="004A69C5" w:rsidRPr="00E2692C" w:rsidRDefault="004A69C5" w:rsidP="00090E7A">
            <w:pPr>
              <w:pStyle w:val="ConsPlusNonformat"/>
              <w:keepNext/>
              <w:snapToGrid w:val="0"/>
              <w:rPr>
                <w:rFonts w:ascii="Times New Roman" w:eastAsia="A" w:hAnsi="Times New Roman" w:cs="Times New Roman"/>
                <w:sz w:val="27"/>
                <w:szCs w:val="27"/>
              </w:rPr>
            </w:pPr>
            <w:r w:rsidRPr="00E2692C">
              <w:rPr>
                <w:rFonts w:ascii="Times New Roman" w:eastAsia="A" w:hAnsi="Times New Roman" w:cs="Times New Roman"/>
                <w:sz w:val="27"/>
                <w:szCs w:val="27"/>
              </w:rPr>
              <w:t>Цель Программы</w:t>
            </w:r>
          </w:p>
          <w:p w:rsidR="004A69C5" w:rsidRPr="00E2692C" w:rsidRDefault="004A69C5" w:rsidP="00090E7A">
            <w:pPr>
              <w:pStyle w:val="ConsPlusNonformat"/>
              <w:snapToGrid w:val="0"/>
              <w:rPr>
                <w:rFonts w:ascii="Times New Roman" w:eastAsia="A" w:hAnsi="Times New Roman" w:cs="Times New Roman"/>
                <w:sz w:val="27"/>
                <w:szCs w:val="27"/>
              </w:rPr>
            </w:pPr>
          </w:p>
          <w:p w:rsidR="004A69C5" w:rsidRPr="00E2692C" w:rsidRDefault="004A69C5" w:rsidP="00090E7A">
            <w:pPr>
              <w:pStyle w:val="ConsPlusNonformat"/>
              <w:snapToGrid w:val="0"/>
              <w:rPr>
                <w:rFonts w:ascii="Times New Roman" w:eastAsia="A" w:hAnsi="Times New Roman" w:cs="Times New Roman"/>
                <w:sz w:val="27"/>
                <w:szCs w:val="27"/>
              </w:rPr>
            </w:pPr>
          </w:p>
        </w:tc>
        <w:tc>
          <w:tcPr>
            <w:tcW w:w="7076" w:type="dxa"/>
            <w:tcBorders>
              <w:left w:val="single" w:sz="4" w:space="0" w:color="000000"/>
              <w:bottom w:val="single" w:sz="4" w:space="0" w:color="000000"/>
              <w:right w:val="single" w:sz="4" w:space="0" w:color="000000"/>
            </w:tcBorders>
            <w:shd w:val="clear" w:color="auto" w:fill="auto"/>
          </w:tcPr>
          <w:p w:rsidR="004A69C5" w:rsidRPr="00E2692C" w:rsidRDefault="004A69C5" w:rsidP="00090E7A">
            <w:pPr>
              <w:pStyle w:val="ConsPlusNonformat"/>
              <w:keepNext/>
              <w:snapToGrid w:val="0"/>
              <w:jc w:val="both"/>
              <w:rPr>
                <w:rFonts w:ascii="Times New Roman" w:hAnsi="Times New Roman" w:cs="Times New Roman"/>
                <w:sz w:val="27"/>
                <w:szCs w:val="27"/>
              </w:rPr>
            </w:pPr>
            <w:r w:rsidRPr="00E2692C">
              <w:rPr>
                <w:rFonts w:ascii="Times New Roman" w:eastAsia="A" w:hAnsi="Times New Roman" w:cs="Times New Roman"/>
                <w:sz w:val="27"/>
                <w:szCs w:val="27"/>
              </w:rPr>
              <w:t xml:space="preserve">повышение уровня и качества жизни населения </w:t>
            </w:r>
            <w:proofErr w:type="spellStart"/>
            <w:r w:rsidRPr="00E2692C">
              <w:rPr>
                <w:rFonts w:ascii="Times New Roman" w:eastAsia="A" w:hAnsi="Times New Roman" w:cs="Times New Roman"/>
                <w:sz w:val="27"/>
                <w:szCs w:val="27"/>
              </w:rPr>
              <w:t>Староирюкского</w:t>
            </w:r>
            <w:proofErr w:type="spellEnd"/>
            <w:r w:rsidRPr="00E2692C">
              <w:rPr>
                <w:rFonts w:ascii="Times New Roman" w:eastAsia="A" w:hAnsi="Times New Roman" w:cs="Times New Roman"/>
                <w:sz w:val="27"/>
                <w:szCs w:val="27"/>
              </w:rPr>
              <w:t xml:space="preserve"> сельского поселения </w:t>
            </w:r>
            <w:proofErr w:type="spellStart"/>
            <w:r w:rsidRPr="00E2692C">
              <w:rPr>
                <w:rFonts w:ascii="Times New Roman" w:eastAsia="A" w:hAnsi="Times New Roman" w:cs="Times New Roman"/>
                <w:sz w:val="27"/>
                <w:szCs w:val="27"/>
              </w:rPr>
              <w:t>Малмыжского</w:t>
            </w:r>
            <w:proofErr w:type="spellEnd"/>
            <w:r w:rsidRPr="00E2692C">
              <w:rPr>
                <w:rFonts w:ascii="Times New Roman" w:eastAsia="A" w:hAnsi="Times New Roman" w:cs="Times New Roman"/>
                <w:sz w:val="27"/>
                <w:szCs w:val="27"/>
              </w:rPr>
              <w:t xml:space="preserve">  района  (дале</w:t>
            </w:r>
            <w:proofErr w:type="gramStart"/>
            <w:r w:rsidRPr="00E2692C">
              <w:rPr>
                <w:rFonts w:ascii="Times New Roman" w:eastAsia="A" w:hAnsi="Times New Roman" w:cs="Times New Roman"/>
                <w:sz w:val="27"/>
                <w:szCs w:val="27"/>
              </w:rPr>
              <w:t>е-</w:t>
            </w:r>
            <w:proofErr w:type="gramEnd"/>
            <w:r w:rsidRPr="00E2692C">
              <w:rPr>
                <w:rFonts w:ascii="Times New Roman" w:eastAsia="A" w:hAnsi="Times New Roman" w:cs="Times New Roman"/>
                <w:sz w:val="27"/>
                <w:szCs w:val="27"/>
              </w:rPr>
              <w:t xml:space="preserve"> сельского поселения)  </w:t>
            </w:r>
          </w:p>
        </w:tc>
      </w:tr>
      <w:tr w:rsidR="004A69C5" w:rsidRPr="00E2692C" w:rsidTr="00090E7A">
        <w:trPr>
          <w:trHeight w:val="709"/>
        </w:trPr>
        <w:tc>
          <w:tcPr>
            <w:tcW w:w="2953" w:type="dxa"/>
            <w:tcBorders>
              <w:left w:val="single" w:sz="4" w:space="0" w:color="000000"/>
              <w:bottom w:val="single" w:sz="4" w:space="0" w:color="000000"/>
            </w:tcBorders>
            <w:shd w:val="clear" w:color="auto" w:fill="auto"/>
          </w:tcPr>
          <w:p w:rsidR="004A69C5" w:rsidRPr="00E2692C" w:rsidRDefault="004A69C5" w:rsidP="00090E7A">
            <w:pPr>
              <w:pStyle w:val="ConsPlusNonformat"/>
              <w:keepNext/>
              <w:snapToGrid w:val="0"/>
              <w:rPr>
                <w:rFonts w:ascii="Times New Roman" w:hAnsi="Times New Roman" w:cs="Times New Roman"/>
                <w:sz w:val="27"/>
                <w:szCs w:val="27"/>
              </w:rPr>
            </w:pPr>
            <w:r w:rsidRPr="00E2692C">
              <w:rPr>
                <w:rFonts w:ascii="Times New Roman" w:hAnsi="Times New Roman" w:cs="Times New Roman"/>
                <w:sz w:val="27"/>
                <w:szCs w:val="27"/>
              </w:rPr>
              <w:t xml:space="preserve">Основные задачи </w:t>
            </w:r>
          </w:p>
          <w:p w:rsidR="004A69C5" w:rsidRPr="00E2692C" w:rsidRDefault="004A69C5" w:rsidP="00090E7A">
            <w:pPr>
              <w:pStyle w:val="ConsPlusNonformat"/>
              <w:keepNext/>
              <w:rPr>
                <w:rFonts w:ascii="Times New Roman" w:hAnsi="Times New Roman" w:cs="Times New Roman"/>
                <w:bCs/>
                <w:sz w:val="27"/>
                <w:szCs w:val="27"/>
              </w:rPr>
            </w:pPr>
            <w:r w:rsidRPr="00E2692C">
              <w:rPr>
                <w:rFonts w:ascii="Times New Roman" w:hAnsi="Times New Roman" w:cs="Times New Roman"/>
                <w:sz w:val="27"/>
                <w:szCs w:val="27"/>
              </w:rPr>
              <w:t>Программы</w:t>
            </w:r>
          </w:p>
        </w:tc>
        <w:tc>
          <w:tcPr>
            <w:tcW w:w="7076" w:type="dxa"/>
            <w:tcBorders>
              <w:left w:val="single" w:sz="4" w:space="0" w:color="000000"/>
              <w:bottom w:val="single" w:sz="4" w:space="0" w:color="000000"/>
              <w:right w:val="single" w:sz="4" w:space="0" w:color="000000"/>
            </w:tcBorders>
            <w:shd w:val="clear" w:color="auto" w:fill="auto"/>
          </w:tcPr>
          <w:p w:rsidR="004A69C5" w:rsidRPr="00E2692C" w:rsidRDefault="004A69C5" w:rsidP="00090E7A">
            <w:pPr>
              <w:spacing w:line="276" w:lineRule="auto"/>
              <w:jc w:val="both"/>
              <w:rPr>
                <w:bCs/>
                <w:sz w:val="27"/>
                <w:szCs w:val="27"/>
              </w:rPr>
            </w:pPr>
            <w:r w:rsidRPr="00E2692C">
              <w:rPr>
                <w:bCs/>
                <w:sz w:val="27"/>
                <w:szCs w:val="27"/>
              </w:rPr>
              <w:t>наращивание экономического потенциала и формирование инвестиционной привлекательности;</w:t>
            </w:r>
          </w:p>
          <w:p w:rsidR="004A69C5" w:rsidRPr="00E2692C" w:rsidRDefault="004A69C5" w:rsidP="00090E7A">
            <w:pPr>
              <w:spacing w:line="276" w:lineRule="auto"/>
              <w:jc w:val="both"/>
              <w:rPr>
                <w:bCs/>
                <w:sz w:val="27"/>
                <w:szCs w:val="27"/>
              </w:rPr>
            </w:pPr>
            <w:r w:rsidRPr="00E2692C">
              <w:rPr>
                <w:bCs/>
                <w:sz w:val="27"/>
                <w:szCs w:val="27"/>
              </w:rPr>
              <w:t>развитие социальной сферы, улучшение условий жизнедеятельности населения.</w:t>
            </w:r>
          </w:p>
          <w:p w:rsidR="004A69C5" w:rsidRPr="00E2692C" w:rsidRDefault="004A69C5" w:rsidP="00090E7A">
            <w:pPr>
              <w:spacing w:line="276" w:lineRule="auto"/>
              <w:jc w:val="both"/>
              <w:rPr>
                <w:sz w:val="27"/>
                <w:szCs w:val="27"/>
              </w:rPr>
            </w:pPr>
            <w:r w:rsidRPr="00E2692C">
              <w:rPr>
                <w:bCs/>
                <w:sz w:val="27"/>
                <w:szCs w:val="27"/>
              </w:rPr>
              <w:t>повышение эффективности и качества муниципального управления и муниципальных финансов.</w:t>
            </w:r>
          </w:p>
        </w:tc>
      </w:tr>
      <w:tr w:rsidR="004A69C5" w:rsidRPr="00E2692C" w:rsidTr="00090E7A">
        <w:trPr>
          <w:trHeight w:val="966"/>
        </w:trPr>
        <w:tc>
          <w:tcPr>
            <w:tcW w:w="2953" w:type="dxa"/>
            <w:tcBorders>
              <w:left w:val="single" w:sz="4" w:space="0" w:color="000000"/>
              <w:bottom w:val="single" w:sz="4" w:space="0" w:color="000000"/>
            </w:tcBorders>
            <w:shd w:val="clear" w:color="auto" w:fill="auto"/>
          </w:tcPr>
          <w:p w:rsidR="004A69C5" w:rsidRPr="00E2692C" w:rsidRDefault="004A69C5" w:rsidP="00090E7A">
            <w:pPr>
              <w:pStyle w:val="ConsPlusNonformat"/>
              <w:keepNext/>
              <w:rPr>
                <w:rFonts w:ascii="Times New Roman" w:eastAsia="A" w:hAnsi="Times New Roman" w:cs="Times New Roman"/>
                <w:sz w:val="27"/>
                <w:szCs w:val="27"/>
              </w:rPr>
            </w:pPr>
            <w:r w:rsidRPr="00E2692C">
              <w:rPr>
                <w:rFonts w:ascii="Times New Roman" w:eastAsia="A" w:hAnsi="Times New Roman" w:cs="Times New Roman"/>
                <w:sz w:val="27"/>
                <w:szCs w:val="27"/>
              </w:rPr>
              <w:t>Исполнители муниципальных мероприятий</w:t>
            </w:r>
          </w:p>
        </w:tc>
        <w:tc>
          <w:tcPr>
            <w:tcW w:w="7076" w:type="dxa"/>
            <w:tcBorders>
              <w:left w:val="single" w:sz="4" w:space="0" w:color="000000"/>
              <w:bottom w:val="single" w:sz="4" w:space="0" w:color="000000"/>
              <w:right w:val="single" w:sz="4" w:space="0" w:color="000000"/>
            </w:tcBorders>
            <w:shd w:val="clear" w:color="auto" w:fill="auto"/>
          </w:tcPr>
          <w:p w:rsidR="004A69C5" w:rsidRPr="00E2692C" w:rsidRDefault="004A69C5" w:rsidP="00090E7A">
            <w:pPr>
              <w:pStyle w:val="ConsPlusNonformat"/>
              <w:keepNext/>
              <w:snapToGrid w:val="0"/>
              <w:jc w:val="both"/>
              <w:rPr>
                <w:rFonts w:ascii="Times New Roman" w:hAnsi="Times New Roman" w:cs="Times New Roman"/>
                <w:sz w:val="27"/>
                <w:szCs w:val="27"/>
              </w:rPr>
            </w:pPr>
            <w:r w:rsidRPr="00E2692C">
              <w:rPr>
                <w:rFonts w:ascii="Times New Roman" w:eastAsia="A" w:hAnsi="Times New Roman" w:cs="Times New Roman"/>
                <w:sz w:val="27"/>
                <w:szCs w:val="27"/>
              </w:rPr>
              <w:t xml:space="preserve">администрация </w:t>
            </w:r>
            <w:proofErr w:type="spellStart"/>
            <w:r w:rsidRPr="00E2692C">
              <w:rPr>
                <w:rFonts w:ascii="Times New Roman" w:eastAsia="A" w:hAnsi="Times New Roman" w:cs="Times New Roman"/>
                <w:sz w:val="27"/>
                <w:szCs w:val="27"/>
              </w:rPr>
              <w:t>Староирюкского</w:t>
            </w:r>
            <w:proofErr w:type="spellEnd"/>
            <w:r w:rsidRPr="00E2692C">
              <w:rPr>
                <w:rFonts w:ascii="Times New Roman" w:eastAsia="A" w:hAnsi="Times New Roman" w:cs="Times New Roman"/>
                <w:sz w:val="27"/>
                <w:szCs w:val="27"/>
              </w:rPr>
              <w:t xml:space="preserve"> сельского поселения </w:t>
            </w:r>
            <w:proofErr w:type="spellStart"/>
            <w:r w:rsidRPr="00E2692C">
              <w:rPr>
                <w:rFonts w:ascii="Times New Roman" w:eastAsia="A" w:hAnsi="Times New Roman" w:cs="Times New Roman"/>
                <w:sz w:val="27"/>
                <w:szCs w:val="27"/>
              </w:rPr>
              <w:t>Малмыжского</w:t>
            </w:r>
            <w:proofErr w:type="spellEnd"/>
            <w:r w:rsidRPr="00E2692C">
              <w:rPr>
                <w:rFonts w:ascii="Times New Roman" w:eastAsia="A" w:hAnsi="Times New Roman" w:cs="Times New Roman"/>
                <w:sz w:val="27"/>
                <w:szCs w:val="27"/>
              </w:rPr>
              <w:t xml:space="preserve">  района,    </w:t>
            </w:r>
            <w:r w:rsidRPr="00E2692C">
              <w:rPr>
                <w:rFonts w:ascii="Times New Roman" w:hAnsi="Times New Roman" w:cs="Times New Roman"/>
                <w:sz w:val="27"/>
                <w:szCs w:val="27"/>
              </w:rPr>
              <w:t xml:space="preserve">организации и учреждения, находящиеся на территории </w:t>
            </w:r>
            <w:r w:rsidRPr="00E2692C">
              <w:rPr>
                <w:rFonts w:ascii="Times New Roman" w:eastAsia="A" w:hAnsi="Times New Roman" w:cs="Times New Roman"/>
                <w:sz w:val="27"/>
                <w:szCs w:val="27"/>
              </w:rPr>
              <w:t xml:space="preserve">    сельского поселения</w:t>
            </w:r>
            <w:r w:rsidRPr="00E2692C">
              <w:rPr>
                <w:rFonts w:ascii="Times New Roman" w:hAnsi="Times New Roman" w:cs="Times New Roman"/>
                <w:sz w:val="27"/>
                <w:szCs w:val="27"/>
              </w:rPr>
              <w:t xml:space="preserve"> независимо от организационно-правовой формы и формы собственности, </w:t>
            </w:r>
            <w:r w:rsidRPr="00E2692C">
              <w:rPr>
                <w:rFonts w:ascii="Times New Roman" w:eastAsia="A" w:hAnsi="Times New Roman" w:cs="Times New Roman"/>
                <w:sz w:val="27"/>
                <w:szCs w:val="27"/>
              </w:rPr>
              <w:t xml:space="preserve">администрация </w:t>
            </w:r>
            <w:proofErr w:type="spellStart"/>
            <w:r w:rsidRPr="00E2692C">
              <w:rPr>
                <w:rFonts w:ascii="Times New Roman" w:eastAsia="A" w:hAnsi="Times New Roman" w:cs="Times New Roman"/>
                <w:sz w:val="27"/>
                <w:szCs w:val="27"/>
              </w:rPr>
              <w:t>Малмыжского</w:t>
            </w:r>
            <w:proofErr w:type="spellEnd"/>
            <w:r w:rsidRPr="00E2692C">
              <w:rPr>
                <w:rFonts w:ascii="Times New Roman" w:eastAsia="A" w:hAnsi="Times New Roman" w:cs="Times New Roman"/>
                <w:sz w:val="27"/>
                <w:szCs w:val="27"/>
              </w:rPr>
              <w:t xml:space="preserve"> района, органы исполнительной власти Кировской области*</w:t>
            </w:r>
            <w:proofErr w:type="gramStart"/>
            <w:r w:rsidRPr="00E2692C">
              <w:rPr>
                <w:rFonts w:ascii="Times New Roman" w:eastAsia="A" w:hAnsi="Times New Roman" w:cs="Times New Roman"/>
                <w:sz w:val="27"/>
                <w:szCs w:val="27"/>
              </w:rPr>
              <w:t xml:space="preserve"> ,</w:t>
            </w:r>
            <w:proofErr w:type="gramEnd"/>
            <w:r w:rsidRPr="00E2692C">
              <w:rPr>
                <w:rFonts w:ascii="Times New Roman" w:eastAsia="A" w:hAnsi="Times New Roman" w:cs="Times New Roman"/>
                <w:sz w:val="27"/>
                <w:szCs w:val="27"/>
              </w:rPr>
              <w:t xml:space="preserve"> (* - по согласованию)</w:t>
            </w:r>
          </w:p>
        </w:tc>
      </w:tr>
      <w:tr w:rsidR="004A69C5" w:rsidRPr="00E2692C" w:rsidTr="00090E7A">
        <w:trPr>
          <w:trHeight w:val="966"/>
        </w:trPr>
        <w:tc>
          <w:tcPr>
            <w:tcW w:w="2953" w:type="dxa"/>
            <w:tcBorders>
              <w:left w:val="single" w:sz="4" w:space="0" w:color="000000"/>
              <w:bottom w:val="single" w:sz="4" w:space="0" w:color="000000"/>
            </w:tcBorders>
            <w:shd w:val="clear" w:color="auto" w:fill="auto"/>
          </w:tcPr>
          <w:p w:rsidR="004A69C5" w:rsidRPr="00E2692C" w:rsidRDefault="004A69C5" w:rsidP="00090E7A">
            <w:pPr>
              <w:pStyle w:val="ConsPlusNonformat"/>
              <w:keepNext/>
              <w:snapToGrid w:val="0"/>
              <w:rPr>
                <w:rFonts w:ascii="Times New Roman" w:hAnsi="Times New Roman" w:cs="Times New Roman"/>
                <w:sz w:val="27"/>
                <w:szCs w:val="27"/>
              </w:rPr>
            </w:pPr>
            <w:r w:rsidRPr="00E2692C">
              <w:rPr>
                <w:rFonts w:ascii="Times New Roman" w:hAnsi="Times New Roman" w:cs="Times New Roman"/>
                <w:sz w:val="27"/>
                <w:szCs w:val="27"/>
              </w:rPr>
              <w:t>Срок реализации Программы</w:t>
            </w:r>
          </w:p>
        </w:tc>
        <w:tc>
          <w:tcPr>
            <w:tcW w:w="7076" w:type="dxa"/>
            <w:tcBorders>
              <w:left w:val="single" w:sz="4" w:space="0" w:color="000000"/>
              <w:bottom w:val="single" w:sz="4" w:space="0" w:color="000000"/>
              <w:right w:val="single" w:sz="4" w:space="0" w:color="000000"/>
            </w:tcBorders>
            <w:shd w:val="clear" w:color="auto" w:fill="auto"/>
          </w:tcPr>
          <w:p w:rsidR="004A69C5" w:rsidRPr="00E2692C" w:rsidRDefault="004A69C5" w:rsidP="00090E7A">
            <w:pPr>
              <w:pStyle w:val="ConsPlusNonformat"/>
              <w:keepNext/>
              <w:jc w:val="both"/>
              <w:rPr>
                <w:rFonts w:ascii="Times New Roman" w:hAnsi="Times New Roman" w:cs="Times New Roman"/>
                <w:sz w:val="27"/>
                <w:szCs w:val="27"/>
              </w:rPr>
            </w:pPr>
            <w:r w:rsidRPr="00E2692C">
              <w:rPr>
                <w:rFonts w:ascii="Times New Roman" w:hAnsi="Times New Roman" w:cs="Times New Roman"/>
                <w:sz w:val="27"/>
                <w:szCs w:val="27"/>
              </w:rPr>
              <w:t>2017-202</w:t>
            </w:r>
            <w:r w:rsidRPr="00E2692C">
              <w:rPr>
                <w:rFonts w:ascii="Times New Roman" w:eastAsia="A" w:hAnsi="Times New Roman" w:cs="Times New Roman"/>
                <w:sz w:val="27"/>
                <w:szCs w:val="27"/>
              </w:rPr>
              <w:t>1</w:t>
            </w:r>
            <w:r w:rsidRPr="00E2692C">
              <w:rPr>
                <w:rFonts w:ascii="Times New Roman" w:hAnsi="Times New Roman" w:cs="Times New Roman"/>
                <w:sz w:val="27"/>
                <w:szCs w:val="27"/>
              </w:rPr>
              <w:t xml:space="preserve"> годы</w:t>
            </w:r>
          </w:p>
        </w:tc>
      </w:tr>
      <w:tr w:rsidR="004A69C5" w:rsidRPr="00E2692C" w:rsidTr="00090E7A">
        <w:trPr>
          <w:trHeight w:val="1768"/>
        </w:trPr>
        <w:tc>
          <w:tcPr>
            <w:tcW w:w="2953" w:type="dxa"/>
            <w:tcBorders>
              <w:left w:val="single" w:sz="4" w:space="0" w:color="000000"/>
              <w:bottom w:val="single" w:sz="4" w:space="0" w:color="000000"/>
            </w:tcBorders>
            <w:shd w:val="clear" w:color="auto" w:fill="auto"/>
          </w:tcPr>
          <w:p w:rsidR="004A69C5" w:rsidRPr="00E2692C" w:rsidRDefault="004A69C5" w:rsidP="00090E7A">
            <w:pPr>
              <w:pStyle w:val="ConsPlusNonformat"/>
              <w:keepNext/>
              <w:rPr>
                <w:rFonts w:ascii="Times New Roman" w:hAnsi="Times New Roman" w:cs="Times New Roman"/>
                <w:sz w:val="27"/>
                <w:szCs w:val="27"/>
              </w:rPr>
            </w:pPr>
            <w:r w:rsidRPr="00E2692C">
              <w:rPr>
                <w:rFonts w:ascii="Times New Roman" w:hAnsi="Times New Roman" w:cs="Times New Roman"/>
                <w:sz w:val="27"/>
                <w:szCs w:val="27"/>
              </w:rPr>
              <w:t>Объемы и источники финансирования Программы</w:t>
            </w:r>
          </w:p>
        </w:tc>
        <w:tc>
          <w:tcPr>
            <w:tcW w:w="7076" w:type="dxa"/>
            <w:tcBorders>
              <w:left w:val="single" w:sz="4" w:space="0" w:color="000000"/>
              <w:bottom w:val="single" w:sz="4" w:space="0" w:color="000000"/>
              <w:right w:val="single" w:sz="4" w:space="0" w:color="000000"/>
            </w:tcBorders>
            <w:shd w:val="clear" w:color="auto" w:fill="auto"/>
          </w:tcPr>
          <w:p w:rsidR="004A69C5" w:rsidRPr="00E2692C" w:rsidRDefault="004A69C5" w:rsidP="00090E7A">
            <w:pPr>
              <w:pStyle w:val="ConsPlusNonformat"/>
              <w:keepNext/>
              <w:snapToGrid w:val="0"/>
              <w:jc w:val="both"/>
              <w:rPr>
                <w:rFonts w:ascii="Times New Roman" w:hAnsi="Times New Roman" w:cs="Times New Roman"/>
                <w:sz w:val="27"/>
                <w:szCs w:val="27"/>
              </w:rPr>
            </w:pPr>
            <w:r w:rsidRPr="00E2692C">
              <w:rPr>
                <w:rFonts w:ascii="Times New Roman" w:hAnsi="Times New Roman" w:cs="Times New Roman"/>
                <w:sz w:val="27"/>
                <w:szCs w:val="27"/>
              </w:rPr>
              <w:t>Без финансирования</w:t>
            </w:r>
          </w:p>
        </w:tc>
      </w:tr>
      <w:tr w:rsidR="004A69C5" w:rsidRPr="00E2692C" w:rsidTr="00090E7A">
        <w:trPr>
          <w:trHeight w:val="460"/>
        </w:trPr>
        <w:tc>
          <w:tcPr>
            <w:tcW w:w="2953" w:type="dxa"/>
            <w:tcBorders>
              <w:left w:val="single" w:sz="4" w:space="0" w:color="000000"/>
              <w:bottom w:val="single" w:sz="4" w:space="0" w:color="000000"/>
            </w:tcBorders>
            <w:shd w:val="clear" w:color="auto" w:fill="auto"/>
          </w:tcPr>
          <w:p w:rsidR="004A69C5" w:rsidRPr="00E2692C" w:rsidRDefault="004A69C5" w:rsidP="00090E7A">
            <w:pPr>
              <w:pStyle w:val="ConsPlusNonformat"/>
              <w:keepNext/>
              <w:rPr>
                <w:rFonts w:ascii="Times New Roman" w:hAnsi="Times New Roman" w:cs="Times New Roman"/>
                <w:sz w:val="27"/>
                <w:szCs w:val="27"/>
              </w:rPr>
            </w:pPr>
            <w:r w:rsidRPr="00E2692C">
              <w:rPr>
                <w:rFonts w:ascii="Times New Roman" w:eastAsia="A" w:hAnsi="Times New Roman" w:cs="Times New Roman"/>
                <w:sz w:val="27"/>
                <w:szCs w:val="27"/>
              </w:rPr>
              <w:lastRenderedPageBreak/>
              <w:t>Целевые показатели</w:t>
            </w:r>
          </w:p>
        </w:tc>
        <w:tc>
          <w:tcPr>
            <w:tcW w:w="7076" w:type="dxa"/>
            <w:tcBorders>
              <w:left w:val="single" w:sz="4" w:space="0" w:color="000000"/>
              <w:bottom w:val="single" w:sz="4" w:space="0" w:color="000000"/>
              <w:right w:val="single" w:sz="4" w:space="0" w:color="000000"/>
            </w:tcBorders>
            <w:shd w:val="clear" w:color="auto" w:fill="auto"/>
          </w:tcPr>
          <w:p w:rsidR="004A69C5" w:rsidRPr="00E2692C" w:rsidRDefault="004A69C5" w:rsidP="00090E7A">
            <w:pPr>
              <w:widowControl w:val="0"/>
              <w:suppressAutoHyphens/>
              <w:jc w:val="both"/>
              <w:rPr>
                <w:sz w:val="27"/>
                <w:szCs w:val="27"/>
              </w:rPr>
            </w:pPr>
            <w:r w:rsidRPr="00E2692C">
              <w:rPr>
                <w:color w:val="C00000"/>
                <w:sz w:val="27"/>
                <w:szCs w:val="27"/>
              </w:rPr>
              <w:t>-</w:t>
            </w:r>
            <w:r w:rsidRPr="00E2692C">
              <w:rPr>
                <w:rFonts w:eastAsia="A"/>
                <w:color w:val="C00000"/>
                <w:sz w:val="27"/>
                <w:szCs w:val="27"/>
              </w:rPr>
              <w:t xml:space="preserve"> </w:t>
            </w:r>
            <w:r w:rsidRPr="00E2692C">
              <w:rPr>
                <w:sz w:val="27"/>
                <w:szCs w:val="27"/>
              </w:rPr>
              <w:t>увеличение числа субъектов малого и среднего предпринимательства в расчете на 1  тыс. человек населения не менее чем в 1,1 раза;</w:t>
            </w:r>
          </w:p>
          <w:p w:rsidR="004A69C5" w:rsidRPr="00E2692C" w:rsidRDefault="004A69C5" w:rsidP="00090E7A">
            <w:pPr>
              <w:widowControl w:val="0"/>
              <w:suppressAutoHyphens/>
              <w:jc w:val="both"/>
              <w:rPr>
                <w:sz w:val="27"/>
                <w:szCs w:val="27"/>
              </w:rPr>
            </w:pPr>
            <w:r w:rsidRPr="00E2692C">
              <w:rPr>
                <w:sz w:val="27"/>
                <w:szCs w:val="27"/>
              </w:rPr>
              <w:t>- удельный вес прибыльных сельскохозяйственных организаций района в их общем числе – не ниже 90%;</w:t>
            </w:r>
          </w:p>
          <w:p w:rsidR="004A69C5" w:rsidRPr="00E2692C" w:rsidRDefault="004A69C5" w:rsidP="00090E7A">
            <w:pPr>
              <w:jc w:val="both"/>
              <w:rPr>
                <w:sz w:val="27"/>
                <w:szCs w:val="27"/>
              </w:rPr>
            </w:pPr>
            <w:r w:rsidRPr="00E2692C">
              <w:rPr>
                <w:sz w:val="27"/>
                <w:szCs w:val="27"/>
              </w:rPr>
              <w:t>- увеличение среднемесячной заработной платы</w:t>
            </w:r>
            <w:r w:rsidRPr="00E2692C">
              <w:rPr>
                <w:rFonts w:eastAsia="A"/>
                <w:sz w:val="27"/>
                <w:szCs w:val="27"/>
              </w:rPr>
              <w:t xml:space="preserve"> на  </w:t>
            </w:r>
            <w:r w:rsidRPr="00E2692C">
              <w:rPr>
                <w:sz w:val="27"/>
                <w:szCs w:val="27"/>
              </w:rPr>
              <w:t>одного работника в целом по сельскому поселению  в 1,</w:t>
            </w:r>
            <w:r w:rsidRPr="00E2692C">
              <w:rPr>
                <w:rFonts w:eastAsia="A"/>
                <w:sz w:val="27"/>
                <w:szCs w:val="27"/>
              </w:rPr>
              <w:t>18</w:t>
            </w:r>
            <w:r w:rsidRPr="00E2692C">
              <w:rPr>
                <w:sz w:val="27"/>
                <w:szCs w:val="27"/>
              </w:rPr>
              <w:t xml:space="preserve"> раза;</w:t>
            </w:r>
          </w:p>
          <w:p w:rsidR="004A69C5" w:rsidRPr="00E2692C" w:rsidRDefault="004A69C5" w:rsidP="00090E7A">
            <w:pPr>
              <w:jc w:val="both"/>
              <w:rPr>
                <w:sz w:val="27"/>
                <w:szCs w:val="27"/>
              </w:rPr>
            </w:pPr>
            <w:r w:rsidRPr="00E2692C">
              <w:rPr>
                <w:sz w:val="27"/>
                <w:szCs w:val="27"/>
              </w:rPr>
              <w:t xml:space="preserve">- </w:t>
            </w:r>
            <w:r w:rsidRPr="00E2692C">
              <w:rPr>
                <w:rFonts w:eastAsia="A"/>
                <w:sz w:val="27"/>
                <w:szCs w:val="27"/>
              </w:rPr>
              <w:t>коэффициент естественного роста населения на 1 тыс. человек  -  1,2;</w:t>
            </w:r>
          </w:p>
          <w:p w:rsidR="004A69C5" w:rsidRPr="00E2692C" w:rsidRDefault="004A69C5" w:rsidP="00090E7A">
            <w:pPr>
              <w:widowControl w:val="0"/>
              <w:suppressAutoHyphens/>
              <w:jc w:val="both"/>
              <w:rPr>
                <w:sz w:val="27"/>
                <w:szCs w:val="27"/>
              </w:rPr>
            </w:pPr>
            <w:r w:rsidRPr="00E2692C">
              <w:rPr>
                <w:sz w:val="27"/>
                <w:szCs w:val="27"/>
              </w:rPr>
              <w:t xml:space="preserve">- доля выпускников, </w:t>
            </w:r>
            <w:proofErr w:type="gramStart"/>
            <w:r w:rsidRPr="00E2692C">
              <w:rPr>
                <w:sz w:val="27"/>
                <w:szCs w:val="27"/>
                <w:lang w:val="en-US"/>
              </w:rPr>
              <w:t>c</w:t>
            </w:r>
            <w:proofErr w:type="gramEnd"/>
            <w:r w:rsidRPr="00E2692C">
              <w:rPr>
                <w:sz w:val="27"/>
                <w:szCs w:val="27"/>
              </w:rPr>
              <w:t>давших ЕГЭ, в общей численности выпускников – не менее 100%;</w:t>
            </w:r>
          </w:p>
          <w:p w:rsidR="004A69C5" w:rsidRPr="00E2692C" w:rsidRDefault="004A69C5" w:rsidP="00090E7A">
            <w:pPr>
              <w:widowControl w:val="0"/>
              <w:suppressAutoHyphens/>
              <w:jc w:val="both"/>
              <w:rPr>
                <w:rFonts w:eastAsia="A"/>
                <w:sz w:val="27"/>
                <w:szCs w:val="27"/>
              </w:rPr>
            </w:pPr>
            <w:r w:rsidRPr="00E2692C">
              <w:rPr>
                <w:sz w:val="27"/>
                <w:szCs w:val="27"/>
              </w:rPr>
              <w:t xml:space="preserve">- доля среднегодовой численности </w:t>
            </w:r>
            <w:proofErr w:type="gramStart"/>
            <w:r w:rsidRPr="00E2692C">
              <w:rPr>
                <w:sz w:val="27"/>
                <w:szCs w:val="27"/>
              </w:rPr>
              <w:t>занятых</w:t>
            </w:r>
            <w:proofErr w:type="gramEnd"/>
            <w:r w:rsidRPr="00E2692C">
              <w:rPr>
                <w:sz w:val="27"/>
                <w:szCs w:val="27"/>
              </w:rPr>
              <w:t xml:space="preserve"> в экономике в общей численности экономически активного населения – не менее 85%.</w:t>
            </w:r>
          </w:p>
          <w:p w:rsidR="004A69C5" w:rsidRPr="00E2692C" w:rsidRDefault="004A69C5" w:rsidP="00090E7A">
            <w:pPr>
              <w:pStyle w:val="ConsPlusNonformat"/>
              <w:keepNext/>
              <w:snapToGrid w:val="0"/>
              <w:jc w:val="both"/>
              <w:rPr>
                <w:rFonts w:ascii="Times New Roman" w:hAnsi="Times New Roman" w:cs="Times New Roman"/>
                <w:sz w:val="27"/>
                <w:szCs w:val="27"/>
              </w:rPr>
            </w:pPr>
          </w:p>
        </w:tc>
      </w:tr>
      <w:tr w:rsidR="004A69C5" w:rsidRPr="00E2692C" w:rsidTr="00090E7A">
        <w:trPr>
          <w:trHeight w:val="966"/>
        </w:trPr>
        <w:tc>
          <w:tcPr>
            <w:tcW w:w="2953" w:type="dxa"/>
            <w:tcBorders>
              <w:left w:val="single" w:sz="4" w:space="0" w:color="000000"/>
              <w:bottom w:val="single" w:sz="4" w:space="0" w:color="000000"/>
            </w:tcBorders>
            <w:shd w:val="clear" w:color="auto" w:fill="auto"/>
          </w:tcPr>
          <w:p w:rsidR="004A69C5" w:rsidRPr="00E2692C" w:rsidRDefault="004A69C5" w:rsidP="00090E7A">
            <w:pPr>
              <w:pStyle w:val="ConsPlusNonformat"/>
              <w:keepNext/>
              <w:snapToGrid w:val="0"/>
              <w:rPr>
                <w:rFonts w:ascii="Times New Roman" w:hAnsi="Times New Roman" w:cs="Times New Roman"/>
                <w:sz w:val="27"/>
                <w:szCs w:val="27"/>
              </w:rPr>
            </w:pPr>
            <w:r w:rsidRPr="00E2692C">
              <w:rPr>
                <w:rFonts w:ascii="Times New Roman" w:hAnsi="Times New Roman" w:cs="Times New Roman"/>
                <w:sz w:val="27"/>
                <w:szCs w:val="27"/>
              </w:rPr>
              <w:t>Ожидаемые конечные результаты реализации Программы</w:t>
            </w:r>
          </w:p>
        </w:tc>
        <w:tc>
          <w:tcPr>
            <w:tcW w:w="7076" w:type="dxa"/>
            <w:tcBorders>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sz w:val="27"/>
                <w:szCs w:val="27"/>
              </w:rPr>
            </w:pPr>
            <w:r w:rsidRPr="00E2692C">
              <w:rPr>
                <w:sz w:val="27"/>
                <w:szCs w:val="27"/>
              </w:rPr>
              <w:t xml:space="preserve">реализация направлений, определённых Программой,   </w:t>
            </w:r>
            <w:r w:rsidRPr="00E2692C">
              <w:rPr>
                <w:sz w:val="27"/>
                <w:szCs w:val="27"/>
                <w:lang w:eastAsia="en-US"/>
              </w:rPr>
              <w:t>рост объемов производства продукции, продукции инновационного характера, развитие малого бизнеса, создание рабочих мест, рост доходов населения, увеличение доходной части бюджета</w:t>
            </w:r>
            <w:r w:rsidRPr="00E2692C">
              <w:rPr>
                <w:sz w:val="27"/>
                <w:szCs w:val="27"/>
              </w:rPr>
              <w:t xml:space="preserve"> позволят </w:t>
            </w:r>
            <w:proofErr w:type="spellStart"/>
            <w:proofErr w:type="gramStart"/>
            <w:r w:rsidRPr="00E2692C">
              <w:rPr>
                <w:sz w:val="27"/>
                <w:szCs w:val="27"/>
              </w:rPr>
              <w:t>позволят</w:t>
            </w:r>
            <w:proofErr w:type="spellEnd"/>
            <w:proofErr w:type="gramEnd"/>
            <w:r w:rsidRPr="00E2692C">
              <w:rPr>
                <w:sz w:val="27"/>
                <w:szCs w:val="27"/>
              </w:rPr>
              <w:t xml:space="preserve"> достичь основной цели – повышению качества и условий  жизни населения </w:t>
            </w:r>
            <w:r w:rsidRPr="00E2692C">
              <w:rPr>
                <w:rFonts w:eastAsia="A"/>
                <w:sz w:val="27"/>
                <w:szCs w:val="27"/>
              </w:rPr>
              <w:t xml:space="preserve">  сельского поселения.</w:t>
            </w:r>
          </w:p>
          <w:p w:rsidR="004A69C5" w:rsidRPr="00E2692C" w:rsidRDefault="004A69C5" w:rsidP="00090E7A">
            <w:pPr>
              <w:widowControl w:val="0"/>
              <w:suppressAutoHyphens/>
              <w:jc w:val="both"/>
              <w:rPr>
                <w:rFonts w:eastAsia="A"/>
                <w:sz w:val="27"/>
                <w:szCs w:val="27"/>
              </w:rPr>
            </w:pPr>
          </w:p>
        </w:tc>
      </w:tr>
    </w:tbl>
    <w:p w:rsidR="004A69C5" w:rsidRPr="00E2692C" w:rsidRDefault="004A69C5" w:rsidP="004A69C5">
      <w:pPr>
        <w:pStyle w:val="ConsPlusNormal0"/>
        <w:keepNext/>
        <w:ind w:firstLine="709"/>
        <w:jc w:val="center"/>
        <w:rPr>
          <w:rFonts w:ascii="Times New Roman"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Default="004A69C5" w:rsidP="004A69C5">
      <w:pPr>
        <w:pStyle w:val="ConsPlusNormal0"/>
        <w:keepNext/>
        <w:ind w:firstLine="0"/>
        <w:rPr>
          <w:rFonts w:ascii="Times New Roman" w:eastAsia="A" w:hAnsi="Times New Roman" w:cs="Times New Roman"/>
          <w:b/>
          <w:sz w:val="27"/>
          <w:szCs w:val="27"/>
        </w:rPr>
      </w:pPr>
    </w:p>
    <w:p w:rsidR="004A69C5" w:rsidRDefault="004A69C5" w:rsidP="004A69C5">
      <w:pPr>
        <w:pStyle w:val="ConsPlusNormal0"/>
        <w:keepNext/>
        <w:ind w:firstLine="0"/>
        <w:rPr>
          <w:rFonts w:ascii="Times New Roman" w:eastAsia="A" w:hAnsi="Times New Roman" w:cs="Times New Roman"/>
          <w:b/>
          <w:sz w:val="27"/>
          <w:szCs w:val="27"/>
        </w:rPr>
      </w:pPr>
    </w:p>
    <w:p w:rsidR="004A69C5" w:rsidRDefault="004A69C5" w:rsidP="004A69C5">
      <w:pPr>
        <w:pStyle w:val="ConsPlusNormal0"/>
        <w:keepNext/>
        <w:ind w:firstLine="0"/>
        <w:rPr>
          <w:rFonts w:ascii="Times New Roman" w:eastAsia="A" w:hAnsi="Times New Roman" w:cs="Times New Roman"/>
          <w:b/>
          <w:sz w:val="27"/>
          <w:szCs w:val="27"/>
        </w:rPr>
      </w:pPr>
    </w:p>
    <w:p w:rsidR="004A69C5" w:rsidRDefault="004A69C5" w:rsidP="004A69C5">
      <w:pPr>
        <w:pStyle w:val="ConsPlusNormal0"/>
        <w:keepNext/>
        <w:ind w:firstLine="0"/>
        <w:rPr>
          <w:rFonts w:ascii="Times New Roman" w:eastAsia="A" w:hAnsi="Times New Roman" w:cs="Times New Roman"/>
          <w:b/>
          <w:sz w:val="27"/>
          <w:szCs w:val="27"/>
        </w:rPr>
      </w:pPr>
    </w:p>
    <w:p w:rsidR="004A69C5" w:rsidRDefault="004A69C5" w:rsidP="004A69C5">
      <w:pPr>
        <w:pStyle w:val="ConsPlusNormal0"/>
        <w:keepNext/>
        <w:ind w:firstLine="0"/>
        <w:rPr>
          <w:rFonts w:ascii="Times New Roman" w:eastAsia="A" w:hAnsi="Times New Roman" w:cs="Times New Roman"/>
          <w:b/>
          <w:sz w:val="27"/>
          <w:szCs w:val="27"/>
        </w:rPr>
      </w:pPr>
    </w:p>
    <w:p w:rsidR="004A69C5" w:rsidRDefault="004A69C5" w:rsidP="004A69C5">
      <w:pPr>
        <w:pStyle w:val="ConsPlusNormal0"/>
        <w:keepNext/>
        <w:ind w:firstLine="0"/>
        <w:rPr>
          <w:rFonts w:ascii="Times New Roman" w:eastAsia="A" w:hAnsi="Times New Roman" w:cs="Times New Roman"/>
          <w:b/>
          <w:sz w:val="27"/>
          <w:szCs w:val="27"/>
        </w:rPr>
      </w:pPr>
    </w:p>
    <w:p w:rsidR="004A69C5" w:rsidRDefault="004A69C5" w:rsidP="004A69C5">
      <w:pPr>
        <w:pStyle w:val="ConsPlusNormal0"/>
        <w:keepNext/>
        <w:ind w:firstLine="0"/>
        <w:rPr>
          <w:rFonts w:ascii="Times New Roman" w:eastAsia="A" w:hAnsi="Times New Roman" w:cs="Times New Roman"/>
          <w:b/>
          <w:sz w:val="27"/>
          <w:szCs w:val="27"/>
        </w:rPr>
      </w:pPr>
    </w:p>
    <w:p w:rsidR="004A69C5"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0"/>
        <w:rPr>
          <w:rFonts w:ascii="Times New Roman" w:eastAsia="A" w:hAnsi="Times New Roman" w:cs="Times New Roman"/>
          <w:b/>
          <w:sz w:val="27"/>
          <w:szCs w:val="27"/>
        </w:rPr>
      </w:pPr>
    </w:p>
    <w:p w:rsidR="004A69C5" w:rsidRPr="00E2692C" w:rsidRDefault="004A69C5" w:rsidP="004A69C5">
      <w:pPr>
        <w:pStyle w:val="ConsPlusNormal0"/>
        <w:keepNext/>
        <w:ind w:firstLine="709"/>
        <w:jc w:val="center"/>
        <w:rPr>
          <w:rFonts w:ascii="Times New Roman" w:hAnsi="Times New Roman" w:cs="Times New Roman"/>
          <w:b/>
          <w:sz w:val="27"/>
          <w:szCs w:val="27"/>
        </w:rPr>
      </w:pPr>
      <w:r w:rsidRPr="00E2692C">
        <w:rPr>
          <w:rFonts w:ascii="Times New Roman" w:hAnsi="Times New Roman" w:cs="Times New Roman"/>
          <w:b/>
          <w:sz w:val="27"/>
          <w:szCs w:val="27"/>
        </w:rPr>
        <w:t>ВВЕДЕНИЕ</w:t>
      </w:r>
    </w:p>
    <w:p w:rsidR="004A69C5" w:rsidRPr="00E2692C" w:rsidRDefault="004A69C5" w:rsidP="004A69C5">
      <w:pPr>
        <w:pStyle w:val="ConsPlusNormal0"/>
        <w:keepNext/>
        <w:ind w:firstLine="709"/>
        <w:jc w:val="both"/>
        <w:rPr>
          <w:rFonts w:ascii="Times New Roman" w:hAnsi="Times New Roman" w:cs="Times New Roman"/>
          <w:b/>
          <w:sz w:val="27"/>
          <w:szCs w:val="27"/>
        </w:rPr>
      </w:pPr>
    </w:p>
    <w:p w:rsidR="004A69C5" w:rsidRPr="00E2692C" w:rsidRDefault="004A69C5" w:rsidP="004A69C5">
      <w:pPr>
        <w:pStyle w:val="140"/>
        <w:spacing w:line="240" w:lineRule="auto"/>
        <w:ind w:firstLine="709"/>
        <w:jc w:val="both"/>
        <w:rPr>
          <w:sz w:val="27"/>
          <w:szCs w:val="27"/>
        </w:rPr>
      </w:pPr>
      <w:r w:rsidRPr="00E2692C">
        <w:rPr>
          <w:sz w:val="27"/>
          <w:szCs w:val="27"/>
        </w:rPr>
        <w:t xml:space="preserve">Программа «Социально-экономического развития муниципального образования </w:t>
      </w:r>
      <w:proofErr w:type="spellStart"/>
      <w:r w:rsidRPr="00E2692C">
        <w:rPr>
          <w:rFonts w:eastAsia="A"/>
          <w:sz w:val="27"/>
          <w:szCs w:val="27"/>
        </w:rPr>
        <w:t>Староирюкского</w:t>
      </w:r>
      <w:proofErr w:type="spellEnd"/>
      <w:r w:rsidRPr="00E2692C">
        <w:rPr>
          <w:rFonts w:eastAsia="A"/>
          <w:sz w:val="27"/>
          <w:szCs w:val="27"/>
        </w:rPr>
        <w:t xml:space="preserve"> сельского поселения </w:t>
      </w:r>
      <w:proofErr w:type="spellStart"/>
      <w:r w:rsidRPr="00E2692C">
        <w:rPr>
          <w:rFonts w:eastAsia="A"/>
          <w:sz w:val="27"/>
          <w:szCs w:val="27"/>
        </w:rPr>
        <w:t>Малмыжского</w:t>
      </w:r>
      <w:proofErr w:type="spellEnd"/>
      <w:r w:rsidRPr="00E2692C">
        <w:rPr>
          <w:rFonts w:eastAsia="A"/>
          <w:sz w:val="27"/>
          <w:szCs w:val="27"/>
        </w:rPr>
        <w:t xml:space="preserve">  района    Кировской области</w:t>
      </w:r>
      <w:r w:rsidRPr="00E2692C">
        <w:rPr>
          <w:sz w:val="27"/>
          <w:szCs w:val="27"/>
        </w:rPr>
        <w:t xml:space="preserve"> на 201</w:t>
      </w:r>
      <w:r w:rsidRPr="00E2692C">
        <w:rPr>
          <w:rFonts w:eastAsia="A"/>
          <w:sz w:val="27"/>
          <w:szCs w:val="27"/>
        </w:rPr>
        <w:t>7</w:t>
      </w:r>
      <w:r w:rsidRPr="00E2692C">
        <w:rPr>
          <w:sz w:val="27"/>
          <w:szCs w:val="27"/>
        </w:rPr>
        <w:t>-20</w:t>
      </w:r>
      <w:r w:rsidRPr="00E2692C">
        <w:rPr>
          <w:rFonts w:eastAsia="A"/>
          <w:sz w:val="27"/>
          <w:szCs w:val="27"/>
        </w:rPr>
        <w:t xml:space="preserve">21 </w:t>
      </w:r>
      <w:r w:rsidRPr="00E2692C">
        <w:rPr>
          <w:sz w:val="27"/>
          <w:szCs w:val="27"/>
        </w:rPr>
        <w:t xml:space="preserve">годы (далее – Программа) является документом стратегического планирования, разработанным в  соответствии с Федеральным законом от 06.10.2003 №131-ФЗ «Об общих принципах организации местного самоуправления в Российской Федерации». </w:t>
      </w:r>
    </w:p>
    <w:p w:rsidR="004A69C5" w:rsidRPr="00E2692C" w:rsidRDefault="004A69C5" w:rsidP="004A69C5">
      <w:pPr>
        <w:ind w:firstLine="708"/>
        <w:jc w:val="both"/>
        <w:rPr>
          <w:sz w:val="27"/>
          <w:szCs w:val="27"/>
        </w:rPr>
      </w:pPr>
      <w:r w:rsidRPr="00E2692C">
        <w:rPr>
          <w:sz w:val="27"/>
          <w:szCs w:val="27"/>
        </w:rPr>
        <w:t>Программа является  правовым нормативным документом, определяющим развитие поселения на среднесрочную перспективу и обеспечивающим правопреемственность  власти на его обязательное исполнение.</w:t>
      </w:r>
    </w:p>
    <w:p w:rsidR="004A69C5" w:rsidRPr="00E2692C" w:rsidRDefault="004A69C5" w:rsidP="004A69C5">
      <w:pPr>
        <w:ind w:firstLine="708"/>
        <w:jc w:val="both"/>
        <w:rPr>
          <w:sz w:val="27"/>
          <w:szCs w:val="27"/>
        </w:rPr>
      </w:pPr>
      <w:r w:rsidRPr="00E2692C">
        <w:rPr>
          <w:sz w:val="27"/>
          <w:szCs w:val="27"/>
        </w:rPr>
        <w:t xml:space="preserve">Реализация Программы обеспечит  улучшение качества жизни населения </w:t>
      </w:r>
      <w:r w:rsidRPr="00E2692C">
        <w:rPr>
          <w:rFonts w:eastAsia="A"/>
          <w:sz w:val="27"/>
          <w:szCs w:val="27"/>
        </w:rPr>
        <w:t>сельского поселения</w:t>
      </w:r>
      <w:r w:rsidRPr="00E2692C">
        <w:rPr>
          <w:sz w:val="27"/>
          <w:szCs w:val="27"/>
        </w:rPr>
        <w:t xml:space="preserve">, а это:  стабильное место  работы и достаточная заработная плата на территории поселения, гарантированные услуги здравоохранения и социального обеспечения, доступное жилье, политическая стабильность и общественная безопасность, доступность образовательных, культурных и </w:t>
      </w:r>
      <w:proofErr w:type="spellStart"/>
      <w:r w:rsidRPr="00E2692C">
        <w:rPr>
          <w:sz w:val="27"/>
          <w:szCs w:val="27"/>
        </w:rPr>
        <w:t>досуговых</w:t>
      </w:r>
      <w:proofErr w:type="spellEnd"/>
      <w:r w:rsidRPr="00E2692C">
        <w:rPr>
          <w:sz w:val="27"/>
          <w:szCs w:val="27"/>
        </w:rPr>
        <w:t xml:space="preserve"> услуг, сохранение и развитие гуманитарных ценностей, здоровая окружающая среда.</w:t>
      </w:r>
    </w:p>
    <w:p w:rsidR="004A69C5" w:rsidRPr="00E2692C" w:rsidRDefault="004A69C5" w:rsidP="004A69C5">
      <w:pPr>
        <w:ind w:firstLine="708"/>
        <w:jc w:val="both"/>
        <w:rPr>
          <w:sz w:val="27"/>
          <w:szCs w:val="27"/>
        </w:rPr>
      </w:pPr>
      <w:r w:rsidRPr="00E2692C">
        <w:rPr>
          <w:sz w:val="27"/>
          <w:szCs w:val="27"/>
        </w:rPr>
        <w:t xml:space="preserve">Цель Программы:  повышение уровня и  качества жизни населения </w:t>
      </w:r>
      <w:r w:rsidRPr="00E2692C">
        <w:rPr>
          <w:rFonts w:eastAsia="A"/>
          <w:sz w:val="27"/>
          <w:szCs w:val="27"/>
        </w:rPr>
        <w:t>сельского поселения</w:t>
      </w:r>
      <w:r w:rsidRPr="00E2692C">
        <w:rPr>
          <w:sz w:val="27"/>
          <w:szCs w:val="27"/>
        </w:rPr>
        <w:t xml:space="preserve">. </w:t>
      </w:r>
    </w:p>
    <w:p w:rsidR="004A69C5" w:rsidRPr="00E2692C" w:rsidRDefault="004A69C5" w:rsidP="004A69C5">
      <w:pPr>
        <w:ind w:firstLine="708"/>
        <w:jc w:val="both"/>
        <w:rPr>
          <w:bCs/>
          <w:sz w:val="27"/>
          <w:szCs w:val="27"/>
        </w:rPr>
      </w:pPr>
      <w:r w:rsidRPr="00E2692C">
        <w:rPr>
          <w:sz w:val="27"/>
          <w:szCs w:val="27"/>
        </w:rPr>
        <w:t>Для достижения указанной цели необходимо  обеспечить:</w:t>
      </w:r>
    </w:p>
    <w:p w:rsidR="004A69C5" w:rsidRPr="00E2692C" w:rsidRDefault="004A69C5" w:rsidP="004A69C5">
      <w:pPr>
        <w:ind w:firstLine="720"/>
        <w:jc w:val="both"/>
        <w:rPr>
          <w:bCs/>
          <w:sz w:val="27"/>
          <w:szCs w:val="27"/>
        </w:rPr>
      </w:pPr>
      <w:r w:rsidRPr="00E2692C">
        <w:rPr>
          <w:bCs/>
          <w:sz w:val="27"/>
          <w:szCs w:val="27"/>
        </w:rPr>
        <w:t>наращивание экономического потенциала и формирование инвестиционной привлекательности поселения;</w:t>
      </w:r>
    </w:p>
    <w:p w:rsidR="004A69C5" w:rsidRPr="00E2692C" w:rsidRDefault="004A69C5" w:rsidP="004A69C5">
      <w:pPr>
        <w:ind w:firstLine="720"/>
        <w:jc w:val="both"/>
        <w:rPr>
          <w:bCs/>
          <w:sz w:val="27"/>
          <w:szCs w:val="27"/>
        </w:rPr>
      </w:pPr>
      <w:r w:rsidRPr="00E2692C">
        <w:rPr>
          <w:bCs/>
          <w:sz w:val="27"/>
          <w:szCs w:val="27"/>
        </w:rPr>
        <w:t>развитие социальной сферы, улучшение условий жизнедеятельности населения;</w:t>
      </w:r>
    </w:p>
    <w:p w:rsidR="004A69C5" w:rsidRPr="00E2692C" w:rsidRDefault="004A69C5" w:rsidP="004A69C5">
      <w:pPr>
        <w:ind w:firstLine="708"/>
        <w:jc w:val="both"/>
        <w:rPr>
          <w:rFonts w:eastAsia="A"/>
          <w:sz w:val="27"/>
          <w:szCs w:val="27"/>
        </w:rPr>
      </w:pPr>
      <w:r w:rsidRPr="00E2692C">
        <w:rPr>
          <w:bCs/>
          <w:sz w:val="27"/>
          <w:szCs w:val="27"/>
        </w:rPr>
        <w:t>повышение эффективности и качества муниципального управления и муниципальных финансов.</w:t>
      </w:r>
    </w:p>
    <w:p w:rsidR="004A69C5" w:rsidRPr="00E2692C" w:rsidRDefault="004A69C5" w:rsidP="004A69C5">
      <w:pPr>
        <w:spacing w:line="276" w:lineRule="auto"/>
        <w:ind w:firstLine="708"/>
        <w:jc w:val="both"/>
        <w:rPr>
          <w:sz w:val="27"/>
          <w:szCs w:val="27"/>
        </w:rPr>
      </w:pPr>
      <w:r w:rsidRPr="00E2692C">
        <w:rPr>
          <w:sz w:val="27"/>
          <w:szCs w:val="27"/>
        </w:rPr>
        <w:t xml:space="preserve">Реализация Программы сопровождается  мониторингом, выполняющим важную роль в оценке достижений развития поселения и проведении корректировки методов и способов достижения основной цели Программы, в нее могут быть внесены изменения и дополнения, а также включены новые подпрограммы и </w:t>
      </w:r>
      <w:proofErr w:type="spellStart"/>
      <w:proofErr w:type="gramStart"/>
      <w:r w:rsidRPr="00E2692C">
        <w:rPr>
          <w:sz w:val="27"/>
          <w:szCs w:val="27"/>
        </w:rPr>
        <w:t>бизнес-проекты</w:t>
      </w:r>
      <w:proofErr w:type="spellEnd"/>
      <w:proofErr w:type="gramEnd"/>
      <w:r w:rsidRPr="00E2692C">
        <w:rPr>
          <w:sz w:val="27"/>
          <w:szCs w:val="27"/>
        </w:rPr>
        <w:t xml:space="preserve"> с указанием источников и объемов финансирования. </w:t>
      </w:r>
    </w:p>
    <w:p w:rsidR="004A69C5" w:rsidRPr="00E2692C" w:rsidRDefault="004A69C5" w:rsidP="004A69C5">
      <w:pPr>
        <w:spacing w:line="276" w:lineRule="auto"/>
        <w:ind w:firstLine="708"/>
        <w:jc w:val="both"/>
        <w:rPr>
          <w:rFonts w:eastAsia="A"/>
          <w:b/>
          <w:sz w:val="27"/>
          <w:szCs w:val="27"/>
        </w:rPr>
      </w:pPr>
      <w:r w:rsidRPr="00E2692C">
        <w:rPr>
          <w:sz w:val="27"/>
          <w:szCs w:val="27"/>
        </w:rPr>
        <w:t xml:space="preserve">Механизмом реализации стратегических направлений развития поселения являются  муниципальные программы и инвестиционные проекты, реализуемые частными инвесторами. </w:t>
      </w:r>
    </w:p>
    <w:p w:rsidR="004A69C5" w:rsidRPr="00E2692C" w:rsidRDefault="004A69C5" w:rsidP="004A69C5">
      <w:pPr>
        <w:pStyle w:val="ConsPlusNormal0"/>
        <w:keepNext/>
        <w:tabs>
          <w:tab w:val="left" w:pos="1069"/>
          <w:tab w:val="left" w:pos="1080"/>
        </w:tabs>
        <w:ind w:firstLine="709"/>
        <w:jc w:val="both"/>
        <w:rPr>
          <w:rFonts w:ascii="Times New Roman" w:eastAsia="A" w:hAnsi="Times New Roman" w:cs="Times New Roman"/>
          <w:b/>
          <w:sz w:val="27"/>
          <w:szCs w:val="27"/>
        </w:rPr>
      </w:pPr>
      <w:r w:rsidRPr="00E2692C">
        <w:rPr>
          <w:rFonts w:ascii="Times New Roman" w:eastAsia="A" w:hAnsi="Times New Roman" w:cs="Times New Roman"/>
          <w:b/>
          <w:sz w:val="27"/>
          <w:szCs w:val="27"/>
        </w:rPr>
        <w:t xml:space="preserve">Раздел 1. Оценка потенциала </w:t>
      </w:r>
      <w:proofErr w:type="spellStart"/>
      <w:r w:rsidRPr="00E2692C">
        <w:rPr>
          <w:rFonts w:ascii="Times New Roman" w:eastAsia="A" w:hAnsi="Times New Roman" w:cs="Times New Roman"/>
          <w:b/>
          <w:sz w:val="27"/>
          <w:szCs w:val="27"/>
        </w:rPr>
        <w:t>Староирюкского</w:t>
      </w:r>
      <w:proofErr w:type="spellEnd"/>
      <w:r w:rsidRPr="00E2692C">
        <w:rPr>
          <w:rFonts w:ascii="Times New Roman" w:eastAsia="A" w:hAnsi="Times New Roman" w:cs="Times New Roman"/>
          <w:b/>
          <w:sz w:val="27"/>
          <w:szCs w:val="27"/>
        </w:rPr>
        <w:t xml:space="preserve"> сельского поселения</w:t>
      </w:r>
    </w:p>
    <w:p w:rsidR="004A69C5" w:rsidRPr="00E2692C" w:rsidRDefault="004A69C5" w:rsidP="004A69C5">
      <w:pPr>
        <w:pStyle w:val="ConsPlusNormal0"/>
        <w:keepNext/>
        <w:tabs>
          <w:tab w:val="left" w:pos="1069"/>
          <w:tab w:val="left" w:pos="1080"/>
        </w:tabs>
        <w:ind w:firstLine="709"/>
        <w:jc w:val="both"/>
        <w:rPr>
          <w:rFonts w:ascii="Times New Roman" w:eastAsia="A" w:hAnsi="Times New Roman" w:cs="Times New Roman"/>
          <w:b/>
          <w:sz w:val="27"/>
          <w:szCs w:val="27"/>
        </w:rPr>
      </w:pPr>
    </w:p>
    <w:p w:rsidR="004A69C5" w:rsidRPr="00E2692C" w:rsidRDefault="004A69C5" w:rsidP="004A69C5">
      <w:pPr>
        <w:pStyle w:val="ConsPlusNormal0"/>
        <w:keepNext/>
        <w:tabs>
          <w:tab w:val="left" w:pos="1069"/>
          <w:tab w:val="left" w:pos="1080"/>
        </w:tabs>
        <w:ind w:firstLine="709"/>
        <w:jc w:val="both"/>
        <w:rPr>
          <w:rFonts w:ascii="Times New Roman" w:eastAsia="A" w:hAnsi="Times New Roman" w:cs="Times New Roman"/>
          <w:b/>
          <w:sz w:val="27"/>
          <w:szCs w:val="27"/>
        </w:rPr>
      </w:pPr>
      <w:r w:rsidRPr="00E2692C">
        <w:rPr>
          <w:rFonts w:ascii="Times New Roman" w:eastAsia="A" w:hAnsi="Times New Roman" w:cs="Times New Roman"/>
          <w:b/>
          <w:sz w:val="27"/>
          <w:szCs w:val="27"/>
        </w:rPr>
        <w:t xml:space="preserve">1.1. Оценка </w:t>
      </w:r>
      <w:proofErr w:type="spellStart"/>
      <w:r w:rsidRPr="00E2692C">
        <w:rPr>
          <w:rFonts w:ascii="Times New Roman" w:eastAsia="A" w:hAnsi="Times New Roman" w:cs="Times New Roman"/>
          <w:b/>
          <w:sz w:val="27"/>
          <w:szCs w:val="27"/>
        </w:rPr>
        <w:t>экономико</w:t>
      </w:r>
      <w:proofErr w:type="spellEnd"/>
      <w:r w:rsidRPr="00E2692C">
        <w:rPr>
          <w:rFonts w:ascii="Times New Roman" w:eastAsia="A" w:hAnsi="Times New Roman" w:cs="Times New Roman"/>
          <w:b/>
          <w:sz w:val="27"/>
          <w:szCs w:val="27"/>
        </w:rPr>
        <w:t xml:space="preserve"> </w:t>
      </w:r>
      <w:proofErr w:type="gramStart"/>
      <w:r w:rsidRPr="00E2692C">
        <w:rPr>
          <w:rFonts w:ascii="Times New Roman" w:eastAsia="A" w:hAnsi="Times New Roman" w:cs="Times New Roman"/>
          <w:b/>
          <w:sz w:val="27"/>
          <w:szCs w:val="27"/>
        </w:rPr>
        <w:t>-г</w:t>
      </w:r>
      <w:proofErr w:type="gramEnd"/>
      <w:r w:rsidRPr="00E2692C">
        <w:rPr>
          <w:rFonts w:ascii="Times New Roman" w:eastAsia="A" w:hAnsi="Times New Roman" w:cs="Times New Roman"/>
          <w:b/>
          <w:sz w:val="27"/>
          <w:szCs w:val="27"/>
        </w:rPr>
        <w:t xml:space="preserve">еографического  потенциала </w:t>
      </w:r>
    </w:p>
    <w:p w:rsidR="004A69C5" w:rsidRPr="00E2692C" w:rsidRDefault="004A69C5" w:rsidP="004A69C5">
      <w:pPr>
        <w:pStyle w:val="ConsPlusNormal0"/>
        <w:keepNext/>
        <w:tabs>
          <w:tab w:val="left" w:pos="1069"/>
          <w:tab w:val="left" w:pos="1080"/>
        </w:tabs>
        <w:ind w:firstLine="709"/>
        <w:jc w:val="both"/>
        <w:rPr>
          <w:rFonts w:ascii="Times New Roman" w:eastAsia="A" w:hAnsi="Times New Roman" w:cs="Times New Roman"/>
          <w:b/>
          <w:sz w:val="27"/>
          <w:szCs w:val="27"/>
        </w:rPr>
      </w:pPr>
    </w:p>
    <w:p w:rsidR="004A69C5" w:rsidRPr="00E2692C" w:rsidRDefault="004A69C5" w:rsidP="004A69C5">
      <w:pPr>
        <w:jc w:val="both"/>
        <w:rPr>
          <w:sz w:val="27"/>
          <w:szCs w:val="27"/>
        </w:rPr>
      </w:pPr>
      <w:r w:rsidRPr="00E2692C">
        <w:rPr>
          <w:sz w:val="27"/>
          <w:szCs w:val="27"/>
        </w:rPr>
        <w:t xml:space="preserve">          </w:t>
      </w:r>
      <w:proofErr w:type="spellStart"/>
      <w:r w:rsidRPr="00E2692C">
        <w:rPr>
          <w:sz w:val="27"/>
          <w:szCs w:val="27"/>
        </w:rPr>
        <w:t>Староирюкское</w:t>
      </w:r>
      <w:proofErr w:type="spellEnd"/>
      <w:r w:rsidRPr="00E2692C">
        <w:rPr>
          <w:sz w:val="27"/>
          <w:szCs w:val="27"/>
        </w:rPr>
        <w:t xml:space="preserve"> сельское поселение </w:t>
      </w:r>
      <w:proofErr w:type="spellStart"/>
      <w:r w:rsidRPr="00E2692C">
        <w:rPr>
          <w:sz w:val="27"/>
          <w:szCs w:val="27"/>
        </w:rPr>
        <w:t>Малмыжского</w:t>
      </w:r>
      <w:proofErr w:type="spellEnd"/>
      <w:r w:rsidRPr="00E2692C">
        <w:rPr>
          <w:sz w:val="27"/>
          <w:szCs w:val="27"/>
        </w:rPr>
        <w:t xml:space="preserve"> района Кировской области расположено на северо-западе </w:t>
      </w:r>
      <w:proofErr w:type="spellStart"/>
      <w:r w:rsidRPr="00E2692C">
        <w:rPr>
          <w:sz w:val="27"/>
          <w:szCs w:val="27"/>
        </w:rPr>
        <w:t>Малмыжского</w:t>
      </w:r>
      <w:proofErr w:type="spellEnd"/>
      <w:r w:rsidRPr="00E2692C">
        <w:rPr>
          <w:sz w:val="27"/>
          <w:szCs w:val="27"/>
        </w:rPr>
        <w:t xml:space="preserve"> района Кировской  </w:t>
      </w:r>
      <w:r w:rsidRPr="00E2692C">
        <w:rPr>
          <w:sz w:val="27"/>
          <w:szCs w:val="27"/>
        </w:rPr>
        <w:lastRenderedPageBreak/>
        <w:t xml:space="preserve">области. Занимает территорию в 62,04 кв. км, что составляет 2,8 % площади </w:t>
      </w:r>
      <w:proofErr w:type="spellStart"/>
      <w:r w:rsidRPr="00E2692C">
        <w:rPr>
          <w:sz w:val="27"/>
          <w:szCs w:val="27"/>
        </w:rPr>
        <w:t>Малмыжского</w:t>
      </w:r>
      <w:proofErr w:type="spellEnd"/>
      <w:r w:rsidRPr="00E2692C">
        <w:rPr>
          <w:sz w:val="27"/>
          <w:szCs w:val="27"/>
        </w:rPr>
        <w:t xml:space="preserve"> района. Граничит с Республикой Татарстан</w:t>
      </w:r>
      <w:r w:rsidRPr="00E2692C">
        <w:rPr>
          <w:b/>
          <w:sz w:val="27"/>
          <w:szCs w:val="27"/>
        </w:rPr>
        <w:t xml:space="preserve">, </w:t>
      </w:r>
      <w:proofErr w:type="spellStart"/>
      <w:r w:rsidRPr="00E2692C">
        <w:rPr>
          <w:sz w:val="27"/>
          <w:szCs w:val="27"/>
        </w:rPr>
        <w:t>Тат-Верх-Гоньбинским</w:t>
      </w:r>
      <w:proofErr w:type="spellEnd"/>
      <w:r w:rsidRPr="00E2692C">
        <w:rPr>
          <w:sz w:val="27"/>
          <w:szCs w:val="27"/>
        </w:rPr>
        <w:t xml:space="preserve"> сельским поселением, </w:t>
      </w:r>
      <w:proofErr w:type="spellStart"/>
      <w:r w:rsidRPr="00E2692C">
        <w:rPr>
          <w:sz w:val="27"/>
          <w:szCs w:val="27"/>
        </w:rPr>
        <w:t>Савальским</w:t>
      </w:r>
      <w:proofErr w:type="spellEnd"/>
      <w:r w:rsidRPr="00E2692C">
        <w:rPr>
          <w:sz w:val="27"/>
          <w:szCs w:val="27"/>
        </w:rPr>
        <w:t xml:space="preserve"> сельским поселением.</w:t>
      </w:r>
    </w:p>
    <w:p w:rsidR="004A69C5" w:rsidRPr="00E2692C" w:rsidRDefault="004A69C5" w:rsidP="004A69C5">
      <w:pPr>
        <w:jc w:val="both"/>
        <w:rPr>
          <w:sz w:val="27"/>
          <w:szCs w:val="27"/>
        </w:rPr>
      </w:pPr>
      <w:r w:rsidRPr="00E2692C">
        <w:rPr>
          <w:rFonts w:eastAsia="A"/>
          <w:sz w:val="27"/>
          <w:szCs w:val="27"/>
        </w:rPr>
        <w:t xml:space="preserve">         На территории </w:t>
      </w:r>
      <w:proofErr w:type="spellStart"/>
      <w:r w:rsidRPr="00E2692C">
        <w:rPr>
          <w:rFonts w:eastAsia="A"/>
          <w:sz w:val="27"/>
          <w:szCs w:val="27"/>
        </w:rPr>
        <w:t>Староирюкского</w:t>
      </w:r>
      <w:proofErr w:type="spellEnd"/>
      <w:r w:rsidRPr="00E2692C">
        <w:rPr>
          <w:rFonts w:eastAsia="A"/>
          <w:sz w:val="27"/>
          <w:szCs w:val="27"/>
        </w:rPr>
        <w:t xml:space="preserve"> сельского поселения расположено одно сельское  поселение. А</w:t>
      </w:r>
      <w:r w:rsidRPr="00E2692C">
        <w:rPr>
          <w:sz w:val="27"/>
          <w:szCs w:val="27"/>
        </w:rPr>
        <w:t xml:space="preserve">дминистративным центром </w:t>
      </w:r>
      <w:proofErr w:type="spellStart"/>
      <w:r w:rsidRPr="00E2692C">
        <w:rPr>
          <w:sz w:val="27"/>
          <w:szCs w:val="27"/>
        </w:rPr>
        <w:t>Староирюкского</w:t>
      </w:r>
      <w:proofErr w:type="spellEnd"/>
      <w:r w:rsidRPr="00E2692C">
        <w:rPr>
          <w:sz w:val="27"/>
          <w:szCs w:val="27"/>
        </w:rPr>
        <w:t xml:space="preserve"> сельского поселения является село </w:t>
      </w:r>
      <w:proofErr w:type="gramStart"/>
      <w:r w:rsidRPr="00E2692C">
        <w:rPr>
          <w:sz w:val="27"/>
          <w:szCs w:val="27"/>
        </w:rPr>
        <w:t>Старый</w:t>
      </w:r>
      <w:proofErr w:type="gramEnd"/>
      <w:r w:rsidRPr="00E2692C">
        <w:rPr>
          <w:sz w:val="27"/>
          <w:szCs w:val="27"/>
        </w:rPr>
        <w:t xml:space="preserve"> </w:t>
      </w:r>
      <w:proofErr w:type="spellStart"/>
      <w:r w:rsidRPr="00E2692C">
        <w:rPr>
          <w:sz w:val="27"/>
          <w:szCs w:val="27"/>
        </w:rPr>
        <w:t>Ирюк</w:t>
      </w:r>
      <w:proofErr w:type="spellEnd"/>
      <w:r w:rsidRPr="00E2692C">
        <w:rPr>
          <w:sz w:val="27"/>
          <w:szCs w:val="27"/>
        </w:rPr>
        <w:t>.  На территории проживает 785 человек.</w:t>
      </w:r>
    </w:p>
    <w:p w:rsidR="004A69C5" w:rsidRPr="00E2692C" w:rsidRDefault="004A69C5" w:rsidP="004A69C5">
      <w:pPr>
        <w:jc w:val="both"/>
        <w:rPr>
          <w:sz w:val="27"/>
          <w:szCs w:val="27"/>
        </w:rPr>
      </w:pPr>
      <w:r w:rsidRPr="00E2692C">
        <w:rPr>
          <w:sz w:val="27"/>
          <w:szCs w:val="27"/>
        </w:rPr>
        <w:t xml:space="preserve">          Расстояние до районного центра - </w:t>
      </w:r>
      <w:proofErr w:type="gramStart"/>
      <w:r w:rsidRPr="00E2692C">
        <w:rPr>
          <w:sz w:val="27"/>
          <w:szCs w:val="27"/>
        </w:rPr>
        <w:t>г</w:t>
      </w:r>
      <w:proofErr w:type="gramEnd"/>
      <w:r w:rsidRPr="00E2692C">
        <w:rPr>
          <w:sz w:val="27"/>
          <w:szCs w:val="27"/>
        </w:rPr>
        <w:t xml:space="preserve">. </w:t>
      </w:r>
      <w:proofErr w:type="spellStart"/>
      <w:r w:rsidRPr="00E2692C">
        <w:rPr>
          <w:sz w:val="27"/>
          <w:szCs w:val="27"/>
        </w:rPr>
        <w:t>Малмыж</w:t>
      </w:r>
      <w:proofErr w:type="spellEnd"/>
      <w:r w:rsidRPr="00E2692C">
        <w:rPr>
          <w:sz w:val="27"/>
          <w:szCs w:val="27"/>
        </w:rPr>
        <w:t xml:space="preserve"> -18 км., до областного центра - г. Киров составляет 294 км.,  до ближайшей железнодорожной станции г. В-Поляны- 70 км. Грузовая и пассажирская связь с райцентром осуществляется по асфальтобетонной  дороге.</w:t>
      </w:r>
    </w:p>
    <w:p w:rsidR="004A69C5" w:rsidRPr="00E2692C" w:rsidRDefault="004A69C5" w:rsidP="004A69C5">
      <w:pPr>
        <w:pStyle w:val="211"/>
        <w:shd w:val="clear" w:color="auto" w:fill="FFFFFF"/>
        <w:tabs>
          <w:tab w:val="left" w:pos="567"/>
        </w:tabs>
        <w:spacing w:after="0" w:line="240" w:lineRule="auto"/>
        <w:ind w:left="0"/>
        <w:jc w:val="both"/>
        <w:rPr>
          <w:rFonts w:ascii="Times New Roman" w:hAnsi="Times New Roman" w:cs="Times New Roman"/>
          <w:sz w:val="27"/>
          <w:szCs w:val="27"/>
        </w:rPr>
      </w:pPr>
      <w:r w:rsidRPr="00E2692C">
        <w:rPr>
          <w:rFonts w:ascii="Times New Roman" w:hAnsi="Times New Roman" w:cs="Times New Roman"/>
          <w:sz w:val="27"/>
          <w:szCs w:val="27"/>
        </w:rPr>
        <w:t xml:space="preserve">         </w:t>
      </w:r>
      <w:r w:rsidRPr="00E2692C">
        <w:rPr>
          <w:rFonts w:ascii="Times New Roman" w:eastAsia="A" w:hAnsi="Times New Roman" w:cs="Times New Roman"/>
          <w:sz w:val="27"/>
          <w:szCs w:val="27"/>
        </w:rPr>
        <w:t xml:space="preserve"> </w:t>
      </w:r>
      <w:r w:rsidRPr="00E2692C">
        <w:rPr>
          <w:rFonts w:ascii="Times New Roman" w:hAnsi="Times New Roman" w:cs="Times New Roman"/>
          <w:sz w:val="27"/>
          <w:szCs w:val="27"/>
        </w:rPr>
        <w:t xml:space="preserve"> </w:t>
      </w:r>
    </w:p>
    <w:p w:rsidR="004A69C5" w:rsidRPr="00E2692C" w:rsidRDefault="004A69C5" w:rsidP="004A69C5">
      <w:pPr>
        <w:pStyle w:val="140"/>
        <w:spacing w:line="240" w:lineRule="auto"/>
        <w:ind w:firstLine="709"/>
        <w:jc w:val="both"/>
        <w:rPr>
          <w:rFonts w:eastAsia="A"/>
          <w:sz w:val="27"/>
          <w:szCs w:val="27"/>
        </w:rPr>
      </w:pPr>
    </w:p>
    <w:p w:rsidR="004A69C5" w:rsidRPr="00E2692C" w:rsidRDefault="004A69C5" w:rsidP="004A69C5">
      <w:pPr>
        <w:pStyle w:val="140"/>
        <w:spacing w:line="240" w:lineRule="auto"/>
        <w:ind w:firstLine="709"/>
        <w:jc w:val="both"/>
        <w:rPr>
          <w:rFonts w:eastAsia="A"/>
          <w:sz w:val="27"/>
          <w:szCs w:val="27"/>
        </w:rPr>
      </w:pPr>
    </w:p>
    <w:p w:rsidR="004A69C5" w:rsidRPr="00E2692C" w:rsidRDefault="00136DAA" w:rsidP="004A69C5">
      <w:pPr>
        <w:pStyle w:val="140"/>
        <w:spacing w:line="240" w:lineRule="auto"/>
        <w:ind w:firstLine="709"/>
        <w:jc w:val="both"/>
        <w:rPr>
          <w:b/>
          <w:sz w:val="27"/>
          <w:szCs w:val="27"/>
        </w:rPr>
      </w:pPr>
      <w:r w:rsidRPr="00136DAA">
        <w:rPr>
          <w:noProof/>
          <w:sz w:val="27"/>
          <w:szCs w:val="27"/>
          <w:lang w:eastAsia="ru-RU"/>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6" type="#_x0000_t120" style="position:absolute;left:0;text-align:left;margin-left:200.3pt;margin-top:129.75pt;width:6pt;height:6.75pt;z-index:251660288" fillcolor="#4d1a33"/>
        </w:pict>
      </w:r>
      <w:r w:rsidR="004A69C5" w:rsidRPr="00E2692C">
        <w:rPr>
          <w:noProof/>
          <w:sz w:val="27"/>
          <w:szCs w:val="27"/>
          <w:lang w:eastAsia="ru-RU"/>
        </w:rPr>
        <w:drawing>
          <wp:inline distT="0" distB="0" distL="0" distR="0">
            <wp:extent cx="4966970" cy="3093085"/>
            <wp:effectExtent l="19050" t="0" r="508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66970" cy="3093085"/>
                    </a:xfrm>
                    <a:prstGeom prst="rect">
                      <a:avLst/>
                    </a:prstGeom>
                    <a:solidFill>
                      <a:srgbClr val="FFFFFF"/>
                    </a:solidFill>
                    <a:ln w="9525">
                      <a:noFill/>
                      <a:miter lim="800000"/>
                      <a:headEnd/>
                      <a:tailEnd/>
                    </a:ln>
                  </pic:spPr>
                </pic:pic>
              </a:graphicData>
            </a:graphic>
          </wp:inline>
        </w:drawing>
      </w:r>
      <w:r w:rsidR="004A69C5" w:rsidRPr="00E2692C">
        <w:rPr>
          <w:sz w:val="27"/>
          <w:szCs w:val="27"/>
        </w:rPr>
        <w:t xml:space="preserve"> </w:t>
      </w:r>
    </w:p>
    <w:p w:rsidR="004A69C5" w:rsidRPr="00E2692C" w:rsidDel="00683C8C" w:rsidRDefault="004A69C5" w:rsidP="004A69C5">
      <w:pPr>
        <w:pStyle w:val="140"/>
        <w:spacing w:line="240" w:lineRule="auto"/>
        <w:ind w:firstLine="709"/>
        <w:jc w:val="both"/>
        <w:rPr>
          <w:del w:id="0" w:author="1" w:date="2017-02-16T11:09:00Z"/>
          <w:b/>
          <w:sz w:val="27"/>
          <w:szCs w:val="27"/>
        </w:rPr>
      </w:pPr>
      <w:r w:rsidRPr="00E2692C">
        <w:rPr>
          <w:b/>
          <w:sz w:val="27"/>
          <w:szCs w:val="27"/>
        </w:rPr>
        <w:t>Рис</w:t>
      </w:r>
      <w:r w:rsidRPr="00E2692C">
        <w:rPr>
          <w:rFonts w:eastAsia="A"/>
          <w:b/>
          <w:sz w:val="27"/>
          <w:szCs w:val="27"/>
        </w:rPr>
        <w:t xml:space="preserve">унок 1   </w:t>
      </w:r>
      <w:r w:rsidRPr="00E2692C">
        <w:rPr>
          <w:b/>
          <w:sz w:val="27"/>
          <w:szCs w:val="27"/>
        </w:rPr>
        <w:t xml:space="preserve"> </w:t>
      </w:r>
      <w:proofErr w:type="spellStart"/>
      <w:r w:rsidRPr="00E2692C">
        <w:rPr>
          <w:b/>
          <w:sz w:val="27"/>
          <w:szCs w:val="27"/>
        </w:rPr>
        <w:t>Малмыжский</w:t>
      </w:r>
      <w:proofErr w:type="spellEnd"/>
      <w:r w:rsidRPr="00E2692C">
        <w:rPr>
          <w:b/>
          <w:sz w:val="27"/>
          <w:szCs w:val="27"/>
        </w:rPr>
        <w:t xml:space="preserve"> район</w:t>
      </w:r>
    </w:p>
    <w:p w:rsidR="004A69C5" w:rsidRPr="00E2692C" w:rsidRDefault="004A69C5" w:rsidP="004A69C5">
      <w:pPr>
        <w:pStyle w:val="140"/>
        <w:spacing w:line="240" w:lineRule="auto"/>
        <w:ind w:firstLine="709"/>
        <w:jc w:val="both"/>
        <w:rPr>
          <w:sz w:val="27"/>
          <w:szCs w:val="27"/>
        </w:rPr>
      </w:pPr>
    </w:p>
    <w:p w:rsidR="004A69C5" w:rsidRPr="00E2692C" w:rsidRDefault="004A69C5" w:rsidP="004A69C5">
      <w:pPr>
        <w:tabs>
          <w:tab w:val="left" w:pos="567"/>
        </w:tabs>
        <w:jc w:val="both"/>
        <w:rPr>
          <w:sz w:val="27"/>
          <w:szCs w:val="27"/>
          <w:shd w:val="clear" w:color="auto" w:fill="FFFFFF"/>
        </w:rPr>
      </w:pPr>
      <w:r w:rsidRPr="00E2692C">
        <w:rPr>
          <w:sz w:val="27"/>
          <w:szCs w:val="27"/>
          <w:shd w:val="clear" w:color="auto" w:fill="FFFFFF"/>
        </w:rPr>
        <w:t xml:space="preserve">      Климат умеренно-континентальный. Зима (ноябрь-март) умеренно-холодная, многоснежная. Самый холодный месяц – январь. Преобладающая дневная температура  воздуха в наиболее холодный период – 10</w:t>
      </w:r>
      <w:r w:rsidRPr="00E2692C">
        <w:rPr>
          <w:sz w:val="27"/>
          <w:szCs w:val="27"/>
          <w:shd w:val="clear" w:color="auto" w:fill="FFFFFF"/>
          <w:vertAlign w:val="superscript"/>
        </w:rPr>
        <w:t>о</w:t>
      </w:r>
      <w:r w:rsidRPr="00E2692C">
        <w:rPr>
          <w:sz w:val="27"/>
          <w:szCs w:val="27"/>
          <w:shd w:val="clear" w:color="auto" w:fill="FFFFFF"/>
        </w:rPr>
        <w:t>С, - 17</w:t>
      </w:r>
      <w:r w:rsidRPr="00E2692C">
        <w:rPr>
          <w:sz w:val="27"/>
          <w:szCs w:val="27"/>
          <w:shd w:val="clear" w:color="auto" w:fill="FFFFFF"/>
          <w:vertAlign w:val="superscript"/>
        </w:rPr>
        <w:t>о</w:t>
      </w:r>
      <w:r w:rsidRPr="00E2692C">
        <w:rPr>
          <w:sz w:val="27"/>
          <w:szCs w:val="27"/>
          <w:shd w:val="clear" w:color="auto" w:fill="FFFFFF"/>
        </w:rPr>
        <w:t>С. Ночная  - 17</w:t>
      </w:r>
      <w:r w:rsidRPr="00E2692C">
        <w:rPr>
          <w:sz w:val="27"/>
          <w:szCs w:val="27"/>
          <w:shd w:val="clear" w:color="auto" w:fill="FFFFFF"/>
          <w:vertAlign w:val="superscript"/>
        </w:rPr>
        <w:t>о</w:t>
      </w:r>
      <w:r w:rsidRPr="00E2692C">
        <w:rPr>
          <w:sz w:val="27"/>
          <w:szCs w:val="27"/>
          <w:shd w:val="clear" w:color="auto" w:fill="FFFFFF"/>
        </w:rPr>
        <w:t>С, - 20</w:t>
      </w:r>
      <w:r w:rsidRPr="00E2692C">
        <w:rPr>
          <w:sz w:val="27"/>
          <w:szCs w:val="27"/>
          <w:shd w:val="clear" w:color="auto" w:fill="FFFFFF"/>
          <w:vertAlign w:val="superscript"/>
        </w:rPr>
        <w:t>о</w:t>
      </w:r>
      <w:r w:rsidRPr="00E2692C">
        <w:rPr>
          <w:sz w:val="27"/>
          <w:szCs w:val="27"/>
          <w:shd w:val="clear" w:color="auto" w:fill="FFFFFF"/>
        </w:rPr>
        <w:t>С. Юго-западные ветры нередко вызывают оттепели, после которых образуется гололед.  Осадки выпадают в виде снега.</w:t>
      </w:r>
    </w:p>
    <w:p w:rsidR="004A69C5" w:rsidRPr="00E2692C" w:rsidRDefault="004A69C5" w:rsidP="004A69C5">
      <w:pPr>
        <w:tabs>
          <w:tab w:val="left" w:pos="567"/>
        </w:tabs>
        <w:jc w:val="both"/>
        <w:rPr>
          <w:sz w:val="27"/>
          <w:szCs w:val="27"/>
          <w:shd w:val="clear" w:color="auto" w:fill="FFFFFF"/>
        </w:rPr>
      </w:pPr>
      <w:r w:rsidRPr="00E2692C">
        <w:rPr>
          <w:sz w:val="27"/>
          <w:szCs w:val="27"/>
          <w:shd w:val="clear" w:color="auto" w:fill="FFFFFF"/>
        </w:rPr>
        <w:t xml:space="preserve">        Весна (апрель-май)  прохладная с ясной погодой. Осадки в начале сезона выпадают в виде мокрого снега, в конце – в виде дождя.  По ночам до конца  1 декады июня  бывают заморозки. Снежный покров сходит к концу апреля.</w:t>
      </w:r>
    </w:p>
    <w:p w:rsidR="004A69C5" w:rsidRPr="00E2692C" w:rsidRDefault="004A69C5" w:rsidP="004A69C5">
      <w:pPr>
        <w:jc w:val="both"/>
        <w:rPr>
          <w:sz w:val="27"/>
          <w:szCs w:val="27"/>
          <w:shd w:val="clear" w:color="auto" w:fill="FFFFFF"/>
        </w:rPr>
      </w:pPr>
      <w:r w:rsidRPr="00E2692C">
        <w:rPr>
          <w:sz w:val="27"/>
          <w:szCs w:val="27"/>
          <w:shd w:val="clear" w:color="auto" w:fill="FFFFFF"/>
        </w:rPr>
        <w:t xml:space="preserve">       Лето (июнь </w:t>
      </w:r>
      <w:proofErr w:type="gramStart"/>
      <w:r w:rsidRPr="00E2692C">
        <w:rPr>
          <w:sz w:val="27"/>
          <w:szCs w:val="27"/>
          <w:shd w:val="clear" w:color="auto" w:fill="FFFFFF"/>
        </w:rPr>
        <w:t>–а</w:t>
      </w:r>
      <w:proofErr w:type="gramEnd"/>
      <w:r w:rsidRPr="00E2692C">
        <w:rPr>
          <w:sz w:val="27"/>
          <w:szCs w:val="27"/>
          <w:shd w:val="clear" w:color="auto" w:fill="FFFFFF"/>
        </w:rPr>
        <w:t>вгуст)  умеренно-теплое. Самый теплый месяц – июль. Средняя температура воздуха днем  20-27</w:t>
      </w:r>
      <w:r w:rsidRPr="00E2692C">
        <w:rPr>
          <w:sz w:val="27"/>
          <w:szCs w:val="27"/>
          <w:shd w:val="clear" w:color="auto" w:fill="FFFFFF"/>
          <w:vertAlign w:val="superscript"/>
        </w:rPr>
        <w:t>о</w:t>
      </w:r>
      <w:r w:rsidRPr="00E2692C">
        <w:rPr>
          <w:sz w:val="27"/>
          <w:szCs w:val="27"/>
          <w:shd w:val="clear" w:color="auto" w:fill="FFFFFF"/>
        </w:rPr>
        <w:t xml:space="preserve">С, ночью 15-17 </w:t>
      </w:r>
      <w:r w:rsidRPr="00E2692C">
        <w:rPr>
          <w:sz w:val="27"/>
          <w:szCs w:val="27"/>
          <w:shd w:val="clear" w:color="auto" w:fill="FFFFFF"/>
          <w:vertAlign w:val="superscript"/>
        </w:rPr>
        <w:t xml:space="preserve">о  </w:t>
      </w:r>
      <w:r w:rsidRPr="00E2692C">
        <w:rPr>
          <w:sz w:val="27"/>
          <w:szCs w:val="27"/>
          <w:shd w:val="clear" w:color="auto" w:fill="FFFFFF"/>
        </w:rPr>
        <w:t>С. Осадки выпадают в виде кратковременных дождей ливневого характера с грозой, реже затяжных дождей.</w:t>
      </w:r>
    </w:p>
    <w:p w:rsidR="004A69C5" w:rsidRPr="00E2692C" w:rsidRDefault="004A69C5" w:rsidP="004A69C5">
      <w:pPr>
        <w:tabs>
          <w:tab w:val="left" w:pos="567"/>
        </w:tabs>
        <w:jc w:val="both"/>
        <w:rPr>
          <w:sz w:val="27"/>
          <w:szCs w:val="27"/>
          <w:shd w:val="clear" w:color="auto" w:fill="FFFFFF"/>
        </w:rPr>
      </w:pPr>
      <w:r w:rsidRPr="00E2692C">
        <w:rPr>
          <w:sz w:val="27"/>
          <w:szCs w:val="27"/>
          <w:shd w:val="clear" w:color="auto" w:fill="FFFFFF"/>
        </w:rPr>
        <w:lastRenderedPageBreak/>
        <w:t xml:space="preserve">        Осень (сентябрь-октябрь) пасмурная, дождливая. Осадки выпадают в виде затяжных моросящих дождей, в конце сезона  с мокрым снегом. Безморозный период длится 117 дней. В октябре начинаются заморозки, выпадает первый снег. </w:t>
      </w:r>
    </w:p>
    <w:p w:rsidR="004A69C5" w:rsidRPr="00E2692C" w:rsidRDefault="004A69C5" w:rsidP="004A69C5">
      <w:pPr>
        <w:tabs>
          <w:tab w:val="left" w:pos="567"/>
        </w:tabs>
        <w:jc w:val="both"/>
        <w:rPr>
          <w:sz w:val="27"/>
          <w:szCs w:val="27"/>
          <w:shd w:val="clear" w:color="auto" w:fill="FFFFFF"/>
        </w:rPr>
      </w:pPr>
      <w:r w:rsidRPr="00E2692C">
        <w:rPr>
          <w:sz w:val="27"/>
          <w:szCs w:val="27"/>
          <w:shd w:val="clear" w:color="auto" w:fill="FFFFFF"/>
        </w:rPr>
        <w:t xml:space="preserve">       Ветры в течени</w:t>
      </w:r>
      <w:proofErr w:type="gramStart"/>
      <w:r w:rsidRPr="00E2692C">
        <w:rPr>
          <w:sz w:val="27"/>
          <w:szCs w:val="27"/>
          <w:shd w:val="clear" w:color="auto" w:fill="FFFFFF"/>
        </w:rPr>
        <w:t>и</w:t>
      </w:r>
      <w:proofErr w:type="gramEnd"/>
      <w:r w:rsidRPr="00E2692C">
        <w:rPr>
          <w:sz w:val="27"/>
          <w:szCs w:val="27"/>
          <w:shd w:val="clear" w:color="auto" w:fill="FFFFFF"/>
        </w:rPr>
        <w:t xml:space="preserve"> года юго-западные и южные, преобладающая скорость 3-5 м/с. </w:t>
      </w:r>
    </w:p>
    <w:p w:rsidR="004A69C5" w:rsidRPr="00E2692C" w:rsidRDefault="004A69C5" w:rsidP="004A69C5">
      <w:pPr>
        <w:jc w:val="both"/>
        <w:rPr>
          <w:sz w:val="27"/>
          <w:szCs w:val="27"/>
          <w:shd w:val="clear" w:color="auto" w:fill="FFFFFF"/>
        </w:rPr>
      </w:pPr>
      <w:r w:rsidRPr="00E2692C">
        <w:rPr>
          <w:sz w:val="27"/>
          <w:szCs w:val="27"/>
          <w:shd w:val="clear" w:color="auto" w:fill="FFFFFF"/>
        </w:rPr>
        <w:t xml:space="preserve">      Рельеф местности в основном ровный, пересеченный многочисленными логами и речками, Ландшафт благоприятен для проживания населения, жилищного и промышленного строительства, ведения сельского хозяйства и иных видов хозяйственной деятельности.</w:t>
      </w:r>
    </w:p>
    <w:p w:rsidR="004A69C5" w:rsidRPr="00E2692C" w:rsidRDefault="004A69C5" w:rsidP="004A69C5">
      <w:pPr>
        <w:tabs>
          <w:tab w:val="left" w:leader="dot" w:pos="9072"/>
        </w:tabs>
        <w:jc w:val="both"/>
        <w:rPr>
          <w:color w:val="000000"/>
          <w:sz w:val="27"/>
          <w:szCs w:val="27"/>
          <w:shd w:val="clear" w:color="auto" w:fill="FFFFFF"/>
        </w:rPr>
      </w:pPr>
      <w:r w:rsidRPr="00E2692C">
        <w:rPr>
          <w:sz w:val="27"/>
          <w:szCs w:val="27"/>
          <w:shd w:val="clear" w:color="auto" w:fill="FFFFFF"/>
        </w:rPr>
        <w:t xml:space="preserve">Поверхностным водным источником является река </w:t>
      </w:r>
      <w:proofErr w:type="spellStart"/>
      <w:r w:rsidRPr="00E2692C">
        <w:rPr>
          <w:sz w:val="27"/>
          <w:szCs w:val="27"/>
          <w:shd w:val="clear" w:color="auto" w:fill="FFFFFF"/>
        </w:rPr>
        <w:t>Ирючка</w:t>
      </w:r>
      <w:proofErr w:type="spellEnd"/>
      <w:r w:rsidRPr="00E2692C">
        <w:rPr>
          <w:sz w:val="27"/>
          <w:szCs w:val="27"/>
          <w:shd w:val="clear" w:color="auto" w:fill="FFFFFF"/>
        </w:rPr>
        <w:t xml:space="preserve">, </w:t>
      </w:r>
      <w:r w:rsidRPr="00E2692C">
        <w:rPr>
          <w:color w:val="000000"/>
          <w:sz w:val="27"/>
          <w:szCs w:val="27"/>
          <w:shd w:val="clear" w:color="auto" w:fill="FFFFFF"/>
        </w:rPr>
        <w:t>артезианские воды используются для водоснабжения и иных целей.</w:t>
      </w:r>
    </w:p>
    <w:p w:rsidR="004A69C5" w:rsidRPr="00E2692C" w:rsidRDefault="004A69C5" w:rsidP="004A69C5">
      <w:pPr>
        <w:tabs>
          <w:tab w:val="left" w:leader="dot" w:pos="9072"/>
        </w:tabs>
        <w:jc w:val="both"/>
        <w:rPr>
          <w:sz w:val="27"/>
          <w:szCs w:val="27"/>
          <w:shd w:val="clear" w:color="auto" w:fill="FFFFFF"/>
        </w:rPr>
      </w:pPr>
    </w:p>
    <w:p w:rsidR="004A69C5" w:rsidRPr="00E2692C" w:rsidDel="00683C8C" w:rsidRDefault="004A69C5" w:rsidP="004A69C5">
      <w:pPr>
        <w:keepNext/>
        <w:jc w:val="both"/>
        <w:rPr>
          <w:del w:id="1" w:author="1" w:date="2017-02-16T11:10:00Z"/>
          <w:sz w:val="27"/>
          <w:szCs w:val="27"/>
        </w:rPr>
      </w:pPr>
    </w:p>
    <w:p w:rsidR="004A69C5" w:rsidRPr="00E2692C" w:rsidRDefault="004A69C5" w:rsidP="004A69C5">
      <w:pPr>
        <w:keepNext/>
        <w:ind w:firstLine="709"/>
        <w:jc w:val="both"/>
        <w:rPr>
          <w:b/>
          <w:sz w:val="27"/>
          <w:szCs w:val="27"/>
        </w:rPr>
      </w:pPr>
      <w:r w:rsidRPr="00E2692C">
        <w:rPr>
          <w:b/>
          <w:sz w:val="27"/>
          <w:szCs w:val="27"/>
        </w:rPr>
        <w:t>1.2. Оценка природно-ресурсного потенциала</w:t>
      </w:r>
    </w:p>
    <w:p w:rsidR="004A69C5" w:rsidRPr="00E2692C" w:rsidRDefault="004A69C5" w:rsidP="004A69C5">
      <w:pPr>
        <w:keepNext/>
        <w:ind w:firstLine="709"/>
        <w:jc w:val="both"/>
        <w:rPr>
          <w:b/>
          <w:sz w:val="27"/>
          <w:szCs w:val="27"/>
        </w:rPr>
      </w:pPr>
    </w:p>
    <w:p w:rsidR="004A69C5" w:rsidRPr="00E2692C" w:rsidRDefault="004A69C5" w:rsidP="004A69C5">
      <w:pPr>
        <w:keepNext/>
        <w:spacing w:line="360" w:lineRule="auto"/>
        <w:ind w:firstLine="709"/>
        <w:jc w:val="both"/>
        <w:rPr>
          <w:b/>
          <w:sz w:val="27"/>
          <w:szCs w:val="27"/>
        </w:rPr>
      </w:pPr>
      <w:r w:rsidRPr="00E2692C">
        <w:rPr>
          <w:b/>
          <w:sz w:val="27"/>
          <w:szCs w:val="27"/>
        </w:rPr>
        <w:t>1.2.1  Земельные ресурсы</w:t>
      </w:r>
    </w:p>
    <w:p w:rsidR="004A69C5" w:rsidRPr="00E2692C" w:rsidRDefault="004A69C5" w:rsidP="004A69C5">
      <w:pPr>
        <w:keepNext/>
        <w:spacing w:line="360" w:lineRule="auto"/>
        <w:ind w:firstLine="709"/>
        <w:jc w:val="both"/>
        <w:rPr>
          <w:b/>
          <w:sz w:val="27"/>
          <w:szCs w:val="27"/>
        </w:rPr>
      </w:pPr>
    </w:p>
    <w:p w:rsidR="004A69C5" w:rsidRPr="00E2692C" w:rsidRDefault="004A69C5" w:rsidP="004A69C5">
      <w:pPr>
        <w:keepNext/>
        <w:ind w:firstLine="709"/>
        <w:jc w:val="both"/>
        <w:rPr>
          <w:sz w:val="27"/>
          <w:szCs w:val="27"/>
        </w:rPr>
      </w:pPr>
      <w:r w:rsidRPr="00E2692C">
        <w:rPr>
          <w:sz w:val="27"/>
          <w:szCs w:val="27"/>
        </w:rPr>
        <w:t>Общая земельная площадь поселения составляет в 6204  га</w:t>
      </w:r>
      <w:proofErr w:type="gramStart"/>
      <w:r w:rsidRPr="00E2692C">
        <w:rPr>
          <w:sz w:val="27"/>
          <w:szCs w:val="27"/>
        </w:rPr>
        <w:t xml:space="preserve">., </w:t>
      </w:r>
      <w:proofErr w:type="gramEnd"/>
      <w:r w:rsidRPr="00E2692C">
        <w:rPr>
          <w:sz w:val="27"/>
          <w:szCs w:val="27"/>
        </w:rPr>
        <w:t>из них земли сельскохозяйственного назначения 5699 га, или 92 %. При этом площадь сельскохозяйственных угодий составляет 5342 га. В частной собственности физических лиц находится 95,7 га земли. Соотношение земель по основным категориям свидетельствует  о высокой интенсивности использования земель в сельскохозяйственном производстве.</w:t>
      </w:r>
    </w:p>
    <w:p w:rsidR="004A69C5" w:rsidRPr="00E2692C" w:rsidRDefault="004A69C5" w:rsidP="004A69C5">
      <w:pPr>
        <w:jc w:val="both"/>
        <w:rPr>
          <w:rFonts w:eastAsia="A"/>
          <w:sz w:val="27"/>
          <w:szCs w:val="27"/>
        </w:rPr>
      </w:pPr>
    </w:p>
    <w:p w:rsidR="004A69C5" w:rsidRPr="00E2692C" w:rsidRDefault="004A69C5" w:rsidP="004A69C5">
      <w:pPr>
        <w:keepNext/>
        <w:jc w:val="both"/>
        <w:rPr>
          <w:rFonts w:eastAsia="A"/>
          <w:b/>
          <w:sz w:val="27"/>
          <w:szCs w:val="27"/>
        </w:rPr>
      </w:pPr>
    </w:p>
    <w:p w:rsidR="004A69C5" w:rsidRPr="00E2692C" w:rsidRDefault="004A69C5" w:rsidP="004A69C5">
      <w:pPr>
        <w:jc w:val="both"/>
        <w:rPr>
          <w:rFonts w:eastAsia="A"/>
          <w:b/>
          <w:sz w:val="27"/>
          <w:szCs w:val="27"/>
        </w:rPr>
      </w:pPr>
      <w:r w:rsidRPr="00E2692C">
        <w:rPr>
          <w:rFonts w:eastAsia="A"/>
          <w:b/>
          <w:sz w:val="27"/>
          <w:szCs w:val="27"/>
        </w:rPr>
        <w:t>1.2.2  Водно-биологические ресурсы</w:t>
      </w:r>
    </w:p>
    <w:p w:rsidR="004A69C5" w:rsidRPr="00E2692C" w:rsidRDefault="004A69C5" w:rsidP="004A69C5">
      <w:pPr>
        <w:jc w:val="both"/>
        <w:rPr>
          <w:rFonts w:eastAsia="A"/>
          <w:sz w:val="27"/>
          <w:szCs w:val="27"/>
        </w:rPr>
      </w:pPr>
      <w:proofErr w:type="spellStart"/>
      <w:r w:rsidRPr="00E2692C">
        <w:rPr>
          <w:rFonts w:eastAsia="A"/>
          <w:sz w:val="27"/>
          <w:szCs w:val="27"/>
        </w:rPr>
        <w:t>Малмыжский</w:t>
      </w:r>
      <w:proofErr w:type="spellEnd"/>
      <w:r w:rsidRPr="00E2692C">
        <w:rPr>
          <w:rFonts w:eastAsia="A"/>
          <w:sz w:val="27"/>
          <w:szCs w:val="27"/>
        </w:rPr>
        <w:t xml:space="preserve"> район характеризуется развитой гидрографической сетью, включающей большое число водотоков и пойменных озер, в том числе  22 реки протяженностью более 10 км. Основной водной артерией района является р. Вятка, её протяженность в пределах района составляет 70 км. </w:t>
      </w:r>
    </w:p>
    <w:p w:rsidR="004A69C5" w:rsidRPr="00E2692C" w:rsidRDefault="004A69C5" w:rsidP="004A69C5">
      <w:pPr>
        <w:keepNext/>
        <w:ind w:firstLine="709"/>
        <w:jc w:val="both"/>
        <w:rPr>
          <w:rFonts w:eastAsia="A"/>
          <w:sz w:val="27"/>
          <w:szCs w:val="27"/>
        </w:rPr>
      </w:pPr>
      <w:r w:rsidRPr="00E2692C">
        <w:rPr>
          <w:rFonts w:eastAsia="A"/>
          <w:sz w:val="27"/>
          <w:szCs w:val="27"/>
        </w:rPr>
        <w:t xml:space="preserve">В </w:t>
      </w:r>
      <w:proofErr w:type="spellStart"/>
      <w:r w:rsidRPr="00E2692C">
        <w:rPr>
          <w:rFonts w:eastAsia="A"/>
          <w:sz w:val="27"/>
          <w:szCs w:val="27"/>
        </w:rPr>
        <w:t>Староирюкском</w:t>
      </w:r>
      <w:proofErr w:type="spellEnd"/>
      <w:r w:rsidRPr="00E2692C">
        <w:rPr>
          <w:rFonts w:eastAsia="A"/>
          <w:sz w:val="27"/>
          <w:szCs w:val="27"/>
        </w:rPr>
        <w:t xml:space="preserve"> сельском поселении </w:t>
      </w:r>
      <w:r w:rsidRPr="00E2692C">
        <w:rPr>
          <w:sz w:val="27"/>
          <w:szCs w:val="27"/>
        </w:rPr>
        <w:t xml:space="preserve">протекает 1 река протяженностью более 10 км, имеются   3 пруда. </w:t>
      </w:r>
    </w:p>
    <w:p w:rsidR="004A69C5" w:rsidRPr="00E2692C" w:rsidRDefault="004A69C5" w:rsidP="004A69C5">
      <w:pPr>
        <w:keepNext/>
        <w:ind w:firstLine="709"/>
        <w:jc w:val="both"/>
        <w:rPr>
          <w:rFonts w:eastAsia="A"/>
          <w:sz w:val="27"/>
          <w:szCs w:val="27"/>
        </w:rPr>
      </w:pPr>
      <w:r w:rsidRPr="00E2692C">
        <w:rPr>
          <w:rFonts w:eastAsia="A"/>
          <w:sz w:val="27"/>
          <w:szCs w:val="27"/>
        </w:rPr>
        <w:t xml:space="preserve">  Основными источниками водопотребления   являются артезианские скважины. В поселении имеется  4 скважины, из которых 4 действующих. </w:t>
      </w:r>
    </w:p>
    <w:p w:rsidR="004A69C5" w:rsidRPr="00E2692C" w:rsidRDefault="004A69C5" w:rsidP="004A69C5">
      <w:pPr>
        <w:ind w:firstLine="690"/>
        <w:jc w:val="both"/>
        <w:rPr>
          <w:rFonts w:eastAsia="A"/>
          <w:sz w:val="27"/>
          <w:szCs w:val="27"/>
        </w:rPr>
      </w:pPr>
      <w:r w:rsidRPr="00E2692C">
        <w:rPr>
          <w:rFonts w:eastAsia="A"/>
          <w:sz w:val="27"/>
          <w:szCs w:val="27"/>
        </w:rPr>
        <w:t>Благодаря наличию   прудов в поселении  практикуется любительский лов рыбы.</w:t>
      </w:r>
    </w:p>
    <w:p w:rsidR="004A69C5" w:rsidRPr="00E2692C" w:rsidRDefault="004A69C5" w:rsidP="004A69C5">
      <w:pPr>
        <w:ind w:firstLine="690"/>
        <w:jc w:val="both"/>
        <w:rPr>
          <w:rFonts w:eastAsia="A"/>
          <w:sz w:val="27"/>
          <w:szCs w:val="27"/>
        </w:rPr>
      </w:pPr>
      <w:r w:rsidRPr="00E2692C">
        <w:rPr>
          <w:rFonts w:eastAsia="A"/>
          <w:sz w:val="27"/>
          <w:szCs w:val="27"/>
        </w:rPr>
        <w:t>Объектами любительского лова являются такие виды, как карп</w:t>
      </w:r>
      <w:proofErr w:type="gramStart"/>
      <w:r w:rsidRPr="00E2692C">
        <w:rPr>
          <w:rFonts w:eastAsia="A"/>
          <w:sz w:val="27"/>
          <w:szCs w:val="27"/>
        </w:rPr>
        <w:t xml:space="preserve"> ,</w:t>
      </w:r>
      <w:proofErr w:type="gramEnd"/>
      <w:r w:rsidRPr="00E2692C">
        <w:rPr>
          <w:rFonts w:eastAsia="A"/>
          <w:sz w:val="27"/>
          <w:szCs w:val="27"/>
        </w:rPr>
        <w:t xml:space="preserve"> щука, окунь, голавль, карась, толстолобик, лещ.</w:t>
      </w:r>
    </w:p>
    <w:p w:rsidR="004A69C5" w:rsidRPr="00E2692C" w:rsidRDefault="004A69C5" w:rsidP="004A69C5">
      <w:pPr>
        <w:ind w:firstLine="690"/>
        <w:jc w:val="both"/>
        <w:rPr>
          <w:rFonts w:eastAsia="A"/>
          <w:color w:val="000000"/>
          <w:sz w:val="27"/>
          <w:szCs w:val="27"/>
        </w:rPr>
      </w:pPr>
      <w:r w:rsidRPr="00E2692C">
        <w:rPr>
          <w:rFonts w:eastAsia="A"/>
          <w:color w:val="000000"/>
          <w:sz w:val="27"/>
          <w:szCs w:val="27"/>
        </w:rPr>
        <w:t>Для ведения рыболовного хозяйства целесообразно использовать пруды, но для этого нужны денежные средства на ремонт плотин и чистки водоемов.</w:t>
      </w:r>
    </w:p>
    <w:p w:rsidR="004A69C5" w:rsidRPr="00E2692C" w:rsidRDefault="004A69C5" w:rsidP="004A69C5">
      <w:pPr>
        <w:ind w:firstLine="720"/>
        <w:jc w:val="both"/>
        <w:rPr>
          <w:rFonts w:eastAsia="A"/>
          <w:sz w:val="27"/>
          <w:szCs w:val="27"/>
        </w:rPr>
      </w:pPr>
      <w:r w:rsidRPr="00E2692C">
        <w:rPr>
          <w:rFonts w:eastAsia="A"/>
          <w:color w:val="000000"/>
          <w:sz w:val="27"/>
          <w:szCs w:val="27"/>
        </w:rPr>
        <w:t>Комплекс мероприятий рыбоводно-мелиоративных, гидротехнических и иных, необходимых для повышения эффективности  и рационального использования водоемов не проводится.</w:t>
      </w:r>
    </w:p>
    <w:p w:rsidR="004A69C5" w:rsidRPr="00E2692C" w:rsidRDefault="004A69C5" w:rsidP="004A69C5">
      <w:pPr>
        <w:keepNext/>
        <w:jc w:val="both"/>
        <w:rPr>
          <w:rFonts w:eastAsia="A"/>
          <w:sz w:val="27"/>
          <w:szCs w:val="27"/>
        </w:rPr>
      </w:pPr>
    </w:p>
    <w:p w:rsidR="004A69C5" w:rsidRPr="00E2692C" w:rsidRDefault="004A69C5" w:rsidP="004A69C5">
      <w:pPr>
        <w:jc w:val="both"/>
        <w:rPr>
          <w:rFonts w:eastAsia="A"/>
          <w:sz w:val="27"/>
          <w:szCs w:val="27"/>
        </w:rPr>
      </w:pPr>
      <w:r w:rsidRPr="00E2692C">
        <w:rPr>
          <w:sz w:val="27"/>
          <w:szCs w:val="27"/>
        </w:rPr>
        <w:t xml:space="preserve"> </w:t>
      </w:r>
    </w:p>
    <w:p w:rsidR="004A69C5" w:rsidRPr="00E2692C" w:rsidRDefault="004A69C5" w:rsidP="004A69C5">
      <w:pPr>
        <w:keepNext/>
        <w:ind w:firstLine="709"/>
        <w:jc w:val="both"/>
        <w:rPr>
          <w:rFonts w:eastAsia="A"/>
          <w:b/>
          <w:sz w:val="27"/>
          <w:szCs w:val="27"/>
        </w:rPr>
      </w:pPr>
      <w:r w:rsidRPr="00E2692C">
        <w:rPr>
          <w:rFonts w:eastAsia="A"/>
          <w:b/>
          <w:sz w:val="27"/>
          <w:szCs w:val="27"/>
        </w:rPr>
        <w:t>1.3.Оценка  демографической ситуации, трудовых ресурсов, уровня жизни населения</w:t>
      </w:r>
    </w:p>
    <w:p w:rsidR="004A69C5" w:rsidRPr="00E2692C" w:rsidRDefault="004A69C5" w:rsidP="004A69C5">
      <w:pPr>
        <w:keepNext/>
        <w:ind w:firstLine="709"/>
        <w:jc w:val="both"/>
        <w:rPr>
          <w:rFonts w:eastAsia="A"/>
          <w:b/>
          <w:sz w:val="27"/>
          <w:szCs w:val="27"/>
        </w:rPr>
      </w:pPr>
    </w:p>
    <w:p w:rsidR="004A69C5" w:rsidRPr="00E2692C" w:rsidRDefault="004A69C5" w:rsidP="004A69C5">
      <w:pPr>
        <w:keepNext/>
        <w:ind w:firstLine="709"/>
        <w:jc w:val="both"/>
        <w:rPr>
          <w:sz w:val="27"/>
          <w:szCs w:val="27"/>
        </w:rPr>
      </w:pPr>
      <w:r w:rsidRPr="00E2692C">
        <w:rPr>
          <w:rFonts w:eastAsia="A"/>
          <w:sz w:val="27"/>
          <w:szCs w:val="27"/>
        </w:rPr>
        <w:t xml:space="preserve">Административным центром  поселения  является </w:t>
      </w:r>
      <w:proofErr w:type="gramStart"/>
      <w:r w:rsidRPr="00E2692C">
        <w:rPr>
          <w:rFonts w:eastAsia="A"/>
          <w:sz w:val="27"/>
          <w:szCs w:val="27"/>
        </w:rPr>
        <w:t>с</w:t>
      </w:r>
      <w:proofErr w:type="gramEnd"/>
      <w:r w:rsidRPr="00E2692C">
        <w:rPr>
          <w:rFonts w:eastAsia="A"/>
          <w:sz w:val="27"/>
          <w:szCs w:val="27"/>
        </w:rPr>
        <w:t xml:space="preserve">. Старый </w:t>
      </w:r>
      <w:proofErr w:type="spellStart"/>
      <w:r w:rsidRPr="00E2692C">
        <w:rPr>
          <w:rFonts w:eastAsia="A"/>
          <w:sz w:val="27"/>
          <w:szCs w:val="27"/>
        </w:rPr>
        <w:t>Ирюк</w:t>
      </w:r>
      <w:proofErr w:type="spellEnd"/>
      <w:r w:rsidRPr="00E2692C">
        <w:rPr>
          <w:rFonts w:eastAsia="A"/>
          <w:sz w:val="27"/>
          <w:szCs w:val="27"/>
        </w:rPr>
        <w:t xml:space="preserve">. Расстояние  </w:t>
      </w:r>
      <w:r w:rsidRPr="00E2692C">
        <w:rPr>
          <w:sz w:val="27"/>
          <w:szCs w:val="27"/>
        </w:rPr>
        <w:t xml:space="preserve">до районного центра - </w:t>
      </w:r>
      <w:proofErr w:type="gramStart"/>
      <w:r w:rsidRPr="00E2692C">
        <w:rPr>
          <w:sz w:val="27"/>
          <w:szCs w:val="27"/>
        </w:rPr>
        <w:t>г</w:t>
      </w:r>
      <w:proofErr w:type="gramEnd"/>
      <w:r w:rsidRPr="00E2692C">
        <w:rPr>
          <w:sz w:val="27"/>
          <w:szCs w:val="27"/>
        </w:rPr>
        <w:t xml:space="preserve">. </w:t>
      </w:r>
      <w:proofErr w:type="spellStart"/>
      <w:r w:rsidRPr="00E2692C">
        <w:rPr>
          <w:sz w:val="27"/>
          <w:szCs w:val="27"/>
        </w:rPr>
        <w:t>Малмыж</w:t>
      </w:r>
      <w:proofErr w:type="spellEnd"/>
      <w:r w:rsidRPr="00E2692C">
        <w:rPr>
          <w:sz w:val="27"/>
          <w:szCs w:val="27"/>
        </w:rPr>
        <w:t xml:space="preserve"> -18 км.</w:t>
      </w:r>
      <w:r w:rsidRPr="00E2692C">
        <w:rPr>
          <w:rFonts w:eastAsia="A"/>
          <w:sz w:val="27"/>
          <w:szCs w:val="27"/>
        </w:rPr>
        <w:t xml:space="preserve">  </w:t>
      </w:r>
    </w:p>
    <w:p w:rsidR="004A69C5" w:rsidRPr="00E2692C" w:rsidRDefault="004A69C5" w:rsidP="004A69C5">
      <w:pPr>
        <w:keepNext/>
        <w:ind w:firstLine="709"/>
        <w:jc w:val="both"/>
        <w:rPr>
          <w:sz w:val="27"/>
          <w:szCs w:val="27"/>
        </w:rPr>
      </w:pPr>
      <w:r w:rsidRPr="00E2692C">
        <w:rPr>
          <w:sz w:val="27"/>
          <w:szCs w:val="27"/>
        </w:rPr>
        <w:t xml:space="preserve">За 2016 год  численность   населения </w:t>
      </w:r>
      <w:r w:rsidRPr="00E2692C">
        <w:rPr>
          <w:rFonts w:eastAsia="A"/>
          <w:sz w:val="27"/>
          <w:szCs w:val="27"/>
        </w:rPr>
        <w:t xml:space="preserve">  </w:t>
      </w:r>
      <w:r w:rsidRPr="00E2692C">
        <w:rPr>
          <w:sz w:val="27"/>
          <w:szCs w:val="27"/>
        </w:rPr>
        <w:t>составила 785 человек.</w:t>
      </w:r>
    </w:p>
    <w:p w:rsidR="004A69C5" w:rsidRPr="00E2692C" w:rsidRDefault="004A69C5" w:rsidP="004A69C5">
      <w:pPr>
        <w:keepNext/>
        <w:ind w:firstLine="709"/>
        <w:jc w:val="both"/>
        <w:rPr>
          <w:sz w:val="27"/>
          <w:szCs w:val="27"/>
        </w:rPr>
      </w:pPr>
    </w:p>
    <w:p w:rsidR="004A69C5" w:rsidRPr="00E2692C" w:rsidRDefault="004A69C5" w:rsidP="004A69C5">
      <w:pPr>
        <w:jc w:val="both"/>
        <w:rPr>
          <w:sz w:val="27"/>
          <w:szCs w:val="27"/>
        </w:rPr>
      </w:pPr>
      <w:r w:rsidRPr="00E2692C">
        <w:rPr>
          <w:sz w:val="27"/>
          <w:szCs w:val="27"/>
        </w:rPr>
        <w:t xml:space="preserve">          Показатели демографического развития поселения являются ключевым инструментом оценки развития сельского поселения, как среды жизнедеятельности человека. Согласно статистическим показателям и сделанным на их основе оценкам, динамика демографического развития  </w:t>
      </w:r>
      <w:proofErr w:type="spellStart"/>
      <w:r w:rsidRPr="00E2692C">
        <w:rPr>
          <w:sz w:val="27"/>
          <w:szCs w:val="27"/>
        </w:rPr>
        <w:t>Староирюкского</w:t>
      </w:r>
      <w:proofErr w:type="spellEnd"/>
      <w:r w:rsidRPr="00E2692C">
        <w:rPr>
          <w:sz w:val="27"/>
          <w:szCs w:val="27"/>
        </w:rPr>
        <w:t xml:space="preserve"> сельского поселения характеризуется следующими показателями:      </w:t>
      </w: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ind w:firstLine="709"/>
        <w:jc w:val="both"/>
        <w:rPr>
          <w:sz w:val="27"/>
          <w:szCs w:val="27"/>
        </w:rPr>
      </w:pPr>
      <w:r w:rsidRPr="00E2692C">
        <w:rPr>
          <w:sz w:val="27"/>
          <w:szCs w:val="27"/>
        </w:rPr>
        <w:t xml:space="preserve">                                                                                                       Таблица 1 </w:t>
      </w:r>
    </w:p>
    <w:p w:rsidR="004A69C5" w:rsidRPr="00E2692C" w:rsidRDefault="004A69C5" w:rsidP="004A69C5">
      <w:pPr>
        <w:jc w:val="both"/>
        <w:rPr>
          <w:sz w:val="27"/>
          <w:szCs w:val="27"/>
        </w:rPr>
      </w:pPr>
    </w:p>
    <w:p w:rsidR="004A69C5" w:rsidRPr="00E2692C" w:rsidRDefault="004A69C5" w:rsidP="004A69C5">
      <w:pPr>
        <w:jc w:val="both"/>
        <w:rPr>
          <w:sz w:val="27"/>
          <w:szCs w:val="27"/>
        </w:rPr>
      </w:pPr>
    </w:p>
    <w:tbl>
      <w:tblPr>
        <w:tblW w:w="10094" w:type="dxa"/>
        <w:tblInd w:w="-15" w:type="dxa"/>
        <w:tblLayout w:type="fixed"/>
        <w:tblLook w:val="0000"/>
      </w:tblPr>
      <w:tblGrid>
        <w:gridCol w:w="3925"/>
        <w:gridCol w:w="1123"/>
        <w:gridCol w:w="985"/>
        <w:gridCol w:w="1126"/>
        <w:gridCol w:w="1267"/>
        <w:gridCol w:w="1668"/>
      </w:tblGrid>
      <w:tr w:rsidR="004A69C5" w:rsidRPr="00E2692C" w:rsidTr="00090E7A">
        <w:trPr>
          <w:trHeight w:val="27"/>
        </w:trPr>
        <w:tc>
          <w:tcPr>
            <w:tcW w:w="3925" w:type="dxa"/>
            <w:vMerge w:val="restart"/>
            <w:tcBorders>
              <w:top w:val="single" w:sz="4" w:space="0" w:color="000000"/>
              <w:left w:val="single" w:sz="4" w:space="0" w:color="000000"/>
            </w:tcBorders>
            <w:shd w:val="clear" w:color="auto" w:fill="auto"/>
            <w:vAlign w:val="center"/>
          </w:tcPr>
          <w:p w:rsidR="004A69C5" w:rsidRPr="00E2692C" w:rsidRDefault="004A69C5" w:rsidP="00090E7A">
            <w:pPr>
              <w:jc w:val="both"/>
              <w:rPr>
                <w:bCs/>
                <w:sz w:val="27"/>
                <w:szCs w:val="27"/>
              </w:rPr>
            </w:pPr>
            <w:r w:rsidRPr="00E2692C">
              <w:rPr>
                <w:sz w:val="27"/>
                <w:szCs w:val="27"/>
              </w:rPr>
              <w:t xml:space="preserve">                                                                                                    </w:t>
            </w:r>
            <w:r w:rsidRPr="00E2692C">
              <w:rPr>
                <w:bCs/>
                <w:sz w:val="27"/>
                <w:szCs w:val="27"/>
              </w:rPr>
              <w:t>Наименование показателя</w:t>
            </w:r>
          </w:p>
        </w:tc>
        <w:tc>
          <w:tcPr>
            <w:tcW w:w="61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69C5" w:rsidRPr="00E2692C" w:rsidRDefault="004A69C5" w:rsidP="00090E7A">
            <w:pPr>
              <w:jc w:val="both"/>
              <w:rPr>
                <w:bCs/>
                <w:sz w:val="27"/>
                <w:szCs w:val="27"/>
              </w:rPr>
            </w:pPr>
            <w:r w:rsidRPr="00E2692C">
              <w:rPr>
                <w:bCs/>
                <w:sz w:val="27"/>
                <w:szCs w:val="27"/>
              </w:rPr>
              <w:t>Факт</w:t>
            </w:r>
          </w:p>
        </w:tc>
      </w:tr>
      <w:tr w:rsidR="004A69C5" w:rsidRPr="00E2692C" w:rsidTr="00090E7A">
        <w:trPr>
          <w:trHeight w:val="27"/>
        </w:trPr>
        <w:tc>
          <w:tcPr>
            <w:tcW w:w="3925" w:type="dxa"/>
            <w:vMerge/>
            <w:tcBorders>
              <w:left w:val="single" w:sz="4" w:space="0" w:color="000000"/>
              <w:bottom w:val="single" w:sz="4" w:space="0" w:color="000000"/>
            </w:tcBorders>
            <w:shd w:val="clear" w:color="auto" w:fill="auto"/>
            <w:vAlign w:val="center"/>
          </w:tcPr>
          <w:p w:rsidR="004A69C5" w:rsidRPr="00E2692C" w:rsidRDefault="004A69C5" w:rsidP="00090E7A">
            <w:pPr>
              <w:snapToGrid w:val="0"/>
              <w:jc w:val="both"/>
              <w:rPr>
                <w:bCs/>
                <w:sz w:val="27"/>
                <w:szCs w:val="27"/>
              </w:rPr>
            </w:pPr>
          </w:p>
        </w:tc>
        <w:tc>
          <w:tcPr>
            <w:tcW w:w="1123" w:type="dxa"/>
            <w:tcBorders>
              <w:top w:val="single" w:sz="4" w:space="0" w:color="000000"/>
              <w:left w:val="single" w:sz="4" w:space="0" w:color="000000"/>
              <w:bottom w:val="single" w:sz="4" w:space="0" w:color="000000"/>
              <w:right w:val="single" w:sz="4" w:space="0" w:color="auto"/>
            </w:tcBorders>
            <w:shd w:val="clear" w:color="auto" w:fill="auto"/>
            <w:vAlign w:val="center"/>
          </w:tcPr>
          <w:p w:rsidR="004A69C5" w:rsidRPr="00E2692C" w:rsidRDefault="004A69C5" w:rsidP="00090E7A">
            <w:pPr>
              <w:jc w:val="both"/>
              <w:rPr>
                <w:bCs/>
                <w:sz w:val="27"/>
                <w:szCs w:val="27"/>
              </w:rPr>
            </w:pPr>
            <w:r w:rsidRPr="00E2692C">
              <w:rPr>
                <w:bCs/>
                <w:sz w:val="27"/>
                <w:szCs w:val="27"/>
              </w:rPr>
              <w:t>2013 г.</w:t>
            </w:r>
          </w:p>
        </w:tc>
        <w:tc>
          <w:tcPr>
            <w:tcW w:w="985" w:type="dxa"/>
            <w:tcBorders>
              <w:top w:val="single" w:sz="4" w:space="0" w:color="000000"/>
              <w:left w:val="single" w:sz="4" w:space="0" w:color="auto"/>
              <w:bottom w:val="single" w:sz="4" w:space="0" w:color="000000"/>
            </w:tcBorders>
            <w:shd w:val="clear" w:color="auto" w:fill="auto"/>
            <w:vAlign w:val="center"/>
          </w:tcPr>
          <w:p w:rsidR="004A69C5" w:rsidRPr="00E2692C" w:rsidRDefault="004A69C5" w:rsidP="00090E7A">
            <w:pPr>
              <w:jc w:val="both"/>
              <w:rPr>
                <w:bCs/>
                <w:sz w:val="27"/>
                <w:szCs w:val="27"/>
              </w:rPr>
            </w:pPr>
            <w:r w:rsidRPr="00E2692C">
              <w:rPr>
                <w:bCs/>
                <w:sz w:val="27"/>
                <w:szCs w:val="27"/>
              </w:rPr>
              <w:t>2014 г.</w:t>
            </w:r>
          </w:p>
        </w:tc>
        <w:tc>
          <w:tcPr>
            <w:tcW w:w="1126" w:type="dxa"/>
            <w:tcBorders>
              <w:top w:val="single" w:sz="4" w:space="0" w:color="000000"/>
              <w:left w:val="single" w:sz="4" w:space="0" w:color="000000"/>
              <w:bottom w:val="single" w:sz="4" w:space="0" w:color="000000"/>
            </w:tcBorders>
            <w:shd w:val="clear" w:color="auto" w:fill="auto"/>
            <w:vAlign w:val="center"/>
          </w:tcPr>
          <w:p w:rsidR="004A69C5" w:rsidRPr="00E2692C" w:rsidRDefault="004A69C5" w:rsidP="00090E7A">
            <w:pPr>
              <w:jc w:val="both"/>
              <w:rPr>
                <w:bCs/>
                <w:sz w:val="27"/>
                <w:szCs w:val="27"/>
              </w:rPr>
            </w:pPr>
            <w:r w:rsidRPr="00E2692C">
              <w:rPr>
                <w:bCs/>
                <w:sz w:val="27"/>
                <w:szCs w:val="27"/>
              </w:rPr>
              <w:t>2015 г.</w:t>
            </w:r>
          </w:p>
        </w:tc>
        <w:tc>
          <w:tcPr>
            <w:tcW w:w="1267" w:type="dxa"/>
            <w:tcBorders>
              <w:top w:val="single" w:sz="4" w:space="0" w:color="000000"/>
              <w:left w:val="single" w:sz="4" w:space="0" w:color="000000"/>
              <w:bottom w:val="single" w:sz="4" w:space="0" w:color="000000"/>
            </w:tcBorders>
            <w:shd w:val="clear" w:color="auto" w:fill="auto"/>
            <w:vAlign w:val="center"/>
          </w:tcPr>
          <w:p w:rsidR="004A69C5" w:rsidRPr="00E2692C" w:rsidRDefault="004A69C5" w:rsidP="00090E7A">
            <w:pPr>
              <w:jc w:val="both"/>
              <w:rPr>
                <w:bCs/>
                <w:sz w:val="27"/>
                <w:szCs w:val="27"/>
              </w:rPr>
            </w:pPr>
            <w:r w:rsidRPr="00E2692C">
              <w:rPr>
                <w:bCs/>
                <w:sz w:val="27"/>
                <w:szCs w:val="27"/>
              </w:rPr>
              <w:t>2016 г.</w:t>
            </w:r>
          </w:p>
        </w:tc>
        <w:tc>
          <w:tcPr>
            <w:tcW w:w="1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69C5" w:rsidRPr="00E2692C" w:rsidRDefault="004A69C5" w:rsidP="00090E7A">
            <w:pPr>
              <w:jc w:val="both"/>
              <w:rPr>
                <w:bCs/>
                <w:sz w:val="27"/>
                <w:szCs w:val="27"/>
              </w:rPr>
            </w:pPr>
            <w:r w:rsidRPr="00E2692C">
              <w:rPr>
                <w:bCs/>
                <w:sz w:val="27"/>
                <w:szCs w:val="27"/>
              </w:rPr>
              <w:t>2017 г.</w:t>
            </w:r>
          </w:p>
          <w:p w:rsidR="004A69C5" w:rsidRPr="00E2692C" w:rsidRDefault="004A69C5" w:rsidP="00090E7A">
            <w:pPr>
              <w:jc w:val="both"/>
              <w:rPr>
                <w:sz w:val="27"/>
                <w:szCs w:val="27"/>
              </w:rPr>
            </w:pPr>
            <w:r w:rsidRPr="00E2692C">
              <w:rPr>
                <w:sz w:val="27"/>
                <w:szCs w:val="27"/>
              </w:rPr>
              <w:t>(оценка)</w:t>
            </w:r>
          </w:p>
        </w:tc>
      </w:tr>
      <w:tr w:rsidR="004A69C5" w:rsidRPr="00E2692C" w:rsidTr="00090E7A">
        <w:trPr>
          <w:trHeight w:val="27"/>
        </w:trPr>
        <w:tc>
          <w:tcPr>
            <w:tcW w:w="3925" w:type="dxa"/>
            <w:tcBorders>
              <w:left w:val="single" w:sz="4" w:space="0" w:color="000000"/>
              <w:bottom w:val="single" w:sz="4" w:space="0" w:color="000000"/>
            </w:tcBorders>
            <w:shd w:val="clear" w:color="auto" w:fill="auto"/>
            <w:vAlign w:val="bottom"/>
          </w:tcPr>
          <w:p w:rsidR="004A69C5" w:rsidRPr="00E2692C" w:rsidRDefault="004A69C5" w:rsidP="00090E7A">
            <w:pPr>
              <w:jc w:val="both"/>
              <w:rPr>
                <w:sz w:val="27"/>
                <w:szCs w:val="27"/>
              </w:rPr>
            </w:pPr>
            <w:r w:rsidRPr="00E2692C">
              <w:rPr>
                <w:sz w:val="27"/>
                <w:szCs w:val="27"/>
              </w:rPr>
              <w:t>Численность населения поселения, человек</w:t>
            </w:r>
          </w:p>
        </w:tc>
        <w:tc>
          <w:tcPr>
            <w:tcW w:w="1123" w:type="dxa"/>
            <w:tcBorders>
              <w:left w:val="single" w:sz="4" w:space="0" w:color="000000"/>
              <w:bottom w:val="single" w:sz="4" w:space="0" w:color="000000"/>
              <w:right w:val="single" w:sz="4" w:space="0" w:color="auto"/>
            </w:tcBorders>
            <w:shd w:val="clear" w:color="auto" w:fill="auto"/>
            <w:vAlign w:val="center"/>
          </w:tcPr>
          <w:p w:rsidR="004A69C5" w:rsidRPr="00E2692C" w:rsidRDefault="004A69C5" w:rsidP="00090E7A">
            <w:pPr>
              <w:jc w:val="both"/>
              <w:rPr>
                <w:sz w:val="27"/>
                <w:szCs w:val="27"/>
              </w:rPr>
            </w:pPr>
            <w:r w:rsidRPr="00E2692C">
              <w:rPr>
                <w:sz w:val="27"/>
                <w:szCs w:val="27"/>
              </w:rPr>
              <w:t>798</w:t>
            </w:r>
          </w:p>
        </w:tc>
        <w:tc>
          <w:tcPr>
            <w:tcW w:w="985" w:type="dxa"/>
            <w:tcBorders>
              <w:left w:val="single" w:sz="4" w:space="0" w:color="auto"/>
              <w:bottom w:val="single" w:sz="4" w:space="0" w:color="000000"/>
            </w:tcBorders>
            <w:shd w:val="clear" w:color="auto" w:fill="auto"/>
            <w:vAlign w:val="center"/>
          </w:tcPr>
          <w:p w:rsidR="004A69C5" w:rsidRPr="00E2692C" w:rsidRDefault="004A69C5" w:rsidP="00090E7A">
            <w:pPr>
              <w:jc w:val="both"/>
              <w:rPr>
                <w:sz w:val="27"/>
                <w:szCs w:val="27"/>
              </w:rPr>
            </w:pPr>
            <w:r w:rsidRPr="00E2692C">
              <w:rPr>
                <w:sz w:val="27"/>
                <w:szCs w:val="27"/>
              </w:rPr>
              <w:t>781</w:t>
            </w:r>
          </w:p>
        </w:tc>
        <w:tc>
          <w:tcPr>
            <w:tcW w:w="1126" w:type="dxa"/>
            <w:tcBorders>
              <w:left w:val="single" w:sz="4" w:space="0" w:color="000000"/>
              <w:bottom w:val="single" w:sz="4" w:space="0" w:color="000000"/>
            </w:tcBorders>
            <w:shd w:val="clear" w:color="auto" w:fill="auto"/>
            <w:vAlign w:val="center"/>
          </w:tcPr>
          <w:p w:rsidR="004A69C5" w:rsidRPr="00E2692C" w:rsidRDefault="004A69C5" w:rsidP="00090E7A">
            <w:pPr>
              <w:jc w:val="both"/>
              <w:rPr>
                <w:sz w:val="27"/>
                <w:szCs w:val="27"/>
              </w:rPr>
            </w:pPr>
            <w:r w:rsidRPr="00E2692C">
              <w:rPr>
                <w:sz w:val="27"/>
                <w:szCs w:val="27"/>
              </w:rPr>
              <w:t>774</w:t>
            </w:r>
          </w:p>
        </w:tc>
        <w:tc>
          <w:tcPr>
            <w:tcW w:w="1267" w:type="dxa"/>
            <w:tcBorders>
              <w:left w:val="single" w:sz="4" w:space="0" w:color="000000"/>
              <w:bottom w:val="single" w:sz="4" w:space="0" w:color="000000"/>
            </w:tcBorders>
            <w:shd w:val="clear" w:color="auto" w:fill="auto"/>
            <w:vAlign w:val="center"/>
          </w:tcPr>
          <w:p w:rsidR="004A69C5" w:rsidRPr="00E2692C" w:rsidRDefault="004A69C5" w:rsidP="00090E7A">
            <w:pPr>
              <w:jc w:val="both"/>
              <w:rPr>
                <w:sz w:val="27"/>
                <w:szCs w:val="27"/>
              </w:rPr>
            </w:pPr>
            <w:r w:rsidRPr="00E2692C">
              <w:rPr>
                <w:sz w:val="27"/>
                <w:szCs w:val="27"/>
              </w:rPr>
              <w:t>785</w:t>
            </w:r>
          </w:p>
        </w:tc>
        <w:tc>
          <w:tcPr>
            <w:tcW w:w="1668" w:type="dxa"/>
            <w:tcBorders>
              <w:left w:val="single" w:sz="4" w:space="0" w:color="000000"/>
              <w:bottom w:val="single" w:sz="4" w:space="0" w:color="000000"/>
              <w:right w:val="single" w:sz="4" w:space="0" w:color="000000"/>
            </w:tcBorders>
            <w:shd w:val="clear" w:color="auto" w:fill="auto"/>
            <w:vAlign w:val="center"/>
          </w:tcPr>
          <w:p w:rsidR="004A69C5" w:rsidRPr="00E2692C" w:rsidRDefault="004A69C5" w:rsidP="00090E7A">
            <w:pPr>
              <w:jc w:val="both"/>
              <w:rPr>
                <w:sz w:val="27"/>
                <w:szCs w:val="27"/>
              </w:rPr>
            </w:pPr>
            <w:r w:rsidRPr="00E2692C">
              <w:rPr>
                <w:sz w:val="27"/>
                <w:szCs w:val="27"/>
              </w:rPr>
              <w:t>790</w:t>
            </w:r>
          </w:p>
        </w:tc>
      </w:tr>
    </w:tbl>
    <w:p w:rsidR="004A69C5" w:rsidRPr="00E2692C" w:rsidRDefault="004A69C5" w:rsidP="004A69C5">
      <w:pPr>
        <w:jc w:val="both"/>
        <w:rPr>
          <w:sz w:val="27"/>
          <w:szCs w:val="27"/>
        </w:rPr>
      </w:pPr>
      <w:r w:rsidRPr="00E2692C">
        <w:rPr>
          <w:sz w:val="27"/>
          <w:szCs w:val="27"/>
        </w:rPr>
        <w:t xml:space="preserve">     </w:t>
      </w:r>
      <w:r w:rsidRPr="00E2692C">
        <w:rPr>
          <w:sz w:val="27"/>
          <w:szCs w:val="27"/>
        </w:rPr>
        <w:tab/>
      </w:r>
    </w:p>
    <w:p w:rsidR="004A69C5" w:rsidRPr="00E2692C" w:rsidRDefault="004A69C5" w:rsidP="004A69C5">
      <w:pPr>
        <w:keepNext/>
        <w:ind w:firstLine="709"/>
        <w:jc w:val="both"/>
        <w:rPr>
          <w:sz w:val="27"/>
          <w:szCs w:val="27"/>
        </w:rPr>
      </w:pPr>
    </w:p>
    <w:p w:rsidR="004A69C5" w:rsidRPr="00E2692C" w:rsidRDefault="004A69C5" w:rsidP="004A69C5">
      <w:pPr>
        <w:keepNext/>
        <w:ind w:firstLine="709"/>
        <w:jc w:val="both"/>
        <w:rPr>
          <w:sz w:val="27"/>
          <w:szCs w:val="27"/>
        </w:rPr>
      </w:pPr>
      <w:r w:rsidRPr="00E2692C">
        <w:rPr>
          <w:sz w:val="27"/>
          <w:szCs w:val="27"/>
        </w:rPr>
        <w:t>В 2013-2016  годах демографическая ситуация в поселении характеризовалась процессом естественной и миграционной убыли населения.</w:t>
      </w:r>
    </w:p>
    <w:p w:rsidR="004A69C5" w:rsidRPr="00E2692C" w:rsidRDefault="004A69C5" w:rsidP="004A69C5">
      <w:pPr>
        <w:keepNext/>
        <w:ind w:firstLine="709"/>
        <w:jc w:val="both"/>
        <w:rPr>
          <w:sz w:val="27"/>
          <w:szCs w:val="27"/>
        </w:rPr>
      </w:pPr>
      <w:r w:rsidRPr="00E2692C">
        <w:rPr>
          <w:sz w:val="27"/>
          <w:szCs w:val="27"/>
        </w:rPr>
        <w:t xml:space="preserve"> Отсутствие рабочих мест, более высокая оплата и условия  труда, досуга и отдыха,  а </w:t>
      </w:r>
      <w:proofErr w:type="gramStart"/>
      <w:r w:rsidRPr="00E2692C">
        <w:rPr>
          <w:sz w:val="27"/>
          <w:szCs w:val="27"/>
        </w:rPr>
        <w:t>также транспортная</w:t>
      </w:r>
      <w:proofErr w:type="gramEnd"/>
      <w:r w:rsidRPr="00E2692C">
        <w:rPr>
          <w:sz w:val="27"/>
          <w:szCs w:val="27"/>
        </w:rPr>
        <w:t xml:space="preserve"> доступность районному  центру, к республике Татарстан, Мари-Эл  дают отрицательное  сальдо  миграции населения района.</w:t>
      </w:r>
    </w:p>
    <w:p w:rsidR="004A69C5" w:rsidRPr="00E2692C" w:rsidRDefault="004A69C5" w:rsidP="004A69C5">
      <w:pPr>
        <w:ind w:firstLine="709"/>
        <w:jc w:val="both"/>
        <w:rPr>
          <w:sz w:val="27"/>
          <w:szCs w:val="27"/>
        </w:rPr>
      </w:pPr>
    </w:p>
    <w:p w:rsidR="004A69C5" w:rsidRPr="00E2692C" w:rsidRDefault="004A69C5" w:rsidP="004A69C5">
      <w:pPr>
        <w:ind w:firstLine="709"/>
        <w:jc w:val="both"/>
        <w:rPr>
          <w:color w:val="000000"/>
          <w:sz w:val="27"/>
          <w:szCs w:val="27"/>
        </w:rPr>
      </w:pPr>
      <w:r w:rsidRPr="00E2692C">
        <w:rPr>
          <w:sz w:val="27"/>
          <w:szCs w:val="27"/>
        </w:rPr>
        <w:t>Одним из важных факторов развития поселения является сокращение численности населения в трудоспособном возрасте.</w:t>
      </w:r>
    </w:p>
    <w:p w:rsidR="004A69C5" w:rsidRPr="00E2692C" w:rsidRDefault="004A69C5" w:rsidP="004A69C5">
      <w:pPr>
        <w:ind w:firstLine="709"/>
        <w:jc w:val="both"/>
        <w:rPr>
          <w:sz w:val="27"/>
          <w:szCs w:val="27"/>
        </w:rPr>
      </w:pPr>
      <w:r w:rsidRPr="00E2692C">
        <w:rPr>
          <w:color w:val="000000"/>
          <w:sz w:val="27"/>
          <w:szCs w:val="27"/>
        </w:rPr>
        <w:t xml:space="preserve"> </w:t>
      </w:r>
    </w:p>
    <w:p w:rsidR="004A69C5" w:rsidRPr="00E2692C" w:rsidRDefault="004A69C5" w:rsidP="004A69C5">
      <w:pPr>
        <w:ind w:firstLine="709"/>
        <w:jc w:val="both"/>
        <w:rPr>
          <w:sz w:val="27"/>
          <w:szCs w:val="27"/>
        </w:rPr>
      </w:pPr>
      <w:r w:rsidRPr="00E2692C">
        <w:rPr>
          <w:sz w:val="27"/>
          <w:szCs w:val="27"/>
        </w:rPr>
        <w:t xml:space="preserve">                                                                                                       Таблица 2 </w:t>
      </w: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r w:rsidRPr="00E2692C">
        <w:rPr>
          <w:sz w:val="27"/>
          <w:szCs w:val="27"/>
        </w:rPr>
        <w:t>Структура населения   по основным возрастным группам</w:t>
      </w:r>
      <w:r w:rsidRPr="00E2692C">
        <w:rPr>
          <w:rFonts w:eastAsia="A"/>
          <w:sz w:val="27"/>
          <w:szCs w:val="27"/>
        </w:rPr>
        <w:t xml:space="preserve"> на 01.01.2017 год</w:t>
      </w:r>
      <w:r w:rsidRPr="00E2692C">
        <w:rPr>
          <w:sz w:val="27"/>
          <w:szCs w:val="27"/>
        </w:rPr>
        <w:t xml:space="preserve">  </w:t>
      </w:r>
    </w:p>
    <w:p w:rsidR="004A69C5" w:rsidRPr="00E2692C" w:rsidRDefault="004A69C5" w:rsidP="004A69C5">
      <w:pPr>
        <w:ind w:firstLine="709"/>
        <w:jc w:val="both"/>
        <w:rPr>
          <w:sz w:val="27"/>
          <w:szCs w:val="27"/>
        </w:rPr>
      </w:pPr>
    </w:p>
    <w:tbl>
      <w:tblPr>
        <w:tblW w:w="0" w:type="auto"/>
        <w:tblInd w:w="94" w:type="dxa"/>
        <w:tblLayout w:type="fixed"/>
        <w:tblLook w:val="0000"/>
      </w:tblPr>
      <w:tblGrid>
        <w:gridCol w:w="4680"/>
        <w:gridCol w:w="2400"/>
        <w:gridCol w:w="2370"/>
      </w:tblGrid>
      <w:tr w:rsidR="004A69C5" w:rsidRPr="00E2692C" w:rsidTr="00090E7A">
        <w:trPr>
          <w:trHeight w:val="287"/>
        </w:trPr>
        <w:tc>
          <w:tcPr>
            <w:tcW w:w="468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ind w:firstLine="709"/>
              <w:jc w:val="both"/>
              <w:rPr>
                <w:rFonts w:eastAsia="A"/>
                <w:b/>
                <w:sz w:val="27"/>
                <w:szCs w:val="27"/>
              </w:rPr>
            </w:pPr>
            <w:r w:rsidRPr="00E2692C">
              <w:rPr>
                <w:sz w:val="27"/>
                <w:szCs w:val="27"/>
              </w:rPr>
              <w:t>Возрастная группа</w:t>
            </w:r>
          </w:p>
        </w:tc>
        <w:tc>
          <w:tcPr>
            <w:tcW w:w="240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5100"/>
              </w:tabs>
              <w:ind w:left="210" w:right="210" w:hanging="45"/>
              <w:jc w:val="both"/>
              <w:rPr>
                <w:b/>
                <w:sz w:val="27"/>
                <w:szCs w:val="27"/>
              </w:rPr>
            </w:pPr>
            <w:r w:rsidRPr="00E2692C">
              <w:rPr>
                <w:rFonts w:eastAsia="A"/>
                <w:b/>
                <w:sz w:val="27"/>
                <w:szCs w:val="27"/>
              </w:rPr>
              <w:t>Количество, человек</w:t>
            </w:r>
          </w:p>
        </w:tc>
        <w:tc>
          <w:tcPr>
            <w:tcW w:w="2370"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sz w:val="27"/>
                <w:szCs w:val="27"/>
              </w:rPr>
            </w:pPr>
            <w:r w:rsidRPr="00E2692C">
              <w:rPr>
                <w:b/>
                <w:sz w:val="27"/>
                <w:szCs w:val="27"/>
              </w:rPr>
              <w:t>в процентах от общей численности населения</w:t>
            </w:r>
          </w:p>
        </w:tc>
      </w:tr>
      <w:tr w:rsidR="004A69C5" w:rsidRPr="00E2692C" w:rsidTr="00090E7A">
        <w:trPr>
          <w:trHeight w:val="287"/>
        </w:trPr>
        <w:tc>
          <w:tcPr>
            <w:tcW w:w="468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ind w:left="105" w:right="120" w:hanging="15"/>
              <w:jc w:val="both"/>
              <w:rPr>
                <w:rFonts w:eastAsia="A"/>
                <w:b/>
                <w:bCs/>
                <w:sz w:val="27"/>
                <w:szCs w:val="27"/>
              </w:rPr>
            </w:pPr>
            <w:r w:rsidRPr="00E2692C">
              <w:rPr>
                <w:rFonts w:eastAsia="A"/>
                <w:b/>
                <w:bCs/>
                <w:sz w:val="27"/>
                <w:szCs w:val="27"/>
              </w:rPr>
              <w:t>Население всего</w:t>
            </w:r>
          </w:p>
        </w:tc>
        <w:tc>
          <w:tcPr>
            <w:tcW w:w="240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ind w:left="105" w:right="105" w:firstLine="45"/>
              <w:jc w:val="both"/>
              <w:rPr>
                <w:rFonts w:eastAsia="A"/>
                <w:b/>
                <w:bCs/>
                <w:sz w:val="27"/>
                <w:szCs w:val="27"/>
              </w:rPr>
            </w:pPr>
            <w:r w:rsidRPr="00E2692C">
              <w:rPr>
                <w:rFonts w:eastAsia="A"/>
                <w:b/>
                <w:bCs/>
                <w:sz w:val="27"/>
                <w:szCs w:val="27"/>
              </w:rPr>
              <w:t>785</w:t>
            </w:r>
          </w:p>
        </w:tc>
        <w:tc>
          <w:tcPr>
            <w:tcW w:w="2370"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sz w:val="27"/>
                <w:szCs w:val="27"/>
              </w:rPr>
            </w:pPr>
            <w:r w:rsidRPr="00E2692C">
              <w:rPr>
                <w:rFonts w:eastAsia="A"/>
                <w:b/>
                <w:bCs/>
                <w:sz w:val="27"/>
                <w:szCs w:val="27"/>
              </w:rPr>
              <w:t>100</w:t>
            </w:r>
          </w:p>
        </w:tc>
      </w:tr>
      <w:tr w:rsidR="004A69C5" w:rsidRPr="00E2692C" w:rsidTr="00090E7A">
        <w:trPr>
          <w:trHeight w:val="709"/>
        </w:trPr>
        <w:tc>
          <w:tcPr>
            <w:tcW w:w="4680" w:type="dxa"/>
            <w:tcBorders>
              <w:top w:val="single" w:sz="4" w:space="0" w:color="000000"/>
              <w:left w:val="single" w:sz="4" w:space="0" w:color="000000"/>
              <w:bottom w:val="nil"/>
            </w:tcBorders>
            <w:shd w:val="clear" w:color="auto" w:fill="auto"/>
          </w:tcPr>
          <w:p w:rsidR="004A69C5" w:rsidRPr="00E2692C" w:rsidRDefault="004A69C5" w:rsidP="00090E7A">
            <w:pPr>
              <w:ind w:left="120" w:right="315" w:hanging="60"/>
              <w:jc w:val="both"/>
              <w:rPr>
                <w:rFonts w:eastAsia="A"/>
                <w:b/>
                <w:bCs/>
                <w:sz w:val="27"/>
                <w:szCs w:val="27"/>
              </w:rPr>
            </w:pPr>
            <w:r w:rsidRPr="00E2692C">
              <w:rPr>
                <w:b/>
                <w:bCs/>
                <w:sz w:val="27"/>
                <w:szCs w:val="27"/>
              </w:rPr>
              <w:lastRenderedPageBreak/>
              <w:t>В трудоспособном возрасте,</w:t>
            </w:r>
            <w:r w:rsidRPr="00E2692C">
              <w:rPr>
                <w:rFonts w:eastAsia="A"/>
                <w:b/>
                <w:bCs/>
                <w:sz w:val="27"/>
                <w:szCs w:val="27"/>
              </w:rPr>
              <w:t xml:space="preserve"> всего</w:t>
            </w:r>
          </w:p>
        </w:tc>
        <w:tc>
          <w:tcPr>
            <w:tcW w:w="2400" w:type="dxa"/>
            <w:tcBorders>
              <w:top w:val="single" w:sz="4" w:space="0" w:color="000000"/>
              <w:left w:val="single" w:sz="4" w:space="0" w:color="000000"/>
              <w:bottom w:val="nil"/>
            </w:tcBorders>
            <w:shd w:val="clear" w:color="auto" w:fill="auto"/>
          </w:tcPr>
          <w:p w:rsidR="004A69C5" w:rsidRPr="00E2692C" w:rsidRDefault="004A69C5" w:rsidP="00090E7A">
            <w:pPr>
              <w:jc w:val="both"/>
              <w:rPr>
                <w:rFonts w:eastAsia="A"/>
                <w:b/>
                <w:bCs/>
                <w:sz w:val="27"/>
                <w:szCs w:val="27"/>
              </w:rPr>
            </w:pPr>
            <w:r w:rsidRPr="00E2692C">
              <w:rPr>
                <w:rFonts w:eastAsia="A"/>
                <w:b/>
                <w:bCs/>
                <w:sz w:val="27"/>
                <w:szCs w:val="27"/>
              </w:rPr>
              <w:t>426</w:t>
            </w:r>
          </w:p>
        </w:tc>
        <w:tc>
          <w:tcPr>
            <w:tcW w:w="2370" w:type="dxa"/>
            <w:tcBorders>
              <w:top w:val="single" w:sz="4" w:space="0" w:color="000000"/>
              <w:left w:val="single" w:sz="4" w:space="0" w:color="000000"/>
              <w:bottom w:val="nil"/>
              <w:right w:val="single" w:sz="4" w:space="0" w:color="000000"/>
            </w:tcBorders>
            <w:shd w:val="clear" w:color="auto" w:fill="auto"/>
          </w:tcPr>
          <w:p w:rsidR="004A69C5" w:rsidRPr="00E2692C" w:rsidRDefault="004A69C5" w:rsidP="00090E7A">
            <w:pPr>
              <w:jc w:val="both"/>
              <w:rPr>
                <w:sz w:val="27"/>
                <w:szCs w:val="27"/>
              </w:rPr>
            </w:pPr>
            <w:r w:rsidRPr="00E2692C">
              <w:rPr>
                <w:b/>
                <w:bCs/>
                <w:sz w:val="27"/>
                <w:szCs w:val="27"/>
              </w:rPr>
              <w:t>54,2</w:t>
            </w:r>
          </w:p>
        </w:tc>
      </w:tr>
      <w:tr w:rsidR="004A69C5" w:rsidRPr="00E2692C" w:rsidTr="00090E7A">
        <w:trPr>
          <w:trHeight w:val="73"/>
        </w:trPr>
        <w:tc>
          <w:tcPr>
            <w:tcW w:w="468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ind w:left="105" w:right="105" w:firstLine="45"/>
              <w:jc w:val="both"/>
              <w:rPr>
                <w:rFonts w:eastAsia="A"/>
                <w:sz w:val="27"/>
                <w:szCs w:val="27"/>
              </w:rPr>
            </w:pPr>
            <w:r w:rsidRPr="00E2692C">
              <w:rPr>
                <w:rFonts w:eastAsia="A"/>
                <w:sz w:val="27"/>
                <w:szCs w:val="27"/>
              </w:rPr>
              <w:t>из них мужчины</w:t>
            </w:r>
          </w:p>
        </w:tc>
        <w:tc>
          <w:tcPr>
            <w:tcW w:w="240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sz w:val="27"/>
                <w:szCs w:val="27"/>
              </w:rPr>
            </w:pPr>
            <w:r w:rsidRPr="00E2692C">
              <w:rPr>
                <w:sz w:val="27"/>
                <w:szCs w:val="27"/>
              </w:rPr>
              <w:t>245</w:t>
            </w:r>
          </w:p>
        </w:tc>
        <w:tc>
          <w:tcPr>
            <w:tcW w:w="2370"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sz w:val="27"/>
                <w:szCs w:val="27"/>
              </w:rPr>
            </w:pPr>
            <w:r w:rsidRPr="00E2692C">
              <w:rPr>
                <w:sz w:val="27"/>
                <w:szCs w:val="27"/>
              </w:rPr>
              <w:t>31,2</w:t>
            </w:r>
          </w:p>
        </w:tc>
      </w:tr>
      <w:tr w:rsidR="004A69C5" w:rsidRPr="00E2692C" w:rsidTr="00090E7A">
        <w:trPr>
          <w:trHeight w:val="73"/>
        </w:trPr>
        <w:tc>
          <w:tcPr>
            <w:tcW w:w="468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ind w:left="105" w:right="105" w:firstLine="45"/>
              <w:jc w:val="both"/>
              <w:rPr>
                <w:rFonts w:eastAsia="A"/>
                <w:sz w:val="27"/>
                <w:szCs w:val="27"/>
              </w:rPr>
            </w:pPr>
            <w:r w:rsidRPr="00E2692C">
              <w:rPr>
                <w:rFonts w:eastAsia="A"/>
                <w:sz w:val="27"/>
                <w:szCs w:val="27"/>
              </w:rPr>
              <w:t>женщины</w:t>
            </w:r>
          </w:p>
        </w:tc>
        <w:tc>
          <w:tcPr>
            <w:tcW w:w="240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sz w:val="27"/>
                <w:szCs w:val="27"/>
                <w:lang w:val="en-US"/>
              </w:rPr>
            </w:pPr>
            <w:r w:rsidRPr="00E2692C">
              <w:rPr>
                <w:rFonts w:eastAsia="A"/>
                <w:sz w:val="27"/>
                <w:szCs w:val="27"/>
              </w:rPr>
              <w:t>181</w:t>
            </w:r>
          </w:p>
        </w:tc>
        <w:tc>
          <w:tcPr>
            <w:tcW w:w="2370"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sz w:val="27"/>
                <w:szCs w:val="27"/>
              </w:rPr>
            </w:pPr>
            <w:r w:rsidRPr="00E2692C">
              <w:rPr>
                <w:sz w:val="27"/>
                <w:szCs w:val="27"/>
              </w:rPr>
              <w:t>23,1</w:t>
            </w:r>
          </w:p>
        </w:tc>
      </w:tr>
      <w:tr w:rsidR="004A69C5" w:rsidRPr="00E2692C" w:rsidTr="00090E7A">
        <w:trPr>
          <w:trHeight w:val="661"/>
        </w:trPr>
        <w:tc>
          <w:tcPr>
            <w:tcW w:w="4680" w:type="dxa"/>
            <w:tcBorders>
              <w:top w:val="single" w:sz="4" w:space="0" w:color="000000"/>
              <w:left w:val="single" w:sz="4" w:space="0" w:color="000000"/>
            </w:tcBorders>
            <w:shd w:val="clear" w:color="auto" w:fill="auto"/>
          </w:tcPr>
          <w:p w:rsidR="004A69C5" w:rsidRPr="00E2692C" w:rsidRDefault="004A69C5" w:rsidP="00090E7A">
            <w:pPr>
              <w:ind w:left="105" w:right="105" w:firstLine="45"/>
              <w:jc w:val="both"/>
              <w:rPr>
                <w:rFonts w:eastAsia="A"/>
                <w:b/>
                <w:bCs/>
                <w:sz w:val="27"/>
                <w:szCs w:val="27"/>
              </w:rPr>
            </w:pPr>
            <w:r w:rsidRPr="00E2692C">
              <w:rPr>
                <w:b/>
                <w:bCs/>
                <w:sz w:val="27"/>
                <w:szCs w:val="27"/>
              </w:rPr>
              <w:t>Старше трудоспособного возраста</w:t>
            </w:r>
            <w:r w:rsidRPr="00E2692C">
              <w:rPr>
                <w:rFonts w:eastAsia="A"/>
                <w:b/>
                <w:bCs/>
                <w:sz w:val="27"/>
                <w:szCs w:val="27"/>
              </w:rPr>
              <w:t>, всего</w:t>
            </w:r>
          </w:p>
        </w:tc>
        <w:tc>
          <w:tcPr>
            <w:tcW w:w="2400" w:type="dxa"/>
            <w:tcBorders>
              <w:top w:val="single" w:sz="4" w:space="0" w:color="000000"/>
              <w:left w:val="single" w:sz="4" w:space="0" w:color="000000"/>
            </w:tcBorders>
            <w:shd w:val="clear" w:color="auto" w:fill="auto"/>
          </w:tcPr>
          <w:p w:rsidR="004A69C5" w:rsidRPr="00E2692C" w:rsidRDefault="004A69C5" w:rsidP="00090E7A">
            <w:pPr>
              <w:jc w:val="both"/>
              <w:rPr>
                <w:b/>
                <w:bCs/>
                <w:color w:val="000000"/>
                <w:sz w:val="27"/>
                <w:szCs w:val="27"/>
                <w:lang w:val="en-US"/>
              </w:rPr>
            </w:pPr>
            <w:r w:rsidRPr="00E2692C">
              <w:rPr>
                <w:rFonts w:eastAsia="A"/>
                <w:b/>
                <w:bCs/>
                <w:sz w:val="27"/>
                <w:szCs w:val="27"/>
              </w:rPr>
              <w:t>211</w:t>
            </w:r>
          </w:p>
        </w:tc>
        <w:tc>
          <w:tcPr>
            <w:tcW w:w="2370" w:type="dxa"/>
            <w:tcBorders>
              <w:top w:val="single" w:sz="4" w:space="0" w:color="000000"/>
              <w:left w:val="single" w:sz="4" w:space="0" w:color="000000"/>
              <w:right w:val="single" w:sz="4" w:space="0" w:color="000000"/>
            </w:tcBorders>
            <w:shd w:val="clear" w:color="auto" w:fill="auto"/>
          </w:tcPr>
          <w:p w:rsidR="004A69C5" w:rsidRPr="00E2692C" w:rsidRDefault="004A69C5" w:rsidP="00090E7A">
            <w:pPr>
              <w:jc w:val="both"/>
              <w:rPr>
                <w:sz w:val="27"/>
                <w:szCs w:val="27"/>
              </w:rPr>
            </w:pPr>
            <w:r w:rsidRPr="00E2692C">
              <w:rPr>
                <w:b/>
                <w:bCs/>
                <w:sz w:val="27"/>
                <w:szCs w:val="27"/>
              </w:rPr>
              <w:t>26,8</w:t>
            </w:r>
          </w:p>
        </w:tc>
      </w:tr>
      <w:tr w:rsidR="004A69C5" w:rsidRPr="00E2692C" w:rsidTr="00090E7A">
        <w:trPr>
          <w:trHeight w:val="315"/>
        </w:trPr>
        <w:tc>
          <w:tcPr>
            <w:tcW w:w="4680" w:type="dxa"/>
            <w:tcBorders>
              <w:top w:val="single" w:sz="4" w:space="0" w:color="auto"/>
              <w:left w:val="single" w:sz="4" w:space="0" w:color="000000"/>
              <w:bottom w:val="single" w:sz="4" w:space="0" w:color="000000"/>
            </w:tcBorders>
            <w:shd w:val="clear" w:color="auto" w:fill="auto"/>
          </w:tcPr>
          <w:p w:rsidR="004A69C5" w:rsidRPr="00E2692C" w:rsidRDefault="004A69C5" w:rsidP="00090E7A">
            <w:pPr>
              <w:ind w:left="105" w:right="105" w:firstLine="45"/>
              <w:jc w:val="both"/>
              <w:rPr>
                <w:rFonts w:eastAsia="A"/>
                <w:sz w:val="27"/>
                <w:szCs w:val="27"/>
              </w:rPr>
            </w:pPr>
            <w:r w:rsidRPr="00E2692C">
              <w:rPr>
                <w:rFonts w:eastAsia="A"/>
                <w:sz w:val="27"/>
                <w:szCs w:val="27"/>
              </w:rPr>
              <w:t>из них мужчины</w:t>
            </w:r>
          </w:p>
        </w:tc>
        <w:tc>
          <w:tcPr>
            <w:tcW w:w="2400" w:type="dxa"/>
            <w:tcBorders>
              <w:top w:val="single" w:sz="4" w:space="0" w:color="auto"/>
              <w:left w:val="single" w:sz="4" w:space="0" w:color="000000"/>
              <w:bottom w:val="single" w:sz="4" w:space="0" w:color="000000"/>
            </w:tcBorders>
            <w:shd w:val="clear" w:color="auto" w:fill="auto"/>
          </w:tcPr>
          <w:p w:rsidR="004A69C5" w:rsidRPr="00E2692C" w:rsidRDefault="004A69C5" w:rsidP="00090E7A">
            <w:pPr>
              <w:jc w:val="both"/>
              <w:rPr>
                <w:sz w:val="27"/>
                <w:szCs w:val="27"/>
              </w:rPr>
            </w:pPr>
            <w:r w:rsidRPr="00E2692C">
              <w:rPr>
                <w:sz w:val="27"/>
                <w:szCs w:val="27"/>
              </w:rPr>
              <w:t>69</w:t>
            </w:r>
          </w:p>
        </w:tc>
        <w:tc>
          <w:tcPr>
            <w:tcW w:w="2370" w:type="dxa"/>
            <w:tcBorders>
              <w:top w:val="single" w:sz="4" w:space="0" w:color="auto"/>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sz w:val="27"/>
                <w:szCs w:val="27"/>
              </w:rPr>
            </w:pPr>
            <w:r w:rsidRPr="00E2692C">
              <w:rPr>
                <w:sz w:val="27"/>
                <w:szCs w:val="27"/>
              </w:rPr>
              <w:t>8,8</w:t>
            </w:r>
          </w:p>
        </w:tc>
      </w:tr>
      <w:tr w:rsidR="004A69C5" w:rsidRPr="00E2692C" w:rsidTr="00090E7A">
        <w:trPr>
          <w:trHeight w:val="330"/>
        </w:trPr>
        <w:tc>
          <w:tcPr>
            <w:tcW w:w="4680" w:type="dxa"/>
            <w:tcBorders>
              <w:top w:val="single" w:sz="4" w:space="0" w:color="000000"/>
              <w:left w:val="single" w:sz="4" w:space="0" w:color="000000"/>
              <w:bottom w:val="single" w:sz="4" w:space="0" w:color="auto"/>
            </w:tcBorders>
            <w:shd w:val="clear" w:color="auto" w:fill="auto"/>
          </w:tcPr>
          <w:p w:rsidR="004A69C5" w:rsidRPr="00E2692C" w:rsidRDefault="004A69C5" w:rsidP="00090E7A">
            <w:pPr>
              <w:ind w:left="105" w:right="105" w:firstLine="45"/>
              <w:jc w:val="both"/>
              <w:rPr>
                <w:rFonts w:eastAsia="A"/>
                <w:sz w:val="27"/>
                <w:szCs w:val="27"/>
              </w:rPr>
            </w:pPr>
            <w:r w:rsidRPr="00E2692C">
              <w:rPr>
                <w:rFonts w:eastAsia="A"/>
                <w:sz w:val="27"/>
                <w:szCs w:val="27"/>
              </w:rPr>
              <w:t>женщины</w:t>
            </w:r>
          </w:p>
        </w:tc>
        <w:tc>
          <w:tcPr>
            <w:tcW w:w="2400" w:type="dxa"/>
            <w:tcBorders>
              <w:top w:val="single" w:sz="4" w:space="0" w:color="000000"/>
              <w:left w:val="single" w:sz="4" w:space="0" w:color="000000"/>
              <w:bottom w:val="single" w:sz="4" w:space="0" w:color="auto"/>
            </w:tcBorders>
            <w:shd w:val="clear" w:color="auto" w:fill="auto"/>
          </w:tcPr>
          <w:p w:rsidR="004A69C5" w:rsidRPr="00E2692C" w:rsidRDefault="004A69C5" w:rsidP="00090E7A">
            <w:pPr>
              <w:jc w:val="both"/>
              <w:rPr>
                <w:sz w:val="27"/>
                <w:szCs w:val="27"/>
                <w:lang w:val="en-US"/>
              </w:rPr>
            </w:pPr>
            <w:r w:rsidRPr="00E2692C">
              <w:rPr>
                <w:rFonts w:eastAsia="A"/>
                <w:sz w:val="27"/>
                <w:szCs w:val="27"/>
              </w:rPr>
              <w:t>142</w:t>
            </w:r>
          </w:p>
        </w:tc>
        <w:tc>
          <w:tcPr>
            <w:tcW w:w="2370" w:type="dxa"/>
            <w:tcBorders>
              <w:top w:val="single" w:sz="4" w:space="0" w:color="000000"/>
              <w:left w:val="single" w:sz="4" w:space="0" w:color="000000"/>
              <w:bottom w:val="single" w:sz="4" w:space="0" w:color="auto"/>
              <w:right w:val="single" w:sz="4" w:space="0" w:color="000000"/>
            </w:tcBorders>
            <w:shd w:val="clear" w:color="auto" w:fill="auto"/>
          </w:tcPr>
          <w:p w:rsidR="004A69C5" w:rsidRPr="00E2692C" w:rsidRDefault="004A69C5" w:rsidP="00090E7A">
            <w:pPr>
              <w:jc w:val="both"/>
              <w:rPr>
                <w:sz w:val="27"/>
                <w:szCs w:val="27"/>
              </w:rPr>
            </w:pPr>
            <w:r w:rsidRPr="00E2692C">
              <w:rPr>
                <w:sz w:val="27"/>
                <w:szCs w:val="27"/>
              </w:rPr>
              <w:t>18,1</w:t>
            </w:r>
          </w:p>
        </w:tc>
      </w:tr>
      <w:tr w:rsidR="004A69C5" w:rsidRPr="00E2692C" w:rsidTr="00090E7A">
        <w:trPr>
          <w:trHeight w:val="155"/>
        </w:trPr>
        <w:tc>
          <w:tcPr>
            <w:tcW w:w="4680" w:type="dxa"/>
            <w:tcBorders>
              <w:top w:val="single" w:sz="4" w:space="0" w:color="auto"/>
              <w:left w:val="single" w:sz="4" w:space="0" w:color="000000"/>
              <w:bottom w:val="single" w:sz="4" w:space="0" w:color="000000"/>
            </w:tcBorders>
            <w:shd w:val="clear" w:color="auto" w:fill="auto"/>
          </w:tcPr>
          <w:p w:rsidR="004A69C5" w:rsidRPr="00E2692C" w:rsidRDefault="004A69C5" w:rsidP="00090E7A">
            <w:pPr>
              <w:ind w:left="105" w:right="120"/>
              <w:jc w:val="both"/>
              <w:rPr>
                <w:rFonts w:eastAsia="A"/>
                <w:b/>
                <w:bCs/>
                <w:sz w:val="27"/>
                <w:szCs w:val="27"/>
              </w:rPr>
            </w:pPr>
            <w:r w:rsidRPr="00E2692C">
              <w:rPr>
                <w:b/>
                <w:bCs/>
                <w:sz w:val="27"/>
                <w:szCs w:val="27"/>
              </w:rPr>
              <w:t>Моложе трудоспособного возраста</w:t>
            </w:r>
            <w:r w:rsidRPr="00E2692C">
              <w:rPr>
                <w:rFonts w:eastAsia="A"/>
                <w:b/>
                <w:bCs/>
                <w:sz w:val="27"/>
                <w:szCs w:val="27"/>
              </w:rPr>
              <w:t xml:space="preserve"> всего (человек)</w:t>
            </w:r>
          </w:p>
        </w:tc>
        <w:tc>
          <w:tcPr>
            <w:tcW w:w="2400" w:type="dxa"/>
            <w:tcBorders>
              <w:top w:val="single" w:sz="4" w:space="0" w:color="auto"/>
              <w:left w:val="single" w:sz="4" w:space="0" w:color="000000"/>
              <w:bottom w:val="single" w:sz="4" w:space="0" w:color="000000"/>
            </w:tcBorders>
            <w:shd w:val="clear" w:color="auto" w:fill="auto"/>
          </w:tcPr>
          <w:p w:rsidR="004A69C5" w:rsidRPr="00E2692C" w:rsidRDefault="004A69C5" w:rsidP="00090E7A">
            <w:pPr>
              <w:jc w:val="both"/>
              <w:rPr>
                <w:rFonts w:eastAsia="A"/>
                <w:b/>
                <w:bCs/>
                <w:sz w:val="27"/>
                <w:szCs w:val="27"/>
              </w:rPr>
            </w:pPr>
            <w:r w:rsidRPr="00E2692C">
              <w:rPr>
                <w:rFonts w:eastAsia="A"/>
                <w:b/>
                <w:bCs/>
                <w:sz w:val="27"/>
                <w:szCs w:val="27"/>
              </w:rPr>
              <w:t>148</w:t>
            </w:r>
          </w:p>
        </w:tc>
        <w:tc>
          <w:tcPr>
            <w:tcW w:w="2370" w:type="dxa"/>
            <w:tcBorders>
              <w:top w:val="single" w:sz="4" w:space="0" w:color="auto"/>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sz w:val="27"/>
                <w:szCs w:val="27"/>
              </w:rPr>
            </w:pPr>
            <w:r w:rsidRPr="00E2692C">
              <w:rPr>
                <w:rFonts w:eastAsia="A"/>
                <w:b/>
                <w:bCs/>
                <w:sz w:val="27"/>
                <w:szCs w:val="27"/>
              </w:rPr>
              <w:t>18,6</w:t>
            </w:r>
          </w:p>
        </w:tc>
      </w:tr>
    </w:tbl>
    <w:p w:rsidR="004A69C5" w:rsidRPr="00E2692C" w:rsidRDefault="004A69C5" w:rsidP="004A69C5">
      <w:pPr>
        <w:spacing w:line="200" w:lineRule="atLeast"/>
        <w:ind w:firstLine="709"/>
        <w:jc w:val="both"/>
        <w:rPr>
          <w:rFonts w:eastAsia="A"/>
          <w:sz w:val="27"/>
          <w:szCs w:val="27"/>
        </w:rPr>
      </w:pPr>
    </w:p>
    <w:p w:rsidR="004A69C5" w:rsidRPr="00E2692C" w:rsidRDefault="004A69C5" w:rsidP="004A69C5">
      <w:pPr>
        <w:spacing w:line="200" w:lineRule="atLeast"/>
        <w:ind w:firstLine="709"/>
        <w:jc w:val="both"/>
        <w:rPr>
          <w:rFonts w:eastAsia="A"/>
          <w:sz w:val="27"/>
          <w:szCs w:val="27"/>
        </w:rPr>
      </w:pPr>
    </w:p>
    <w:p w:rsidR="004A69C5" w:rsidRPr="00E2692C" w:rsidRDefault="004A69C5" w:rsidP="004A69C5">
      <w:pPr>
        <w:ind w:firstLine="709"/>
        <w:jc w:val="both"/>
        <w:rPr>
          <w:sz w:val="27"/>
          <w:szCs w:val="27"/>
        </w:rPr>
      </w:pPr>
      <w:r w:rsidRPr="00E2692C">
        <w:rPr>
          <w:sz w:val="27"/>
          <w:szCs w:val="27"/>
        </w:rPr>
        <w:t>В поселении проживает население 5 национальностей. Наибольший процент  от общей численности составляют   татары.</w:t>
      </w:r>
    </w:p>
    <w:p w:rsidR="004A69C5" w:rsidRPr="00E2692C" w:rsidRDefault="004A69C5" w:rsidP="004A69C5">
      <w:pPr>
        <w:tabs>
          <w:tab w:val="left" w:pos="360"/>
        </w:tabs>
        <w:jc w:val="both"/>
        <w:rPr>
          <w:rFonts w:eastAsia="A"/>
          <w:sz w:val="27"/>
          <w:szCs w:val="27"/>
        </w:rPr>
      </w:pPr>
    </w:p>
    <w:p w:rsidR="004A69C5" w:rsidRPr="00E2692C" w:rsidRDefault="004A69C5" w:rsidP="004A69C5">
      <w:pPr>
        <w:tabs>
          <w:tab w:val="left" w:pos="360"/>
        </w:tabs>
        <w:ind w:firstLine="709"/>
        <w:jc w:val="both"/>
        <w:rPr>
          <w:sz w:val="27"/>
          <w:szCs w:val="27"/>
        </w:rPr>
      </w:pPr>
      <w:r w:rsidRPr="00E2692C">
        <w:rPr>
          <w:sz w:val="27"/>
          <w:szCs w:val="27"/>
        </w:rPr>
        <w:t xml:space="preserve"> </w:t>
      </w:r>
      <w:r w:rsidRPr="00E2692C">
        <w:rPr>
          <w:rFonts w:eastAsia="A"/>
          <w:sz w:val="27"/>
          <w:szCs w:val="27"/>
        </w:rPr>
        <w:t xml:space="preserve">                                                                                                   Таблица 3</w:t>
      </w:r>
    </w:p>
    <w:p w:rsidR="004A69C5" w:rsidRPr="00E2692C" w:rsidRDefault="004A69C5" w:rsidP="004A69C5">
      <w:pPr>
        <w:tabs>
          <w:tab w:val="left" w:pos="360"/>
        </w:tabs>
        <w:ind w:firstLine="709"/>
        <w:jc w:val="both"/>
        <w:rPr>
          <w:sz w:val="27"/>
          <w:szCs w:val="27"/>
        </w:rPr>
      </w:pPr>
    </w:p>
    <w:p w:rsidR="004A69C5" w:rsidRPr="00E2692C" w:rsidRDefault="004A69C5" w:rsidP="004A69C5">
      <w:pPr>
        <w:tabs>
          <w:tab w:val="left" w:pos="360"/>
        </w:tabs>
        <w:ind w:firstLine="709"/>
        <w:jc w:val="both"/>
        <w:rPr>
          <w:sz w:val="27"/>
          <w:szCs w:val="27"/>
        </w:rPr>
      </w:pPr>
      <w:r w:rsidRPr="00E2692C">
        <w:rPr>
          <w:sz w:val="27"/>
          <w:szCs w:val="27"/>
        </w:rPr>
        <w:t>Национальный состав населения</w:t>
      </w:r>
      <w:r w:rsidRPr="00E2692C">
        <w:rPr>
          <w:rFonts w:eastAsia="A"/>
          <w:sz w:val="27"/>
          <w:szCs w:val="27"/>
        </w:rPr>
        <w:t xml:space="preserve">  </w:t>
      </w:r>
      <w:proofErr w:type="spellStart"/>
      <w:r w:rsidRPr="00E2692C">
        <w:rPr>
          <w:rFonts w:eastAsia="A"/>
          <w:sz w:val="27"/>
          <w:szCs w:val="27"/>
        </w:rPr>
        <w:t>Малмыжского</w:t>
      </w:r>
      <w:proofErr w:type="spellEnd"/>
      <w:r w:rsidRPr="00E2692C">
        <w:rPr>
          <w:rFonts w:eastAsia="A"/>
          <w:sz w:val="27"/>
          <w:szCs w:val="27"/>
        </w:rPr>
        <w:t xml:space="preserve"> района </w:t>
      </w:r>
    </w:p>
    <w:p w:rsidR="004A69C5" w:rsidRPr="00E2692C" w:rsidRDefault="004A69C5" w:rsidP="004A69C5">
      <w:pPr>
        <w:tabs>
          <w:tab w:val="left" w:pos="360"/>
        </w:tabs>
        <w:ind w:firstLine="709"/>
        <w:jc w:val="both"/>
        <w:rPr>
          <w:sz w:val="27"/>
          <w:szCs w:val="27"/>
        </w:rPr>
      </w:pPr>
    </w:p>
    <w:tbl>
      <w:tblPr>
        <w:tblW w:w="0" w:type="auto"/>
        <w:tblInd w:w="304" w:type="dxa"/>
        <w:tblLayout w:type="fixed"/>
        <w:tblLook w:val="0000"/>
      </w:tblPr>
      <w:tblGrid>
        <w:gridCol w:w="3210"/>
        <w:gridCol w:w="6030"/>
      </w:tblGrid>
      <w:tr w:rsidR="004A69C5" w:rsidRPr="00E2692C" w:rsidTr="00090E7A">
        <w:trPr>
          <w:trHeight w:val="287"/>
        </w:trPr>
        <w:tc>
          <w:tcPr>
            <w:tcW w:w="321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ind w:firstLine="709"/>
              <w:jc w:val="both"/>
              <w:rPr>
                <w:sz w:val="27"/>
                <w:szCs w:val="27"/>
              </w:rPr>
            </w:pPr>
            <w:r w:rsidRPr="00E2692C">
              <w:rPr>
                <w:sz w:val="27"/>
                <w:szCs w:val="27"/>
              </w:rPr>
              <w:t>Национальность</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sz w:val="27"/>
                <w:szCs w:val="27"/>
              </w:rPr>
            </w:pPr>
            <w:proofErr w:type="gramStart"/>
            <w:r w:rsidRPr="00E2692C">
              <w:rPr>
                <w:sz w:val="27"/>
                <w:szCs w:val="27"/>
              </w:rPr>
              <w:t>в</w:t>
            </w:r>
            <w:proofErr w:type="gramEnd"/>
            <w:r w:rsidRPr="00E2692C">
              <w:rPr>
                <w:sz w:val="27"/>
                <w:szCs w:val="27"/>
              </w:rPr>
              <w:t xml:space="preserve"> % </w:t>
            </w:r>
            <w:proofErr w:type="gramStart"/>
            <w:r w:rsidRPr="00E2692C">
              <w:rPr>
                <w:sz w:val="27"/>
                <w:szCs w:val="27"/>
              </w:rPr>
              <w:t>от</w:t>
            </w:r>
            <w:proofErr w:type="gramEnd"/>
            <w:r w:rsidRPr="00E2692C">
              <w:rPr>
                <w:sz w:val="27"/>
                <w:szCs w:val="27"/>
              </w:rPr>
              <w:t xml:space="preserve"> общей численности населения</w:t>
            </w:r>
          </w:p>
        </w:tc>
      </w:tr>
      <w:tr w:rsidR="004A69C5" w:rsidRPr="00E2692C" w:rsidTr="00090E7A">
        <w:trPr>
          <w:trHeight w:val="73"/>
        </w:trPr>
        <w:tc>
          <w:tcPr>
            <w:tcW w:w="321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ind w:left="105" w:right="105" w:firstLine="45"/>
              <w:jc w:val="both"/>
              <w:rPr>
                <w:sz w:val="27"/>
                <w:szCs w:val="27"/>
              </w:rPr>
            </w:pPr>
            <w:r w:rsidRPr="00E2692C">
              <w:rPr>
                <w:sz w:val="27"/>
                <w:szCs w:val="27"/>
              </w:rPr>
              <w:t>Татары</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ind w:firstLine="709"/>
              <w:jc w:val="both"/>
              <w:rPr>
                <w:sz w:val="27"/>
                <w:szCs w:val="27"/>
              </w:rPr>
            </w:pPr>
            <w:r w:rsidRPr="00E2692C">
              <w:rPr>
                <w:sz w:val="27"/>
                <w:szCs w:val="27"/>
              </w:rPr>
              <w:t>98,0</w:t>
            </w:r>
          </w:p>
        </w:tc>
      </w:tr>
      <w:tr w:rsidR="004A69C5" w:rsidRPr="00E2692C" w:rsidTr="00090E7A">
        <w:trPr>
          <w:trHeight w:val="73"/>
        </w:trPr>
        <w:tc>
          <w:tcPr>
            <w:tcW w:w="321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ind w:left="105" w:right="105" w:firstLine="45"/>
              <w:jc w:val="both"/>
              <w:rPr>
                <w:sz w:val="27"/>
                <w:szCs w:val="27"/>
              </w:rPr>
            </w:pPr>
            <w:r w:rsidRPr="00E2692C">
              <w:rPr>
                <w:sz w:val="27"/>
                <w:szCs w:val="27"/>
              </w:rPr>
              <w:t>Русские</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ind w:firstLine="709"/>
              <w:jc w:val="both"/>
              <w:rPr>
                <w:sz w:val="27"/>
                <w:szCs w:val="27"/>
              </w:rPr>
            </w:pPr>
            <w:r w:rsidRPr="00E2692C">
              <w:rPr>
                <w:sz w:val="27"/>
                <w:szCs w:val="27"/>
              </w:rPr>
              <w:t>0,6</w:t>
            </w:r>
          </w:p>
        </w:tc>
      </w:tr>
      <w:tr w:rsidR="004A69C5" w:rsidRPr="00E2692C" w:rsidTr="00090E7A">
        <w:trPr>
          <w:trHeight w:val="374"/>
        </w:trPr>
        <w:tc>
          <w:tcPr>
            <w:tcW w:w="321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ind w:left="105" w:right="105" w:firstLine="45"/>
              <w:jc w:val="both"/>
              <w:rPr>
                <w:sz w:val="27"/>
                <w:szCs w:val="27"/>
                <w:lang w:val="en-US"/>
              </w:rPr>
            </w:pPr>
            <w:r w:rsidRPr="00E2692C">
              <w:rPr>
                <w:sz w:val="27"/>
                <w:szCs w:val="27"/>
              </w:rPr>
              <w:t>Марийцы</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ind w:firstLine="709"/>
              <w:jc w:val="both"/>
              <w:rPr>
                <w:sz w:val="27"/>
                <w:szCs w:val="27"/>
              </w:rPr>
            </w:pPr>
            <w:r w:rsidRPr="00E2692C">
              <w:rPr>
                <w:sz w:val="27"/>
                <w:szCs w:val="27"/>
              </w:rPr>
              <w:t>0,4</w:t>
            </w:r>
          </w:p>
        </w:tc>
      </w:tr>
      <w:tr w:rsidR="004A69C5" w:rsidRPr="00E2692C" w:rsidTr="00090E7A">
        <w:trPr>
          <w:trHeight w:val="396"/>
        </w:trPr>
        <w:tc>
          <w:tcPr>
            <w:tcW w:w="321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ind w:left="105" w:right="105" w:firstLine="45"/>
              <w:jc w:val="both"/>
              <w:rPr>
                <w:sz w:val="27"/>
                <w:szCs w:val="27"/>
              </w:rPr>
            </w:pPr>
            <w:r w:rsidRPr="00E2692C">
              <w:rPr>
                <w:sz w:val="27"/>
                <w:szCs w:val="27"/>
              </w:rPr>
              <w:t>Другие</w:t>
            </w:r>
          </w:p>
        </w:tc>
        <w:tc>
          <w:tcPr>
            <w:tcW w:w="6030"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ind w:firstLine="709"/>
              <w:jc w:val="both"/>
              <w:rPr>
                <w:sz w:val="27"/>
                <w:szCs w:val="27"/>
              </w:rPr>
            </w:pPr>
            <w:r w:rsidRPr="00E2692C">
              <w:rPr>
                <w:sz w:val="27"/>
                <w:szCs w:val="27"/>
              </w:rPr>
              <w:t>0,9</w:t>
            </w:r>
          </w:p>
        </w:tc>
      </w:tr>
    </w:tbl>
    <w:p w:rsidR="004A69C5" w:rsidRPr="00E2692C" w:rsidRDefault="004A69C5" w:rsidP="004A69C5">
      <w:pPr>
        <w:ind w:firstLine="709"/>
        <w:jc w:val="both"/>
        <w:rPr>
          <w:rFonts w:eastAsia="A"/>
          <w:sz w:val="27"/>
          <w:szCs w:val="27"/>
        </w:rPr>
      </w:pPr>
    </w:p>
    <w:p w:rsidR="004A69C5" w:rsidRPr="00E2692C" w:rsidRDefault="00136DAA" w:rsidP="004A69C5">
      <w:pPr>
        <w:ind w:firstLine="709"/>
        <w:jc w:val="both"/>
        <w:rPr>
          <w:rFonts w:eastAsia="A"/>
          <w:sz w:val="27"/>
          <w:szCs w:val="27"/>
        </w:rPr>
      </w:pPr>
      <w:r w:rsidRPr="00136DAA">
        <w:rPr>
          <w:noProof/>
          <w:sz w:val="27"/>
          <w:szCs w:val="27"/>
        </w:rPr>
        <w:pict>
          <v:group id="_x0000_s1027" editas="canvas" style="position:absolute;left:0;text-align:left;margin-left:44.35pt;margin-top:11.55pt;width:400.25pt;height:197pt;z-index:251661312" coordorigin="2446,3897" coordsize="8005,39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446;top:3897;width:8005;height:3940" o:preferrelative="f" filled="t">
              <v:fill color2="black"/>
              <v:path o:extrusionok="t" o:connecttype="none"/>
              <o:lock v:ext="edit" text="t"/>
            </v:shape>
            <v:shape id="_x0000_s1029" style="position:absolute;left:5654;top:5035;width:779;height:525" coordsize="779,525" path="m,45l60,30r60,l195,15r60,l300,15r60,l435,r75,l570,,779,525,,45xe" fillcolor="#cff">
              <v:path arrowok="t"/>
            </v:shape>
            <v:shape id="_x0000_s1030" style="position:absolute;left:4455;top:5080;width:1978;height:770" coordsize="1978,770" path="m60,770l,375,15,360,30,345,60,330,75,300r30,-15l120,270r15,l165,240r30,-15l240,210r30,-15l314,180r30,-15l389,150r45,-15l479,120r45,-15l584,105,629,90,689,75,734,60r30,l824,45,884,30r60,l1004,15r60,l1124,r75,l750,65,1978,480,60,770xe" fillcolor="#ffc">
              <v:path arrowok="t"/>
            </v:shape>
            <v:shape id="_x0000_s1031" style="position:absolute;left:4575;top:4811;width:269;height:419" coordsize="18,28" path="m,l8,,18,28e" filled="f" strokeweight="0">
              <v:path arrowok="t"/>
            </v:shape>
            <v:shape id="_x0000_s1032" style="position:absolute;left:6015;top:5485;width:2322;height:1145" coordsize="2322,1145" path="m2322,r,16l2308,32r,16l2295,80r,16l2281,111r-14,16l2253,143r-27,33l2212,192r-27,16l2157,224r-27,16l2103,256r-28,16l2034,288r-27,16l1966,320r-42,16l1883,352r-41,16l1801,384r-41,16l1706,416r-41,17l1610,433r-55,16l1500,465r-41,l1404,481r-68,16l1281,497r-55,16l1171,513r-68,16l1048,529,,590r45,45l15,1145r1088,-7l1171,1122r55,l1281,1106r55,l1404,1090r55,-16l1500,1074r55,-16l1610,1042r55,l1706,1026r54,-16l1801,993r41,-16l1883,961r41,-15l1966,930r41,-16l2034,898r41,-16l2103,866r27,-16l2157,834r28,-16l2212,802r14,-16l2253,754r14,-16l2281,722r14,-17l2295,689r13,-32l2308,641r14,-16l2322,609,2322,xe" fillcolor="#4d4d80">
              <v:path arrowok="t"/>
            </v:shape>
            <v:shape id="_x0000_s1033" style="position:absolute;left:8427;top:5170;width:300;height:315" coordsize="20,21" path="m20,l12,,,21e" filled="f" strokeweight="0">
              <v:path arrowok="t"/>
            </v:shape>
            <v:shape id="_x0000_s1034" style="position:absolute;left:4425;top:5560;width:2565;height:1100" coordsize="2565,1100" path="m1635,515r813,-25l2391,505r-72,l2262,505r-72,l2119,520r-58,l1990,520r-72,l1861,520r-72,l1719,520r-58,-15l1590,505r-72,l1461,505r-72,-15l1332,490r-72,l1203,475r-58,l1074,461r-58,l959,446,902,431r-58,l787,416,730,401r-43,l630,386,587,371,529,356,486,341,443,327,400,312,357,297,329,282,287,267,258,252,215,237,186,222,158,207,143,193,115,178,86,163,72,133,57,118,43,103,29,89,14,74,,45,,30,,15,,,,565r,15l,595r,15l14,639r15,15l43,669r14,15l72,699r14,30l115,744r28,14l158,773r28,15l215,803r43,15l287,833r42,15l357,863r43,15l443,891r43,15l529,921r58,15l630,951r57,15l730,966r57,15l844,996r58,l959,1011r57,14l1074,1025r71,15l1203,1040r57,15l1332,1055r57,l2565,1070r-1047,l1695,1100r-180,-75l1620,1055r169,30l1861,1085r57,l1990,1085r71,l2119,1085r71,-15l2262,1070r57,l2391,1070r57,-15l1650,1055r,-480l1635,515xe" fillcolor="#4d1a33">
              <v:path arrowok="t"/>
            </v:shape>
            <v:shape id="_x0000_s1035" style="position:absolute;left:4425;top:5485;width:2638;height:614" coordsize="2638,614" path="m2638,584r-75,l2503,599r-75,l2368,599r-75,l2218,614r-60,l2083,614r-75,l1948,614r-45,l1843,614r-74,-15l1694,599r-60,l1559,599r-75,l1424,584r-75,l1289,569r-60,l1154,554r-60,l1034,539r-60,l914,524,854,509r-60,l749,494,689,479r-30,l614,464,554,449,509,434,464,419,419,404,374,389,344,374,300,359,270,344,225,329,195,314,165,299,150,284,120,269,90,254,75,224,60,209,45,194,30,180,15,165,315,380,,135,,120,,90,,75,,60,,45,15,15,15,,2008,90r630,494xe" fillcolor="#936">
              <v:path arrowok="t"/>
            </v:shape>
            <v:shape id="_x0000_s1036" style="position:absolute;left:4889;top:6533;width:240;height:525" coordsize="16,35" path="m,35r8,l16,e" filled="f" strokeweight="0">
              <v:path arrowok="t"/>
            </v:shape>
            <v:rect id="_x0000_s1037" style="position:absolute;left:5009;top:3897;width:3144;height:276" filled="f" stroked="f">
              <v:textbox style="mso-next-textbox:#_x0000_s1037" inset="0,0,0,0">
                <w:txbxContent>
                  <w:p w:rsidR="00DA7B48" w:rsidRDefault="00DA7B48" w:rsidP="004A69C5">
                    <w:proofErr w:type="spellStart"/>
                    <w:r>
                      <w:rPr>
                        <w:rFonts w:ascii="Arial" w:hAnsi="Arial" w:cs="Arial"/>
                        <w:b/>
                        <w:bCs/>
                        <w:color w:val="000000"/>
                        <w:lang w:val="en-US"/>
                      </w:rPr>
                      <w:t>Национальный</w:t>
                    </w:r>
                    <w:proofErr w:type="spellEnd"/>
                    <w:r>
                      <w:rPr>
                        <w:rFonts w:ascii="Arial" w:hAnsi="Arial" w:cs="Arial"/>
                        <w:b/>
                        <w:bCs/>
                        <w:color w:val="000000"/>
                        <w:lang w:val="en-US"/>
                      </w:rPr>
                      <w:t xml:space="preserve"> </w:t>
                    </w:r>
                    <w:proofErr w:type="spellStart"/>
                    <w:r>
                      <w:rPr>
                        <w:rFonts w:ascii="Arial" w:hAnsi="Arial" w:cs="Arial"/>
                        <w:b/>
                        <w:bCs/>
                        <w:color w:val="000000"/>
                        <w:lang w:val="en-US"/>
                      </w:rPr>
                      <w:t>состав</w:t>
                    </w:r>
                    <w:proofErr w:type="spellEnd"/>
                    <w:r>
                      <w:rPr>
                        <w:rFonts w:ascii="Arial" w:hAnsi="Arial" w:cs="Arial"/>
                        <w:b/>
                        <w:bCs/>
                        <w:color w:val="000000"/>
                        <w:lang w:val="en-US"/>
                      </w:rPr>
                      <w:t xml:space="preserve"> (%)</w:t>
                    </w:r>
                  </w:p>
                </w:txbxContent>
              </v:textbox>
            </v:rect>
            <v:rect id="_x0000_s1038" style="position:absolute;left:4515;top:6938;width:401;height:230" filled="f" stroked="f">
              <v:textbox style="mso-next-textbox:#_x0000_s1038" inset="0,0,0,0">
                <w:txbxContent>
                  <w:p w:rsidR="00DA7B48" w:rsidRDefault="00DA7B48" w:rsidP="004A69C5">
                    <w:r>
                      <w:rPr>
                        <w:rFonts w:ascii="Arial" w:hAnsi="Arial" w:cs="Arial"/>
                        <w:b/>
                        <w:bCs/>
                        <w:color w:val="000000"/>
                        <w:sz w:val="20"/>
                        <w:szCs w:val="20"/>
                      </w:rPr>
                      <w:t>0,9</w:t>
                    </w:r>
                    <w:r>
                      <w:rPr>
                        <w:rFonts w:ascii="Arial" w:hAnsi="Arial" w:cs="Arial"/>
                        <w:b/>
                        <w:bCs/>
                        <w:color w:val="000000"/>
                        <w:sz w:val="20"/>
                        <w:szCs w:val="20"/>
                        <w:lang w:val="en-US"/>
                      </w:rPr>
                      <w:t>%</w:t>
                    </w:r>
                  </w:p>
                </w:txbxContent>
              </v:textbox>
            </v:rect>
            <v:rect id="_x0000_s1039" style="position:absolute;left:4200;top:4691;width:401;height:230" filled="f" stroked="f">
              <v:textbox style="mso-next-textbox:#_x0000_s1039" inset="0,0,0,0">
                <w:txbxContent>
                  <w:p w:rsidR="00DA7B48" w:rsidRDefault="00DA7B48" w:rsidP="004A69C5">
                    <w:r>
                      <w:rPr>
                        <w:rFonts w:ascii="Arial" w:hAnsi="Arial" w:cs="Arial"/>
                        <w:b/>
                        <w:bCs/>
                        <w:color w:val="000000"/>
                        <w:sz w:val="20"/>
                        <w:szCs w:val="20"/>
                      </w:rPr>
                      <w:t>0,</w:t>
                    </w:r>
                    <w:r>
                      <w:rPr>
                        <w:rFonts w:ascii="Arial" w:hAnsi="Arial" w:cs="Arial"/>
                        <w:b/>
                        <w:bCs/>
                        <w:color w:val="000000"/>
                        <w:sz w:val="20"/>
                        <w:szCs w:val="20"/>
                        <w:lang w:val="en-US"/>
                      </w:rPr>
                      <w:t>6%</w:t>
                    </w:r>
                  </w:p>
                </w:txbxContent>
              </v:textbox>
            </v:rect>
            <v:rect id="_x0000_s1040" style="position:absolute;left:4929;top:4406;width:290;height:230" filled="f" stroked="f">
              <v:textbox style="mso-next-textbox:#_x0000_s1040" inset="0,0,0,0">
                <w:txbxContent>
                  <w:p w:rsidR="00DA7B48" w:rsidRDefault="00DA7B48" w:rsidP="004A69C5">
                    <w:r>
                      <w:rPr>
                        <w:rFonts w:ascii="Arial" w:hAnsi="Arial" w:cs="Arial"/>
                        <w:b/>
                        <w:bCs/>
                        <w:color w:val="000000"/>
                        <w:sz w:val="20"/>
                        <w:szCs w:val="20"/>
                      </w:rPr>
                      <w:t>0,4</w:t>
                    </w:r>
                    <w:r>
                      <w:rPr>
                        <w:rFonts w:ascii="Arial" w:hAnsi="Arial" w:cs="Arial"/>
                        <w:b/>
                        <w:bCs/>
                        <w:color w:val="000000"/>
                        <w:sz w:val="20"/>
                        <w:szCs w:val="20"/>
                        <w:lang w:val="en-US"/>
                      </w:rPr>
                      <w:t>%</w:t>
                    </w:r>
                  </w:p>
                </w:txbxContent>
              </v:textbox>
            </v:rect>
            <v:rect id="_x0000_s1041" style="position:absolute;left:8757;top:5050;width:401;height:230" filled="f" stroked="f">
              <v:textbox style="mso-next-textbox:#_x0000_s1041" inset="0,0,0,0">
                <w:txbxContent>
                  <w:p w:rsidR="00DA7B48" w:rsidRDefault="00DA7B48" w:rsidP="004A69C5">
                    <w:r>
                      <w:rPr>
                        <w:rFonts w:ascii="Arial" w:hAnsi="Arial" w:cs="Arial"/>
                        <w:b/>
                        <w:bCs/>
                        <w:color w:val="000000"/>
                        <w:sz w:val="20"/>
                        <w:szCs w:val="20"/>
                      </w:rPr>
                      <w:t>98</w:t>
                    </w:r>
                    <w:r>
                      <w:rPr>
                        <w:rFonts w:ascii="Arial" w:hAnsi="Arial" w:cs="Arial"/>
                        <w:b/>
                        <w:bCs/>
                        <w:color w:val="000000"/>
                        <w:sz w:val="20"/>
                        <w:szCs w:val="20"/>
                        <w:lang w:val="en-US"/>
                      </w:rPr>
                      <w:t>%</w:t>
                    </w:r>
                  </w:p>
                </w:txbxContent>
              </v:textbox>
            </v:rect>
            <v:rect id="_x0000_s1042" style="position:absolute;left:3945;top:7357;width:4962;height:345" strokeweight="0"/>
            <v:rect id="_x0000_s1043" style="position:absolute;left:4020;top:7477;width:105;height:105" fillcolor="#99f"/>
            <v:rect id="_x0000_s1044" style="position:absolute;left:4185;top:7402;width:744;height:230" filled="f" stroked="f">
              <v:textbox style="mso-next-textbox:#_x0000_s1044" inset="0,0,0,0">
                <w:txbxContent>
                  <w:p w:rsidR="00DA7B48" w:rsidRPr="00541CF9" w:rsidRDefault="00DA7B48" w:rsidP="004A69C5">
                    <w:r>
                      <w:rPr>
                        <w:rFonts w:ascii="Arial" w:hAnsi="Arial" w:cs="Arial"/>
                        <w:color w:val="000000"/>
                        <w:sz w:val="20"/>
                        <w:szCs w:val="20"/>
                      </w:rPr>
                      <w:t>Татары</w:t>
                    </w:r>
                  </w:p>
                </w:txbxContent>
              </v:textbox>
            </v:rect>
            <v:rect id="_x0000_s1045" style="position:absolute;left:5102;top:7402;width:763;height:230" filled="f" stroked="f">
              <v:textbox style="mso-next-textbox:#_x0000_s1045" inset="0,0,0,0">
                <w:txbxContent>
                  <w:p w:rsidR="00DA7B48" w:rsidRPr="00541CF9" w:rsidRDefault="00DA7B48" w:rsidP="004A69C5">
                    <w:r>
                      <w:rPr>
                        <w:rFonts w:ascii="Arial" w:hAnsi="Arial" w:cs="Arial"/>
                        <w:color w:val="000000"/>
                        <w:sz w:val="20"/>
                        <w:szCs w:val="20"/>
                      </w:rPr>
                      <w:t>Русские</w:t>
                    </w:r>
                  </w:p>
                </w:txbxContent>
              </v:textbox>
            </v:rect>
            <v:rect id="_x0000_s1046" style="position:absolute;left:4916;top:7477;width:105;height:105" fillcolor="#ffc"/>
            <v:rect id="_x0000_s1047" style="position:absolute;left:6074;top:7402;width:871;height:230" filled="f" stroked="f">
              <v:textbox style="mso-next-textbox:#_x0000_s1047" inset="0,0,0,0">
                <w:txbxContent>
                  <w:p w:rsidR="00DA7B48" w:rsidRDefault="00DA7B48" w:rsidP="004A69C5">
                    <w:proofErr w:type="spellStart"/>
                    <w:r>
                      <w:rPr>
                        <w:rFonts w:ascii="Arial" w:hAnsi="Arial" w:cs="Arial"/>
                        <w:color w:val="000000"/>
                        <w:sz w:val="20"/>
                        <w:szCs w:val="20"/>
                        <w:lang w:val="en-US"/>
                      </w:rPr>
                      <w:t>Марийцы</w:t>
                    </w:r>
                    <w:proofErr w:type="spellEnd"/>
                  </w:p>
                </w:txbxContent>
              </v:textbox>
            </v:rect>
            <v:rect id="_x0000_s1048" style="position:absolute;left:7153;top:7402;width:828;height:230" filled="f" stroked="f">
              <v:textbox style="mso-next-textbox:#_x0000_s1048" inset="0,0,0,0">
                <w:txbxContent>
                  <w:p w:rsidR="00DA7B48" w:rsidRPr="00994395" w:rsidRDefault="00DA7B48" w:rsidP="004A69C5"/>
                </w:txbxContent>
              </v:textbox>
            </v:rect>
            <v:rect id="_x0000_s1049" style="position:absolute;left:7153;top:7477;width:105;height:105" fillcolor="#606"/>
            <v:rect id="_x0000_s1050" style="position:absolute;left:7338;top:7402;width:643;height:230" filled="f" stroked="f">
              <v:textbox style="mso-next-textbox:#_x0000_s1050" inset="0,0,0,0">
                <w:txbxContent>
                  <w:p w:rsidR="00DA7B48" w:rsidRDefault="00DA7B48" w:rsidP="004A69C5">
                    <w:proofErr w:type="spellStart"/>
                    <w:r>
                      <w:rPr>
                        <w:rFonts w:ascii="Arial" w:hAnsi="Arial" w:cs="Arial"/>
                        <w:color w:val="000000"/>
                        <w:sz w:val="20"/>
                        <w:szCs w:val="20"/>
                        <w:lang w:val="en-US"/>
                      </w:rPr>
                      <w:t>Другие</w:t>
                    </w:r>
                    <w:proofErr w:type="spellEnd"/>
                  </w:p>
                </w:txbxContent>
              </v:textbox>
            </v:rect>
            <v:shape id="_x0000_s1051" style="position:absolute;left:5214;top:4556;width:135;height:524" coordsize="9,35" path="m,l8,,9,35e" filled="f" strokeweight="0">
              <v:path arrowok="t"/>
            </v:shape>
            <v:shape id="_x0000_s1052" style="position:absolute;left:5595;top:5035;width:2742;height:1055" coordsize="2742,1055" path="m,50l909,r70,l1036,r70,l1177,r56,15l1304,15r56,l1431,15r56,15l1558,30r56,15l1671,45r56,15l1798,60r56,15l1896,90r57,l2009,105r57,15l2108,135r55,15l2206,150r42,15l2290,180r43,15l2375,210r42,15l2446,240r42,15l2516,270r28,15l2573,315r28,15l2629,345r14,15l2671,375r15,15l2700,405r14,30l2714,450r14,15l2728,480r14,30l2742,525r,15l2728,555r,15l2714,600r,15l2700,629r-14,15l2671,659r-28,30l2629,704r-28,15l2573,734r-29,15l2516,764r-28,15l2446,794r-29,15l2375,824r-42,15l2290,854r-42,15l2206,884r-43,15l2108,914r-42,15l2009,929r-56,15l1896,959r-42,l1798,974r-71,15l1671,989r-57,15l1558,1004r-71,15l420,1055r30,l838,525,,50xe" fillcolor="#99f">
              <v:path arrowok="t"/>
            </v:shape>
            <v:rect id="_x0000_s1053" style="position:absolute;left:5910;top:7477;width:105;height:105"/>
          </v:group>
        </w:pict>
      </w:r>
    </w:p>
    <w:p w:rsidR="004A69C5" w:rsidRPr="00E2692C" w:rsidRDefault="004A69C5" w:rsidP="004A69C5">
      <w:pPr>
        <w:ind w:firstLine="709"/>
        <w:jc w:val="both"/>
        <w:rPr>
          <w:rFonts w:eastAsia="A"/>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rPr>
          <w:sz w:val="27"/>
          <w:szCs w:val="27"/>
        </w:rPr>
      </w:pPr>
    </w:p>
    <w:p w:rsidR="004A69C5" w:rsidRPr="00E2692C" w:rsidRDefault="004A69C5" w:rsidP="004A69C5">
      <w:pPr>
        <w:ind w:firstLine="709"/>
        <w:rPr>
          <w:sz w:val="27"/>
          <w:szCs w:val="27"/>
        </w:rPr>
      </w:pPr>
    </w:p>
    <w:p w:rsidR="004A69C5" w:rsidRPr="00E2692C" w:rsidRDefault="004A69C5" w:rsidP="004A69C5">
      <w:pPr>
        <w:ind w:firstLine="709"/>
        <w:rPr>
          <w:sz w:val="27"/>
          <w:szCs w:val="27"/>
        </w:rPr>
      </w:pPr>
    </w:p>
    <w:p w:rsidR="004A69C5" w:rsidRPr="00E2692C" w:rsidRDefault="004A69C5" w:rsidP="004A69C5">
      <w:pPr>
        <w:ind w:firstLine="709"/>
        <w:rPr>
          <w:sz w:val="27"/>
          <w:szCs w:val="27"/>
        </w:rPr>
      </w:pPr>
    </w:p>
    <w:p w:rsidR="004A69C5" w:rsidRPr="00E2692C" w:rsidRDefault="004A69C5" w:rsidP="004A69C5">
      <w:pPr>
        <w:ind w:firstLine="709"/>
        <w:rPr>
          <w:sz w:val="27"/>
          <w:szCs w:val="27"/>
        </w:rPr>
      </w:pPr>
    </w:p>
    <w:p w:rsidR="004A69C5" w:rsidRPr="00E2692C" w:rsidRDefault="004A69C5" w:rsidP="004A69C5">
      <w:pPr>
        <w:ind w:firstLine="709"/>
        <w:rPr>
          <w:sz w:val="27"/>
          <w:szCs w:val="27"/>
        </w:rPr>
      </w:pPr>
    </w:p>
    <w:p w:rsidR="004A69C5" w:rsidRPr="00E2692C" w:rsidRDefault="004A69C5" w:rsidP="004A69C5">
      <w:pPr>
        <w:ind w:firstLine="709"/>
        <w:rPr>
          <w:sz w:val="27"/>
          <w:szCs w:val="27"/>
        </w:rPr>
      </w:pPr>
    </w:p>
    <w:p w:rsidR="004A69C5" w:rsidRPr="00E2692C" w:rsidRDefault="004A69C5" w:rsidP="004A69C5">
      <w:pPr>
        <w:pStyle w:val="140"/>
        <w:spacing w:before="57" w:after="57" w:line="200" w:lineRule="atLeast"/>
        <w:ind w:firstLine="709"/>
        <w:jc w:val="both"/>
        <w:rPr>
          <w:rFonts w:eastAsia="A"/>
          <w:color w:val="000000"/>
          <w:sz w:val="27"/>
          <w:szCs w:val="27"/>
        </w:rPr>
      </w:pPr>
      <w:r w:rsidRPr="00E2692C">
        <w:rPr>
          <w:sz w:val="27"/>
          <w:szCs w:val="27"/>
        </w:rPr>
        <w:t xml:space="preserve">Численность трудовых ресурсов в 2016 году  в </w:t>
      </w:r>
      <w:proofErr w:type="spellStart"/>
      <w:r w:rsidRPr="00E2692C">
        <w:rPr>
          <w:sz w:val="27"/>
          <w:szCs w:val="27"/>
        </w:rPr>
        <w:t>Староирюкском</w:t>
      </w:r>
      <w:proofErr w:type="spellEnd"/>
      <w:r w:rsidRPr="00E2692C">
        <w:rPr>
          <w:sz w:val="27"/>
          <w:szCs w:val="27"/>
        </w:rPr>
        <w:t xml:space="preserve"> сельском поселение составила 426 человек</w:t>
      </w:r>
      <w:proofErr w:type="gramStart"/>
      <w:r w:rsidRPr="00E2692C">
        <w:rPr>
          <w:sz w:val="27"/>
          <w:szCs w:val="27"/>
        </w:rPr>
        <w:t xml:space="preserve"> ,</w:t>
      </w:r>
      <w:proofErr w:type="gramEnd"/>
      <w:r w:rsidRPr="00E2692C">
        <w:rPr>
          <w:sz w:val="27"/>
          <w:szCs w:val="27"/>
        </w:rPr>
        <w:t xml:space="preserve"> или</w:t>
      </w:r>
      <w:r w:rsidRPr="00E2692C">
        <w:rPr>
          <w:color w:val="EEECE1" w:themeColor="background2"/>
          <w:sz w:val="27"/>
          <w:szCs w:val="27"/>
          <w:shd w:val="clear" w:color="auto" w:fill="FFFFFF" w:themeFill="background1"/>
        </w:rPr>
        <w:t xml:space="preserve"> </w:t>
      </w:r>
      <w:r w:rsidRPr="00E2692C">
        <w:rPr>
          <w:sz w:val="27"/>
          <w:szCs w:val="27"/>
        </w:rPr>
        <w:t>54</w:t>
      </w:r>
      <w:r w:rsidRPr="00E2692C">
        <w:rPr>
          <w:rFonts w:eastAsia="A"/>
          <w:sz w:val="27"/>
          <w:szCs w:val="27"/>
        </w:rPr>
        <w:t>,2</w:t>
      </w:r>
      <w:r w:rsidRPr="00E2692C">
        <w:rPr>
          <w:sz w:val="27"/>
          <w:szCs w:val="27"/>
        </w:rPr>
        <w:t xml:space="preserve">% от общей численности населения </w:t>
      </w:r>
      <w:r w:rsidRPr="00E2692C">
        <w:rPr>
          <w:rFonts w:eastAsia="A"/>
          <w:sz w:val="27"/>
          <w:szCs w:val="27"/>
        </w:rPr>
        <w:t>района</w:t>
      </w:r>
      <w:r w:rsidRPr="00E2692C">
        <w:rPr>
          <w:sz w:val="27"/>
          <w:szCs w:val="27"/>
        </w:rPr>
        <w:t>.</w:t>
      </w:r>
      <w:r w:rsidRPr="00E2692C">
        <w:rPr>
          <w:rFonts w:eastAsia="A"/>
          <w:sz w:val="27"/>
          <w:szCs w:val="27"/>
        </w:rPr>
        <w:t xml:space="preserve"> </w:t>
      </w:r>
    </w:p>
    <w:p w:rsidR="004A69C5" w:rsidRPr="00E2692C" w:rsidRDefault="004A69C5" w:rsidP="004A69C5">
      <w:pPr>
        <w:pStyle w:val="140"/>
        <w:spacing w:before="57" w:after="57" w:line="200" w:lineRule="atLeast"/>
        <w:ind w:firstLine="709"/>
        <w:jc w:val="both"/>
        <w:rPr>
          <w:rFonts w:eastAsia="A"/>
          <w:color w:val="FF6600"/>
          <w:sz w:val="27"/>
          <w:szCs w:val="27"/>
        </w:rPr>
      </w:pPr>
      <w:r w:rsidRPr="00E2692C">
        <w:rPr>
          <w:rFonts w:eastAsia="A"/>
          <w:color w:val="000000"/>
          <w:sz w:val="27"/>
          <w:szCs w:val="27"/>
        </w:rPr>
        <w:t xml:space="preserve">Наибольшая доля </w:t>
      </w:r>
      <w:proofErr w:type="gramStart"/>
      <w:r w:rsidRPr="00E2692C">
        <w:rPr>
          <w:rFonts w:eastAsia="A"/>
          <w:color w:val="000000"/>
          <w:sz w:val="27"/>
          <w:szCs w:val="27"/>
        </w:rPr>
        <w:t>занятых</w:t>
      </w:r>
      <w:proofErr w:type="gramEnd"/>
      <w:r w:rsidRPr="00E2692C">
        <w:rPr>
          <w:rFonts w:eastAsia="A"/>
          <w:color w:val="000000"/>
          <w:sz w:val="27"/>
          <w:szCs w:val="27"/>
        </w:rPr>
        <w:t xml:space="preserve"> в экономике района  в 2016 году  в сельском хозяйстве -26,0%, образовании  - 4,5%, здравоохранении – 1,2%.</w:t>
      </w:r>
    </w:p>
    <w:p w:rsidR="004A69C5" w:rsidRPr="00E2692C" w:rsidRDefault="004A69C5" w:rsidP="004A69C5">
      <w:pPr>
        <w:pStyle w:val="140"/>
        <w:spacing w:before="57" w:after="57" w:line="200" w:lineRule="atLeast"/>
        <w:ind w:firstLine="709"/>
        <w:jc w:val="both"/>
        <w:rPr>
          <w:rFonts w:eastAsia="A"/>
          <w:color w:val="FF6600"/>
          <w:sz w:val="27"/>
          <w:szCs w:val="27"/>
        </w:rPr>
      </w:pPr>
      <w:r w:rsidRPr="00E2692C">
        <w:rPr>
          <w:rFonts w:eastAsia="A"/>
          <w:color w:val="FF6600"/>
          <w:sz w:val="27"/>
          <w:szCs w:val="27"/>
        </w:rPr>
        <w:lastRenderedPageBreak/>
        <w:t xml:space="preserve">  </w:t>
      </w:r>
    </w:p>
    <w:p w:rsidR="004A69C5" w:rsidRPr="00E2692C" w:rsidRDefault="004A69C5" w:rsidP="004A69C5">
      <w:pPr>
        <w:ind w:firstLine="720"/>
        <w:jc w:val="both"/>
        <w:rPr>
          <w:rFonts w:eastAsia="A"/>
          <w:color w:val="000000"/>
          <w:sz w:val="27"/>
          <w:szCs w:val="27"/>
        </w:rPr>
      </w:pPr>
      <w:r w:rsidRPr="00E2692C">
        <w:rPr>
          <w:rFonts w:eastAsia="A"/>
          <w:color w:val="000000"/>
          <w:sz w:val="27"/>
          <w:szCs w:val="27"/>
        </w:rPr>
        <w:t xml:space="preserve">Уровень жизни населения является одной из важнейших социальных категорий. Он складывается из многих компонентов. Это размер реальных доходов трудящихся, уровень потребления населением материальных благ и услуг, обеспеченность населения благоустроенным жильем, рост образованности, степень развития медицинского и культурно-бытового обслуживания граждан. </w:t>
      </w:r>
    </w:p>
    <w:p w:rsidR="004A69C5" w:rsidRPr="00E2692C" w:rsidRDefault="004A69C5" w:rsidP="004A69C5">
      <w:pPr>
        <w:ind w:firstLine="720"/>
        <w:jc w:val="both"/>
        <w:rPr>
          <w:rFonts w:eastAsia="A"/>
          <w:color w:val="000000"/>
          <w:sz w:val="27"/>
          <w:szCs w:val="27"/>
        </w:rPr>
      </w:pPr>
    </w:p>
    <w:p w:rsidR="004A69C5" w:rsidRPr="00E2692C" w:rsidRDefault="004A69C5" w:rsidP="004A69C5">
      <w:pPr>
        <w:widowControl w:val="0"/>
        <w:autoSpaceDE w:val="0"/>
        <w:ind w:firstLine="709"/>
        <w:jc w:val="both"/>
        <w:rPr>
          <w:sz w:val="27"/>
          <w:szCs w:val="27"/>
        </w:rPr>
      </w:pPr>
      <w:r w:rsidRPr="00E2692C">
        <w:rPr>
          <w:sz w:val="27"/>
          <w:szCs w:val="27"/>
        </w:rPr>
        <w:t xml:space="preserve">                                                                                                        Таблица 4 </w:t>
      </w:r>
    </w:p>
    <w:p w:rsidR="004A69C5" w:rsidRPr="00E2692C" w:rsidRDefault="004A69C5" w:rsidP="004A69C5">
      <w:pPr>
        <w:widowControl w:val="0"/>
        <w:autoSpaceDE w:val="0"/>
        <w:ind w:firstLine="709"/>
        <w:jc w:val="both"/>
        <w:rPr>
          <w:rFonts w:eastAsia="A"/>
          <w:sz w:val="27"/>
          <w:szCs w:val="27"/>
        </w:rPr>
      </w:pPr>
      <w:r w:rsidRPr="00E2692C">
        <w:rPr>
          <w:sz w:val="27"/>
          <w:szCs w:val="27"/>
        </w:rPr>
        <w:t>Оплата труда   населения</w:t>
      </w:r>
    </w:p>
    <w:p w:rsidR="004A69C5" w:rsidRPr="00E2692C" w:rsidRDefault="004A69C5" w:rsidP="004A69C5">
      <w:pPr>
        <w:widowControl w:val="0"/>
        <w:autoSpaceDE w:val="0"/>
        <w:ind w:firstLine="709"/>
        <w:jc w:val="both"/>
        <w:rPr>
          <w:rFonts w:eastAsia="A"/>
          <w:sz w:val="27"/>
          <w:szCs w:val="27"/>
        </w:rPr>
      </w:pPr>
    </w:p>
    <w:tbl>
      <w:tblPr>
        <w:tblW w:w="14651" w:type="dxa"/>
        <w:tblInd w:w="199" w:type="dxa"/>
        <w:tblLayout w:type="fixed"/>
        <w:tblLook w:val="0000"/>
      </w:tblPr>
      <w:tblGrid>
        <w:gridCol w:w="3540"/>
        <w:gridCol w:w="1140"/>
        <w:gridCol w:w="1050"/>
        <w:gridCol w:w="1247"/>
        <w:gridCol w:w="1276"/>
        <w:gridCol w:w="1092"/>
        <w:gridCol w:w="1054"/>
        <w:gridCol w:w="1417"/>
        <w:gridCol w:w="1418"/>
        <w:gridCol w:w="1417"/>
      </w:tblGrid>
      <w:tr w:rsidR="004A69C5" w:rsidRPr="00E2692C" w:rsidTr="00090E7A">
        <w:trPr>
          <w:gridAfter w:val="4"/>
          <w:wAfter w:w="5306" w:type="dxa"/>
          <w:trHeight w:val="541"/>
        </w:trPr>
        <w:tc>
          <w:tcPr>
            <w:tcW w:w="354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Показатель</w:t>
            </w:r>
          </w:p>
        </w:tc>
        <w:tc>
          <w:tcPr>
            <w:tcW w:w="114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ед</w:t>
            </w:r>
            <w:proofErr w:type="gramStart"/>
            <w:r w:rsidRPr="00E2692C">
              <w:rPr>
                <w:sz w:val="27"/>
                <w:szCs w:val="27"/>
              </w:rPr>
              <w:t>.и</w:t>
            </w:r>
            <w:proofErr w:type="gramEnd"/>
            <w:r w:rsidRPr="00E2692C">
              <w:rPr>
                <w:sz w:val="27"/>
                <w:szCs w:val="27"/>
              </w:rPr>
              <w:t>змерения</w:t>
            </w:r>
          </w:p>
        </w:tc>
        <w:tc>
          <w:tcPr>
            <w:tcW w:w="1050" w:type="dxa"/>
            <w:tcBorders>
              <w:top w:val="single" w:sz="4" w:space="0" w:color="000000"/>
              <w:left w:val="single" w:sz="4" w:space="0" w:color="000000"/>
              <w:bottom w:val="single" w:sz="4" w:space="0" w:color="000000"/>
            </w:tcBorders>
            <w:shd w:val="clear" w:color="auto" w:fill="auto"/>
            <w:vAlign w:val="center"/>
          </w:tcPr>
          <w:p w:rsidR="004A69C5" w:rsidRPr="00E2692C" w:rsidRDefault="004A69C5" w:rsidP="00090E7A">
            <w:pPr>
              <w:pStyle w:val="140"/>
              <w:spacing w:after="0" w:line="200" w:lineRule="atLeast"/>
              <w:jc w:val="both"/>
              <w:rPr>
                <w:sz w:val="27"/>
                <w:szCs w:val="27"/>
              </w:rPr>
            </w:pPr>
            <w:r w:rsidRPr="00E2692C">
              <w:rPr>
                <w:sz w:val="27"/>
                <w:szCs w:val="27"/>
              </w:rPr>
              <w:t>2014 год</w:t>
            </w:r>
          </w:p>
        </w:tc>
        <w:tc>
          <w:tcPr>
            <w:tcW w:w="1247" w:type="dxa"/>
            <w:tcBorders>
              <w:top w:val="single" w:sz="4" w:space="0" w:color="000000"/>
              <w:left w:val="single" w:sz="4" w:space="0" w:color="000000"/>
              <w:bottom w:val="single" w:sz="4" w:space="0" w:color="000000"/>
            </w:tcBorders>
            <w:shd w:val="clear" w:color="auto" w:fill="auto"/>
            <w:vAlign w:val="center"/>
          </w:tcPr>
          <w:p w:rsidR="004A69C5" w:rsidRPr="00E2692C" w:rsidRDefault="004A69C5" w:rsidP="00090E7A">
            <w:pPr>
              <w:pStyle w:val="140"/>
              <w:spacing w:after="0" w:line="200" w:lineRule="atLeast"/>
              <w:jc w:val="both"/>
              <w:rPr>
                <w:sz w:val="27"/>
                <w:szCs w:val="27"/>
              </w:rPr>
            </w:pPr>
            <w:r w:rsidRPr="00E2692C">
              <w:rPr>
                <w:sz w:val="27"/>
                <w:szCs w:val="27"/>
              </w:rPr>
              <w:t>2015 год</w:t>
            </w:r>
          </w:p>
        </w:tc>
        <w:tc>
          <w:tcPr>
            <w:tcW w:w="1276" w:type="dxa"/>
            <w:tcBorders>
              <w:top w:val="single" w:sz="4" w:space="0" w:color="000000"/>
              <w:left w:val="single" w:sz="4" w:space="0" w:color="000000"/>
              <w:bottom w:val="single" w:sz="4" w:space="0" w:color="000000"/>
            </w:tcBorders>
            <w:shd w:val="clear" w:color="auto" w:fill="auto"/>
            <w:vAlign w:val="center"/>
          </w:tcPr>
          <w:p w:rsidR="004A69C5" w:rsidRPr="00E2692C" w:rsidRDefault="004A69C5" w:rsidP="00090E7A">
            <w:pPr>
              <w:pStyle w:val="140"/>
              <w:spacing w:after="0" w:line="200" w:lineRule="atLeast"/>
              <w:jc w:val="both"/>
              <w:rPr>
                <w:sz w:val="27"/>
                <w:szCs w:val="27"/>
              </w:rPr>
            </w:pPr>
            <w:r w:rsidRPr="00E2692C">
              <w:rPr>
                <w:sz w:val="27"/>
                <w:szCs w:val="27"/>
              </w:rPr>
              <w:t>2016 год</w:t>
            </w:r>
          </w:p>
        </w:tc>
        <w:tc>
          <w:tcPr>
            <w:tcW w:w="1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69C5" w:rsidRPr="00E2692C" w:rsidRDefault="004A69C5" w:rsidP="00090E7A">
            <w:pPr>
              <w:pStyle w:val="140"/>
              <w:spacing w:after="0" w:line="200" w:lineRule="atLeast"/>
              <w:jc w:val="both"/>
              <w:rPr>
                <w:sz w:val="27"/>
                <w:szCs w:val="27"/>
              </w:rPr>
            </w:pPr>
            <w:r w:rsidRPr="00E2692C">
              <w:rPr>
                <w:sz w:val="27"/>
                <w:szCs w:val="27"/>
              </w:rPr>
              <w:t>2017 год</w:t>
            </w:r>
          </w:p>
          <w:p w:rsidR="004A69C5" w:rsidRPr="00E2692C" w:rsidRDefault="004A69C5" w:rsidP="00090E7A">
            <w:pPr>
              <w:pStyle w:val="140"/>
              <w:spacing w:after="0" w:line="200" w:lineRule="atLeast"/>
              <w:jc w:val="both"/>
              <w:rPr>
                <w:sz w:val="27"/>
                <w:szCs w:val="27"/>
              </w:rPr>
            </w:pPr>
            <w:r w:rsidRPr="00E2692C">
              <w:rPr>
                <w:sz w:val="27"/>
                <w:szCs w:val="27"/>
              </w:rPr>
              <w:t>(оценка)</w:t>
            </w:r>
          </w:p>
        </w:tc>
      </w:tr>
      <w:tr w:rsidR="004A69C5" w:rsidRPr="00E2692C" w:rsidTr="00090E7A">
        <w:trPr>
          <w:gridAfter w:val="4"/>
          <w:wAfter w:w="5306" w:type="dxa"/>
          <w:trHeight w:val="808"/>
        </w:trPr>
        <w:tc>
          <w:tcPr>
            <w:tcW w:w="3540" w:type="dxa"/>
            <w:tcBorders>
              <w:top w:val="single" w:sz="4" w:space="0" w:color="000000"/>
              <w:left w:val="single" w:sz="4" w:space="0" w:color="000000"/>
              <w:bottom w:val="single" w:sz="4" w:space="0" w:color="000000"/>
            </w:tcBorders>
            <w:shd w:val="clear" w:color="auto" w:fill="auto"/>
            <w:vAlign w:val="center"/>
          </w:tcPr>
          <w:p w:rsidR="004A69C5" w:rsidRPr="00E2692C" w:rsidRDefault="004A69C5" w:rsidP="00090E7A">
            <w:pPr>
              <w:jc w:val="both"/>
              <w:rPr>
                <w:sz w:val="27"/>
                <w:szCs w:val="27"/>
              </w:rPr>
            </w:pPr>
            <w:r w:rsidRPr="00E2692C">
              <w:rPr>
                <w:sz w:val="27"/>
                <w:szCs w:val="27"/>
              </w:rPr>
              <w:t>Фонд оплаты труда</w:t>
            </w:r>
          </w:p>
        </w:tc>
        <w:tc>
          <w:tcPr>
            <w:tcW w:w="114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Тыс. рублей</w:t>
            </w:r>
          </w:p>
        </w:tc>
        <w:tc>
          <w:tcPr>
            <w:tcW w:w="105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sz w:val="27"/>
                <w:szCs w:val="27"/>
              </w:rPr>
            </w:pPr>
            <w:r w:rsidRPr="00E2692C">
              <w:rPr>
                <w:sz w:val="27"/>
                <w:szCs w:val="27"/>
              </w:rPr>
              <w:t>32310,7</w:t>
            </w:r>
          </w:p>
        </w:tc>
        <w:tc>
          <w:tcPr>
            <w:tcW w:w="1247"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sz w:val="27"/>
                <w:szCs w:val="27"/>
              </w:rPr>
            </w:pPr>
            <w:r w:rsidRPr="00E2692C">
              <w:rPr>
                <w:sz w:val="27"/>
                <w:szCs w:val="27"/>
              </w:rPr>
              <w:t>34210,8</w:t>
            </w:r>
          </w:p>
        </w:tc>
        <w:tc>
          <w:tcPr>
            <w:tcW w:w="127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snapToGrid w:val="0"/>
              <w:jc w:val="both"/>
              <w:rPr>
                <w:sz w:val="27"/>
                <w:szCs w:val="27"/>
              </w:rPr>
            </w:pPr>
            <w:r w:rsidRPr="00E2692C">
              <w:rPr>
                <w:sz w:val="27"/>
                <w:szCs w:val="27"/>
              </w:rPr>
              <w:t>36118,9</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sz w:val="27"/>
                <w:szCs w:val="27"/>
              </w:rPr>
            </w:pPr>
            <w:r w:rsidRPr="00E2692C">
              <w:rPr>
                <w:sz w:val="27"/>
                <w:szCs w:val="27"/>
              </w:rPr>
              <w:t>39,496,5</w:t>
            </w:r>
          </w:p>
        </w:tc>
      </w:tr>
      <w:tr w:rsidR="004A69C5" w:rsidRPr="00E2692C" w:rsidTr="00090E7A">
        <w:trPr>
          <w:gridAfter w:val="4"/>
          <w:wAfter w:w="5306" w:type="dxa"/>
          <w:trHeight w:val="897"/>
        </w:trPr>
        <w:tc>
          <w:tcPr>
            <w:tcW w:w="3540" w:type="dxa"/>
            <w:tcBorders>
              <w:left w:val="single" w:sz="4" w:space="0" w:color="000000"/>
              <w:bottom w:val="single" w:sz="4" w:space="0" w:color="000000"/>
            </w:tcBorders>
            <w:shd w:val="clear" w:color="auto" w:fill="FFFFFF"/>
            <w:vAlign w:val="center"/>
          </w:tcPr>
          <w:p w:rsidR="004A69C5" w:rsidRPr="00E2692C" w:rsidRDefault="004A69C5" w:rsidP="00090E7A">
            <w:pPr>
              <w:jc w:val="both"/>
              <w:rPr>
                <w:sz w:val="27"/>
                <w:szCs w:val="27"/>
              </w:rPr>
            </w:pPr>
            <w:r w:rsidRPr="00E2692C">
              <w:rPr>
                <w:sz w:val="27"/>
                <w:szCs w:val="27"/>
              </w:rPr>
              <w:t xml:space="preserve">в том числе фонд оплаты труда в </w:t>
            </w:r>
            <w:proofErr w:type="gramStart"/>
            <w:r w:rsidRPr="00E2692C">
              <w:rPr>
                <w:sz w:val="27"/>
                <w:szCs w:val="27"/>
              </w:rPr>
              <w:t>с</w:t>
            </w:r>
            <w:proofErr w:type="gramEnd"/>
            <w:r w:rsidRPr="00E2692C">
              <w:rPr>
                <w:sz w:val="27"/>
                <w:szCs w:val="27"/>
              </w:rPr>
              <w:t>/хозяйстве</w:t>
            </w:r>
          </w:p>
        </w:tc>
        <w:tc>
          <w:tcPr>
            <w:tcW w:w="1140" w:type="dxa"/>
            <w:tcBorders>
              <w:left w:val="single" w:sz="4" w:space="0" w:color="000000"/>
              <w:bottom w:val="single" w:sz="4" w:space="0" w:color="000000"/>
            </w:tcBorders>
            <w:shd w:val="clear" w:color="auto" w:fill="FFFFFF"/>
          </w:tcPr>
          <w:p w:rsidR="004A69C5" w:rsidRPr="00E2692C" w:rsidRDefault="004A69C5" w:rsidP="00090E7A">
            <w:pPr>
              <w:pStyle w:val="140"/>
              <w:spacing w:after="0" w:line="200" w:lineRule="atLeast"/>
              <w:jc w:val="both"/>
              <w:rPr>
                <w:rFonts w:eastAsia="A"/>
                <w:sz w:val="27"/>
                <w:szCs w:val="27"/>
              </w:rPr>
            </w:pPr>
            <w:r w:rsidRPr="00E2692C">
              <w:rPr>
                <w:sz w:val="27"/>
                <w:szCs w:val="27"/>
              </w:rPr>
              <w:t>тыс</w:t>
            </w:r>
            <w:proofErr w:type="gramStart"/>
            <w:r w:rsidRPr="00E2692C">
              <w:rPr>
                <w:sz w:val="27"/>
                <w:szCs w:val="27"/>
              </w:rPr>
              <w:t>.р</w:t>
            </w:r>
            <w:proofErr w:type="gramEnd"/>
            <w:r w:rsidRPr="00E2692C">
              <w:rPr>
                <w:sz w:val="27"/>
                <w:szCs w:val="27"/>
              </w:rPr>
              <w:t>ублей</w:t>
            </w:r>
          </w:p>
        </w:tc>
        <w:tc>
          <w:tcPr>
            <w:tcW w:w="1050" w:type="dxa"/>
            <w:tcBorders>
              <w:left w:val="single" w:sz="4" w:space="0" w:color="000000"/>
              <w:bottom w:val="single" w:sz="4" w:space="0" w:color="000000"/>
            </w:tcBorders>
            <w:shd w:val="clear" w:color="auto" w:fill="auto"/>
          </w:tcPr>
          <w:p w:rsidR="004A69C5" w:rsidRPr="00E2692C" w:rsidRDefault="004A69C5" w:rsidP="00090E7A">
            <w:pPr>
              <w:jc w:val="both"/>
              <w:rPr>
                <w:sz w:val="27"/>
                <w:szCs w:val="27"/>
              </w:rPr>
            </w:pPr>
            <w:r w:rsidRPr="00E2692C">
              <w:rPr>
                <w:sz w:val="27"/>
                <w:szCs w:val="27"/>
              </w:rPr>
              <w:t>18287,0</w:t>
            </w:r>
          </w:p>
        </w:tc>
        <w:tc>
          <w:tcPr>
            <w:tcW w:w="1247" w:type="dxa"/>
            <w:tcBorders>
              <w:left w:val="single" w:sz="4" w:space="0" w:color="000000"/>
              <w:bottom w:val="single" w:sz="4" w:space="0" w:color="000000"/>
            </w:tcBorders>
            <w:shd w:val="clear" w:color="auto" w:fill="auto"/>
          </w:tcPr>
          <w:p w:rsidR="004A69C5" w:rsidRPr="00E2692C" w:rsidRDefault="004A69C5" w:rsidP="00090E7A">
            <w:pPr>
              <w:jc w:val="both"/>
              <w:rPr>
                <w:sz w:val="27"/>
                <w:szCs w:val="27"/>
              </w:rPr>
            </w:pPr>
            <w:r w:rsidRPr="00E2692C">
              <w:rPr>
                <w:sz w:val="27"/>
                <w:szCs w:val="27"/>
              </w:rPr>
              <w:t>19932,8</w:t>
            </w:r>
          </w:p>
        </w:tc>
        <w:tc>
          <w:tcPr>
            <w:tcW w:w="1276" w:type="dxa"/>
            <w:tcBorders>
              <w:left w:val="single" w:sz="4" w:space="0" w:color="000000"/>
              <w:bottom w:val="single" w:sz="4" w:space="0" w:color="000000"/>
            </w:tcBorders>
            <w:shd w:val="clear" w:color="auto" w:fill="FFFFFF"/>
          </w:tcPr>
          <w:p w:rsidR="004A69C5" w:rsidRPr="00E2692C" w:rsidRDefault="004A69C5" w:rsidP="00090E7A">
            <w:pPr>
              <w:snapToGrid w:val="0"/>
              <w:jc w:val="both"/>
              <w:rPr>
                <w:sz w:val="27"/>
                <w:szCs w:val="27"/>
              </w:rPr>
            </w:pPr>
            <w:r w:rsidRPr="00E2692C">
              <w:rPr>
                <w:sz w:val="27"/>
                <w:szCs w:val="27"/>
              </w:rPr>
              <w:t>20929,5</w:t>
            </w:r>
          </w:p>
        </w:tc>
        <w:tc>
          <w:tcPr>
            <w:tcW w:w="1092" w:type="dxa"/>
            <w:tcBorders>
              <w:left w:val="single" w:sz="4" w:space="0" w:color="000000"/>
              <w:bottom w:val="single" w:sz="4" w:space="0" w:color="000000"/>
              <w:right w:val="single" w:sz="4" w:space="0" w:color="000000"/>
            </w:tcBorders>
            <w:shd w:val="clear" w:color="auto" w:fill="FFFFFF"/>
          </w:tcPr>
          <w:p w:rsidR="004A69C5" w:rsidRPr="00E2692C" w:rsidRDefault="004A69C5" w:rsidP="00090E7A">
            <w:pPr>
              <w:jc w:val="both"/>
              <w:rPr>
                <w:sz w:val="27"/>
                <w:szCs w:val="27"/>
              </w:rPr>
            </w:pPr>
            <w:r w:rsidRPr="00E2692C">
              <w:rPr>
                <w:sz w:val="27"/>
                <w:szCs w:val="27"/>
              </w:rPr>
              <w:t>22813,1</w:t>
            </w:r>
          </w:p>
        </w:tc>
      </w:tr>
      <w:tr w:rsidR="004A69C5" w:rsidRPr="00E2692C" w:rsidTr="00090E7A">
        <w:tblPrEx>
          <w:tblLook w:val="0020"/>
        </w:tblPrEx>
        <w:trPr>
          <w:gridBefore w:val="7"/>
          <w:wBefore w:w="10399" w:type="dxa"/>
          <w:trHeight w:val="299"/>
        </w:trPr>
        <w:tc>
          <w:tcPr>
            <w:tcW w:w="1417" w:type="dxa"/>
            <w:tcBorders>
              <w:top w:val="single" w:sz="4" w:space="0" w:color="auto"/>
              <w:left w:val="single" w:sz="4" w:space="0" w:color="000000"/>
              <w:bottom w:val="single" w:sz="4" w:space="0" w:color="auto"/>
              <w:right w:val="nil"/>
            </w:tcBorders>
            <w:shd w:val="clear" w:color="auto" w:fill="FFFFFF"/>
          </w:tcPr>
          <w:p w:rsidR="004A69C5" w:rsidRPr="00E2692C" w:rsidRDefault="004A69C5" w:rsidP="00090E7A">
            <w:pPr>
              <w:snapToGrid w:val="0"/>
              <w:jc w:val="both"/>
              <w:rPr>
                <w:sz w:val="27"/>
                <w:szCs w:val="27"/>
              </w:rPr>
            </w:pPr>
          </w:p>
        </w:tc>
        <w:tc>
          <w:tcPr>
            <w:tcW w:w="1418" w:type="dxa"/>
            <w:tcBorders>
              <w:top w:val="single" w:sz="4" w:space="0" w:color="auto"/>
              <w:left w:val="single" w:sz="4" w:space="0" w:color="000000"/>
              <w:bottom w:val="single" w:sz="4" w:space="0" w:color="auto"/>
              <w:right w:val="nil"/>
            </w:tcBorders>
            <w:shd w:val="clear" w:color="auto" w:fill="FFFFFF"/>
          </w:tcPr>
          <w:p w:rsidR="004A69C5" w:rsidRPr="00E2692C" w:rsidRDefault="004A69C5" w:rsidP="00090E7A">
            <w:pPr>
              <w:jc w:val="both"/>
              <w:rPr>
                <w:sz w:val="27"/>
                <w:szCs w:val="27"/>
              </w:rPr>
            </w:pPr>
          </w:p>
        </w:tc>
        <w:tc>
          <w:tcPr>
            <w:tcW w:w="1417" w:type="dxa"/>
            <w:tcBorders>
              <w:top w:val="single" w:sz="4" w:space="0" w:color="auto"/>
              <w:left w:val="single" w:sz="4" w:space="0" w:color="000000"/>
              <w:bottom w:val="single" w:sz="4" w:space="0" w:color="auto"/>
              <w:right w:val="single" w:sz="4" w:space="0" w:color="000000"/>
            </w:tcBorders>
            <w:shd w:val="clear" w:color="auto" w:fill="FFFFFF"/>
          </w:tcPr>
          <w:p w:rsidR="004A69C5" w:rsidRPr="00E2692C" w:rsidRDefault="004A69C5" w:rsidP="00090E7A">
            <w:pPr>
              <w:jc w:val="both"/>
              <w:rPr>
                <w:sz w:val="27"/>
                <w:szCs w:val="27"/>
              </w:rPr>
            </w:pPr>
          </w:p>
        </w:tc>
      </w:tr>
    </w:tbl>
    <w:p w:rsidR="004A69C5" w:rsidRPr="00E2692C" w:rsidRDefault="004A69C5" w:rsidP="004A69C5">
      <w:pPr>
        <w:jc w:val="both"/>
        <w:rPr>
          <w:sz w:val="27"/>
          <w:szCs w:val="27"/>
        </w:rPr>
      </w:pPr>
      <w:r w:rsidRPr="00E2692C">
        <w:rPr>
          <w:sz w:val="27"/>
          <w:szCs w:val="27"/>
        </w:rPr>
        <w:t xml:space="preserve">          Доля малого предпринимательства в доходах местного бюджета составляет 1%. </w:t>
      </w:r>
    </w:p>
    <w:p w:rsidR="004A69C5" w:rsidRPr="00E2692C" w:rsidRDefault="004A69C5" w:rsidP="004A69C5">
      <w:pPr>
        <w:pStyle w:val="140"/>
        <w:spacing w:line="200" w:lineRule="atLeast"/>
        <w:ind w:firstLine="709"/>
        <w:jc w:val="both"/>
        <w:rPr>
          <w:sz w:val="27"/>
          <w:szCs w:val="27"/>
        </w:rPr>
      </w:pPr>
      <w:r w:rsidRPr="00E2692C">
        <w:rPr>
          <w:sz w:val="27"/>
          <w:szCs w:val="27"/>
        </w:rPr>
        <w:t xml:space="preserve">Существенное значение в оценке уровня жизни населения имеет жилищный вопрос. </w:t>
      </w:r>
    </w:p>
    <w:p w:rsidR="004A69C5" w:rsidRPr="00E2692C" w:rsidRDefault="004A69C5" w:rsidP="004A69C5">
      <w:pPr>
        <w:pStyle w:val="210"/>
        <w:ind w:firstLine="709"/>
        <w:jc w:val="both"/>
        <w:rPr>
          <w:sz w:val="27"/>
          <w:szCs w:val="27"/>
        </w:rPr>
      </w:pPr>
      <w:r w:rsidRPr="00E2692C">
        <w:rPr>
          <w:sz w:val="27"/>
          <w:szCs w:val="27"/>
        </w:rPr>
        <w:t xml:space="preserve">                                                                                                     Таблица  5</w:t>
      </w:r>
    </w:p>
    <w:p w:rsidR="004A69C5" w:rsidRPr="00E2692C" w:rsidRDefault="004A69C5" w:rsidP="004A69C5">
      <w:pPr>
        <w:pStyle w:val="210"/>
        <w:ind w:firstLine="709"/>
        <w:jc w:val="both"/>
        <w:rPr>
          <w:sz w:val="27"/>
          <w:szCs w:val="27"/>
        </w:rPr>
      </w:pPr>
      <w:r w:rsidRPr="00E2692C">
        <w:rPr>
          <w:sz w:val="27"/>
          <w:szCs w:val="27"/>
        </w:rPr>
        <w:t>Обеспеченность населения жильем</w:t>
      </w:r>
    </w:p>
    <w:tbl>
      <w:tblPr>
        <w:tblW w:w="0" w:type="auto"/>
        <w:tblInd w:w="-63" w:type="dxa"/>
        <w:tblLayout w:type="fixed"/>
        <w:tblLook w:val="0000"/>
      </w:tblPr>
      <w:tblGrid>
        <w:gridCol w:w="4725"/>
        <w:gridCol w:w="1212"/>
        <w:gridCol w:w="1141"/>
        <w:gridCol w:w="1158"/>
        <w:gridCol w:w="1357"/>
      </w:tblGrid>
      <w:tr w:rsidR="004A69C5" w:rsidRPr="00E2692C" w:rsidTr="00090E7A">
        <w:trPr>
          <w:trHeight w:val="372"/>
        </w:trPr>
        <w:tc>
          <w:tcPr>
            <w:tcW w:w="4725" w:type="dxa"/>
            <w:tcBorders>
              <w:top w:val="single" w:sz="4" w:space="0" w:color="000000"/>
              <w:left w:val="single" w:sz="4" w:space="0" w:color="000000"/>
              <w:bottom w:val="single" w:sz="4" w:space="0" w:color="000000"/>
            </w:tcBorders>
            <w:shd w:val="clear" w:color="auto" w:fill="auto"/>
            <w:vAlign w:val="center"/>
          </w:tcPr>
          <w:p w:rsidR="004A69C5" w:rsidRPr="00E2692C" w:rsidRDefault="004A69C5" w:rsidP="00090E7A">
            <w:pPr>
              <w:pStyle w:val="140"/>
              <w:spacing w:after="0" w:line="200" w:lineRule="atLeast"/>
              <w:jc w:val="both"/>
              <w:rPr>
                <w:sz w:val="27"/>
                <w:szCs w:val="27"/>
              </w:rPr>
            </w:pPr>
            <w:r w:rsidRPr="00E2692C">
              <w:rPr>
                <w:sz w:val="27"/>
                <w:szCs w:val="27"/>
              </w:rPr>
              <w:t>Показатель</w:t>
            </w:r>
          </w:p>
        </w:tc>
        <w:tc>
          <w:tcPr>
            <w:tcW w:w="1212" w:type="dxa"/>
            <w:tcBorders>
              <w:top w:val="single" w:sz="4" w:space="0" w:color="000000"/>
              <w:left w:val="single" w:sz="4" w:space="0" w:color="000000"/>
              <w:bottom w:val="single" w:sz="4" w:space="0" w:color="000000"/>
            </w:tcBorders>
            <w:shd w:val="clear" w:color="auto" w:fill="auto"/>
            <w:vAlign w:val="center"/>
          </w:tcPr>
          <w:p w:rsidR="004A69C5" w:rsidRPr="00E2692C" w:rsidRDefault="004A69C5" w:rsidP="00090E7A">
            <w:pPr>
              <w:pStyle w:val="140"/>
              <w:spacing w:after="0" w:line="200" w:lineRule="atLeast"/>
              <w:jc w:val="both"/>
              <w:rPr>
                <w:sz w:val="27"/>
                <w:szCs w:val="27"/>
              </w:rPr>
            </w:pPr>
            <w:r w:rsidRPr="00E2692C">
              <w:rPr>
                <w:sz w:val="27"/>
                <w:szCs w:val="27"/>
              </w:rPr>
              <w:t>2014 год</w:t>
            </w:r>
          </w:p>
        </w:tc>
        <w:tc>
          <w:tcPr>
            <w:tcW w:w="1141" w:type="dxa"/>
            <w:tcBorders>
              <w:top w:val="single" w:sz="4" w:space="0" w:color="000000"/>
              <w:left w:val="single" w:sz="4" w:space="0" w:color="000000"/>
              <w:bottom w:val="single" w:sz="4" w:space="0" w:color="000000"/>
            </w:tcBorders>
            <w:shd w:val="clear" w:color="auto" w:fill="auto"/>
            <w:vAlign w:val="center"/>
          </w:tcPr>
          <w:p w:rsidR="004A69C5" w:rsidRPr="00E2692C" w:rsidRDefault="004A69C5" w:rsidP="00090E7A">
            <w:pPr>
              <w:pStyle w:val="140"/>
              <w:spacing w:after="0" w:line="200" w:lineRule="atLeast"/>
              <w:jc w:val="both"/>
              <w:rPr>
                <w:sz w:val="27"/>
                <w:szCs w:val="27"/>
              </w:rPr>
            </w:pPr>
            <w:r w:rsidRPr="00E2692C">
              <w:rPr>
                <w:sz w:val="27"/>
                <w:szCs w:val="27"/>
              </w:rPr>
              <w:t>2015 год</w:t>
            </w:r>
          </w:p>
        </w:tc>
        <w:tc>
          <w:tcPr>
            <w:tcW w:w="1158" w:type="dxa"/>
            <w:tcBorders>
              <w:top w:val="single" w:sz="4" w:space="0" w:color="000000"/>
              <w:left w:val="single" w:sz="4" w:space="0" w:color="000000"/>
              <w:bottom w:val="single" w:sz="4" w:space="0" w:color="000000"/>
            </w:tcBorders>
            <w:shd w:val="clear" w:color="auto" w:fill="auto"/>
            <w:vAlign w:val="center"/>
          </w:tcPr>
          <w:p w:rsidR="004A69C5" w:rsidRPr="00E2692C" w:rsidRDefault="004A69C5" w:rsidP="00090E7A">
            <w:pPr>
              <w:pStyle w:val="140"/>
              <w:spacing w:after="0" w:line="200" w:lineRule="atLeast"/>
              <w:jc w:val="both"/>
              <w:rPr>
                <w:sz w:val="27"/>
                <w:szCs w:val="27"/>
              </w:rPr>
            </w:pPr>
            <w:r w:rsidRPr="00E2692C">
              <w:rPr>
                <w:sz w:val="27"/>
                <w:szCs w:val="27"/>
              </w:rPr>
              <w:t>2016 год</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69C5" w:rsidRPr="00E2692C" w:rsidRDefault="004A69C5" w:rsidP="00090E7A">
            <w:pPr>
              <w:pStyle w:val="140"/>
              <w:spacing w:after="0" w:line="200" w:lineRule="atLeast"/>
              <w:jc w:val="both"/>
              <w:rPr>
                <w:sz w:val="27"/>
                <w:szCs w:val="27"/>
              </w:rPr>
            </w:pPr>
            <w:r w:rsidRPr="00E2692C">
              <w:rPr>
                <w:sz w:val="27"/>
                <w:szCs w:val="27"/>
              </w:rPr>
              <w:t>2017 год (оценка)</w:t>
            </w:r>
          </w:p>
        </w:tc>
      </w:tr>
      <w:tr w:rsidR="004A69C5" w:rsidRPr="00E2692C" w:rsidTr="00090E7A">
        <w:trPr>
          <w:trHeight w:val="559"/>
        </w:trPr>
        <w:tc>
          <w:tcPr>
            <w:tcW w:w="4725"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Общая площадь жилищного фонда тыс. кв. м. общей площади</w:t>
            </w:r>
          </w:p>
        </w:tc>
        <w:tc>
          <w:tcPr>
            <w:tcW w:w="1212"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lang w:val="en-US"/>
              </w:rPr>
            </w:pPr>
            <w:r w:rsidRPr="00E2692C">
              <w:rPr>
                <w:sz w:val="27"/>
                <w:szCs w:val="27"/>
              </w:rPr>
              <w:t>19,9</w:t>
            </w:r>
          </w:p>
        </w:tc>
        <w:tc>
          <w:tcPr>
            <w:tcW w:w="1141"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rPr>
            </w:pPr>
            <w:r w:rsidRPr="00E2692C">
              <w:rPr>
                <w:sz w:val="27"/>
                <w:szCs w:val="27"/>
              </w:rPr>
              <w:t>20,0</w:t>
            </w:r>
          </w:p>
        </w:tc>
        <w:tc>
          <w:tcPr>
            <w:tcW w:w="1158"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rPr>
            </w:pPr>
            <w:r w:rsidRPr="00E2692C">
              <w:rPr>
                <w:color w:val="000000"/>
                <w:sz w:val="27"/>
                <w:szCs w:val="27"/>
              </w:rPr>
              <w:t>20,2</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color w:val="000000"/>
                <w:sz w:val="27"/>
                <w:szCs w:val="27"/>
              </w:rPr>
              <w:t>21,0</w:t>
            </w:r>
          </w:p>
        </w:tc>
      </w:tr>
      <w:tr w:rsidR="004A69C5" w:rsidRPr="00E2692C" w:rsidTr="00090E7A">
        <w:trPr>
          <w:trHeight w:val="352"/>
        </w:trPr>
        <w:tc>
          <w:tcPr>
            <w:tcW w:w="4725"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 в том числе: площадь ветхого и аварийного жилищного фонда, тыс. кв. м общей площади</w:t>
            </w:r>
          </w:p>
        </w:tc>
        <w:tc>
          <w:tcPr>
            <w:tcW w:w="1212"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0</w:t>
            </w:r>
          </w:p>
        </w:tc>
        <w:tc>
          <w:tcPr>
            <w:tcW w:w="1141"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rPr>
            </w:pPr>
            <w:r w:rsidRPr="00E2692C">
              <w:rPr>
                <w:sz w:val="27"/>
                <w:szCs w:val="27"/>
              </w:rPr>
              <w:t>0</w:t>
            </w:r>
          </w:p>
        </w:tc>
        <w:tc>
          <w:tcPr>
            <w:tcW w:w="1158"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lang w:val="en-US"/>
              </w:rPr>
            </w:pPr>
            <w:r w:rsidRPr="00E2692C">
              <w:rPr>
                <w:color w:val="000000"/>
                <w:sz w:val="27"/>
                <w:szCs w:val="27"/>
                <w:lang w:val="en-US"/>
              </w:rPr>
              <w:t>0</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color w:val="000000"/>
                <w:sz w:val="27"/>
                <w:szCs w:val="27"/>
                <w:lang w:val="en-US"/>
              </w:rPr>
              <w:t>0</w:t>
            </w:r>
          </w:p>
        </w:tc>
      </w:tr>
      <w:tr w:rsidR="004A69C5" w:rsidRPr="00E2692C" w:rsidTr="00090E7A">
        <w:trPr>
          <w:trHeight w:val="555"/>
        </w:trPr>
        <w:tc>
          <w:tcPr>
            <w:tcW w:w="4725"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Ввод в эксплуатацию жилых домов тыс.кв. м общей площади</w:t>
            </w:r>
          </w:p>
        </w:tc>
        <w:tc>
          <w:tcPr>
            <w:tcW w:w="1212"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0,1</w:t>
            </w:r>
          </w:p>
        </w:tc>
        <w:tc>
          <w:tcPr>
            <w:tcW w:w="1141"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rFonts w:eastAsia="A"/>
                <w:color w:val="000000"/>
                <w:sz w:val="27"/>
                <w:szCs w:val="27"/>
              </w:rPr>
            </w:pPr>
            <w:r w:rsidRPr="00E2692C">
              <w:rPr>
                <w:sz w:val="27"/>
                <w:szCs w:val="27"/>
              </w:rPr>
              <w:t>0,1</w:t>
            </w:r>
          </w:p>
        </w:tc>
        <w:tc>
          <w:tcPr>
            <w:tcW w:w="1158"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lang w:val="en-US"/>
              </w:rPr>
            </w:pPr>
            <w:r w:rsidRPr="00E2692C">
              <w:rPr>
                <w:rFonts w:eastAsia="A"/>
                <w:color w:val="000000"/>
                <w:sz w:val="27"/>
                <w:szCs w:val="27"/>
              </w:rPr>
              <w:t>0,2</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color w:val="000000"/>
                <w:sz w:val="27"/>
                <w:szCs w:val="27"/>
              </w:rPr>
              <w:t>0,8</w:t>
            </w:r>
          </w:p>
        </w:tc>
      </w:tr>
      <w:tr w:rsidR="004A69C5" w:rsidRPr="00E2692C" w:rsidTr="00090E7A">
        <w:trPr>
          <w:trHeight w:val="563"/>
        </w:trPr>
        <w:tc>
          <w:tcPr>
            <w:tcW w:w="4725"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Средняя обеспеченность населения жильем, кв. м/чел.</w:t>
            </w:r>
          </w:p>
        </w:tc>
        <w:tc>
          <w:tcPr>
            <w:tcW w:w="1212"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25,4</w:t>
            </w:r>
          </w:p>
        </w:tc>
        <w:tc>
          <w:tcPr>
            <w:tcW w:w="1141"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rPr>
            </w:pPr>
            <w:r w:rsidRPr="00E2692C">
              <w:rPr>
                <w:sz w:val="27"/>
                <w:szCs w:val="27"/>
              </w:rPr>
              <w:t>25,8</w:t>
            </w:r>
          </w:p>
        </w:tc>
        <w:tc>
          <w:tcPr>
            <w:tcW w:w="1158"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rPr>
            </w:pPr>
            <w:r w:rsidRPr="00E2692C">
              <w:rPr>
                <w:color w:val="000000"/>
                <w:sz w:val="27"/>
                <w:szCs w:val="27"/>
              </w:rPr>
              <w:t>25,7</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color w:val="000000"/>
                <w:sz w:val="27"/>
                <w:szCs w:val="27"/>
              </w:rPr>
              <w:t>26,6</w:t>
            </w:r>
          </w:p>
        </w:tc>
      </w:tr>
      <w:tr w:rsidR="004A69C5" w:rsidRPr="00E2692C" w:rsidTr="00090E7A">
        <w:trPr>
          <w:trHeight w:val="645"/>
        </w:trPr>
        <w:tc>
          <w:tcPr>
            <w:tcW w:w="4725"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 в том числе: площадь ветхого и аварийного жилищного фонда, кв. м/чел.</w:t>
            </w:r>
          </w:p>
        </w:tc>
        <w:tc>
          <w:tcPr>
            <w:tcW w:w="1212"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0</w:t>
            </w:r>
          </w:p>
        </w:tc>
        <w:tc>
          <w:tcPr>
            <w:tcW w:w="1141"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0</w:t>
            </w:r>
          </w:p>
          <w:p w:rsidR="004A69C5" w:rsidRPr="00E2692C" w:rsidRDefault="004A69C5" w:rsidP="00090E7A">
            <w:pPr>
              <w:pStyle w:val="140"/>
              <w:spacing w:after="0" w:line="200" w:lineRule="atLeast"/>
              <w:jc w:val="both"/>
              <w:rPr>
                <w:sz w:val="27"/>
                <w:szCs w:val="27"/>
              </w:rPr>
            </w:pPr>
          </w:p>
        </w:tc>
        <w:tc>
          <w:tcPr>
            <w:tcW w:w="1158"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rPr>
            </w:pPr>
            <w:r w:rsidRPr="00E2692C">
              <w:rPr>
                <w:color w:val="000000"/>
                <w:sz w:val="27"/>
                <w:szCs w:val="27"/>
              </w:rPr>
              <w:t>0</w:t>
            </w:r>
          </w:p>
          <w:p w:rsidR="004A69C5" w:rsidRPr="00E2692C" w:rsidRDefault="004A69C5" w:rsidP="00090E7A">
            <w:pPr>
              <w:pStyle w:val="140"/>
              <w:spacing w:after="0" w:line="200" w:lineRule="atLeast"/>
              <w:jc w:val="both"/>
              <w:rPr>
                <w:color w:val="000000"/>
                <w:sz w:val="27"/>
                <w:szCs w:val="27"/>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color w:val="000000"/>
                <w:sz w:val="27"/>
                <w:szCs w:val="27"/>
              </w:rPr>
              <w:t>0</w:t>
            </w:r>
          </w:p>
        </w:tc>
      </w:tr>
      <w:tr w:rsidR="004A69C5" w:rsidRPr="00E2692C" w:rsidTr="00090E7A">
        <w:trPr>
          <w:trHeight w:val="546"/>
        </w:trPr>
        <w:tc>
          <w:tcPr>
            <w:tcW w:w="4725"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lastRenderedPageBreak/>
              <w:t>Число проживающих в ветхом жилищном фонде, тыс. человек</w:t>
            </w:r>
          </w:p>
        </w:tc>
        <w:tc>
          <w:tcPr>
            <w:tcW w:w="1212"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 xml:space="preserve">0 </w:t>
            </w:r>
          </w:p>
        </w:tc>
        <w:tc>
          <w:tcPr>
            <w:tcW w:w="1141"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lang w:val="en-US"/>
              </w:rPr>
            </w:pPr>
            <w:r w:rsidRPr="00E2692C">
              <w:rPr>
                <w:sz w:val="27"/>
                <w:szCs w:val="27"/>
              </w:rPr>
              <w:t xml:space="preserve">0 </w:t>
            </w:r>
          </w:p>
        </w:tc>
        <w:tc>
          <w:tcPr>
            <w:tcW w:w="1158"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lang w:val="en-US"/>
              </w:rPr>
            </w:pPr>
            <w:r w:rsidRPr="00E2692C">
              <w:rPr>
                <w:color w:val="000000"/>
                <w:sz w:val="27"/>
                <w:szCs w:val="27"/>
                <w:lang w:val="en-US"/>
              </w:rPr>
              <w:t>0</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color w:val="000000"/>
                <w:sz w:val="27"/>
                <w:szCs w:val="27"/>
                <w:lang w:val="en-US"/>
              </w:rPr>
              <w:t>0</w:t>
            </w:r>
          </w:p>
        </w:tc>
      </w:tr>
      <w:tr w:rsidR="004A69C5" w:rsidRPr="00E2692C" w:rsidTr="00090E7A">
        <w:trPr>
          <w:trHeight w:val="119"/>
        </w:trPr>
        <w:tc>
          <w:tcPr>
            <w:tcW w:w="4725"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 xml:space="preserve">Число </w:t>
            </w:r>
            <w:proofErr w:type="gramStart"/>
            <w:r w:rsidRPr="00E2692C">
              <w:rPr>
                <w:sz w:val="27"/>
                <w:szCs w:val="27"/>
              </w:rPr>
              <w:t>проживающих</w:t>
            </w:r>
            <w:proofErr w:type="gramEnd"/>
            <w:r w:rsidRPr="00E2692C">
              <w:rPr>
                <w:sz w:val="27"/>
                <w:szCs w:val="27"/>
              </w:rPr>
              <w:t xml:space="preserve"> в аварийном жилищном фонде</w:t>
            </w:r>
          </w:p>
        </w:tc>
        <w:tc>
          <w:tcPr>
            <w:tcW w:w="1212"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sz w:val="27"/>
                <w:szCs w:val="27"/>
              </w:rPr>
              <w:t>0</w:t>
            </w:r>
          </w:p>
        </w:tc>
        <w:tc>
          <w:tcPr>
            <w:tcW w:w="1141"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rPr>
            </w:pPr>
            <w:r w:rsidRPr="00E2692C">
              <w:rPr>
                <w:sz w:val="27"/>
                <w:szCs w:val="27"/>
              </w:rPr>
              <w:t>0</w:t>
            </w:r>
          </w:p>
        </w:tc>
        <w:tc>
          <w:tcPr>
            <w:tcW w:w="1158"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00" w:lineRule="atLeast"/>
              <w:jc w:val="both"/>
              <w:rPr>
                <w:color w:val="000000"/>
                <w:sz w:val="27"/>
                <w:szCs w:val="27"/>
              </w:rPr>
            </w:pPr>
            <w:r w:rsidRPr="00E2692C">
              <w:rPr>
                <w:color w:val="000000"/>
                <w:sz w:val="27"/>
                <w:szCs w:val="27"/>
              </w:rPr>
              <w:t>0</w:t>
            </w: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00" w:lineRule="atLeast"/>
              <w:jc w:val="both"/>
              <w:rPr>
                <w:sz w:val="27"/>
                <w:szCs w:val="27"/>
              </w:rPr>
            </w:pPr>
            <w:r w:rsidRPr="00E2692C">
              <w:rPr>
                <w:color w:val="000000"/>
                <w:sz w:val="27"/>
                <w:szCs w:val="27"/>
              </w:rPr>
              <w:t>0</w:t>
            </w:r>
          </w:p>
        </w:tc>
      </w:tr>
    </w:tbl>
    <w:p w:rsidR="004A69C5" w:rsidRPr="00E2692C" w:rsidRDefault="004A69C5" w:rsidP="004A69C5">
      <w:pPr>
        <w:pStyle w:val="140"/>
        <w:spacing w:line="240" w:lineRule="auto"/>
        <w:ind w:firstLine="705"/>
        <w:jc w:val="both"/>
        <w:rPr>
          <w:sz w:val="27"/>
          <w:szCs w:val="27"/>
        </w:rPr>
      </w:pPr>
    </w:p>
    <w:p w:rsidR="004A69C5" w:rsidRPr="00E2692C" w:rsidRDefault="004A69C5" w:rsidP="004A69C5">
      <w:pPr>
        <w:pStyle w:val="140"/>
        <w:spacing w:line="240" w:lineRule="auto"/>
        <w:ind w:firstLine="705"/>
        <w:jc w:val="both"/>
        <w:rPr>
          <w:sz w:val="27"/>
          <w:szCs w:val="27"/>
        </w:rPr>
      </w:pPr>
      <w:r w:rsidRPr="00E2692C">
        <w:rPr>
          <w:sz w:val="27"/>
          <w:szCs w:val="27"/>
        </w:rPr>
        <w:t>В 2016 году введено в эксплуатацию 180 кв</w:t>
      </w:r>
      <w:proofErr w:type="gramStart"/>
      <w:r w:rsidRPr="00E2692C">
        <w:rPr>
          <w:sz w:val="27"/>
          <w:szCs w:val="27"/>
        </w:rPr>
        <w:t>.м</w:t>
      </w:r>
      <w:proofErr w:type="gramEnd"/>
      <w:r w:rsidRPr="00E2692C">
        <w:rPr>
          <w:sz w:val="27"/>
          <w:szCs w:val="27"/>
        </w:rPr>
        <w:t>етров жилого фонда, общая площадь жилищного фонда  составила  20,2 тыс.кв.метров.</w:t>
      </w:r>
      <w:r w:rsidRPr="00E2692C">
        <w:rPr>
          <w:rFonts w:eastAsia="A"/>
          <w:sz w:val="27"/>
          <w:szCs w:val="27"/>
        </w:rPr>
        <w:t xml:space="preserve"> </w:t>
      </w:r>
      <w:r w:rsidRPr="00E2692C">
        <w:rPr>
          <w:rFonts w:eastAsia="A"/>
          <w:color w:val="000000"/>
          <w:sz w:val="27"/>
          <w:szCs w:val="27"/>
        </w:rPr>
        <w:t>Учет ж</w:t>
      </w:r>
      <w:r w:rsidRPr="00E2692C">
        <w:rPr>
          <w:color w:val="000000"/>
          <w:sz w:val="27"/>
          <w:szCs w:val="27"/>
        </w:rPr>
        <w:t>илья</w:t>
      </w:r>
      <w:r w:rsidRPr="00E2692C">
        <w:rPr>
          <w:sz w:val="27"/>
          <w:szCs w:val="27"/>
        </w:rPr>
        <w:t xml:space="preserve">, признанного аварийным, на территории   не </w:t>
      </w:r>
      <w:r w:rsidRPr="00E2692C">
        <w:rPr>
          <w:rFonts w:eastAsia="A"/>
          <w:sz w:val="27"/>
          <w:szCs w:val="27"/>
        </w:rPr>
        <w:t>ведется</w:t>
      </w:r>
      <w:r w:rsidRPr="00E2692C">
        <w:rPr>
          <w:sz w:val="27"/>
          <w:szCs w:val="27"/>
        </w:rPr>
        <w:t>.</w:t>
      </w:r>
    </w:p>
    <w:p w:rsidR="004A69C5" w:rsidRPr="00E2692C" w:rsidRDefault="004A69C5" w:rsidP="004A69C5">
      <w:pPr>
        <w:pStyle w:val="140"/>
        <w:spacing w:line="240" w:lineRule="auto"/>
        <w:ind w:firstLine="709"/>
        <w:jc w:val="both"/>
        <w:rPr>
          <w:sz w:val="27"/>
          <w:szCs w:val="27"/>
        </w:rPr>
      </w:pPr>
      <w:r w:rsidRPr="00E2692C">
        <w:rPr>
          <w:sz w:val="27"/>
          <w:szCs w:val="27"/>
        </w:rPr>
        <w:t>В качестве одной из сторон трудового потенциала выделяют образовательный потенциал. Образовательный потенциал рабочей силы и населения непосредственно характеризуется данными об уровне образования. Этот аспект также представляется немаловажным для решения дальнейших вопросов по достижению сбалансированности рынка труда по квалификационно</w:t>
      </w:r>
      <w:r w:rsidRPr="00E2692C">
        <w:rPr>
          <w:b/>
          <w:sz w:val="27"/>
          <w:szCs w:val="27"/>
        </w:rPr>
        <w:t>-</w:t>
      </w:r>
      <w:r w:rsidRPr="00E2692C">
        <w:rPr>
          <w:sz w:val="27"/>
          <w:szCs w:val="27"/>
        </w:rPr>
        <w:t>кадровому составу.</w:t>
      </w:r>
    </w:p>
    <w:p w:rsidR="004A69C5" w:rsidRPr="00E2692C" w:rsidRDefault="004A69C5" w:rsidP="004A69C5">
      <w:pPr>
        <w:pStyle w:val="210"/>
        <w:ind w:firstLine="709"/>
        <w:jc w:val="both"/>
        <w:rPr>
          <w:sz w:val="27"/>
          <w:szCs w:val="27"/>
        </w:rPr>
      </w:pPr>
      <w:r w:rsidRPr="00E2692C">
        <w:rPr>
          <w:sz w:val="27"/>
          <w:szCs w:val="27"/>
        </w:rPr>
        <w:t xml:space="preserve">                                                                                            Таблица 6  </w:t>
      </w:r>
    </w:p>
    <w:p w:rsidR="004A69C5" w:rsidRPr="00E2692C" w:rsidRDefault="004A69C5" w:rsidP="004A69C5">
      <w:pPr>
        <w:pStyle w:val="210"/>
        <w:spacing w:line="240" w:lineRule="auto"/>
        <w:ind w:firstLine="709"/>
        <w:jc w:val="both"/>
        <w:rPr>
          <w:sz w:val="27"/>
          <w:szCs w:val="27"/>
        </w:rPr>
      </w:pPr>
      <w:r w:rsidRPr="00E2692C">
        <w:rPr>
          <w:sz w:val="27"/>
          <w:szCs w:val="27"/>
        </w:rPr>
        <w:t>Выпуск учащихся  (человек)</w:t>
      </w:r>
    </w:p>
    <w:tbl>
      <w:tblPr>
        <w:tblW w:w="0" w:type="auto"/>
        <w:tblInd w:w="94" w:type="dxa"/>
        <w:tblLayout w:type="fixed"/>
        <w:tblLook w:val="0000"/>
      </w:tblPr>
      <w:tblGrid>
        <w:gridCol w:w="4155"/>
        <w:gridCol w:w="1305"/>
        <w:gridCol w:w="1245"/>
        <w:gridCol w:w="1260"/>
        <w:gridCol w:w="1380"/>
      </w:tblGrid>
      <w:tr w:rsidR="004A69C5" w:rsidRPr="00E2692C" w:rsidTr="00090E7A">
        <w:trPr>
          <w:trHeight w:val="780"/>
        </w:trPr>
        <w:tc>
          <w:tcPr>
            <w:tcW w:w="4155" w:type="dxa"/>
            <w:tcBorders>
              <w:top w:val="single" w:sz="4" w:space="0" w:color="000000"/>
              <w:left w:val="single" w:sz="4" w:space="0" w:color="000000"/>
              <w:bottom w:val="single" w:sz="4" w:space="0" w:color="auto"/>
            </w:tcBorders>
            <w:shd w:val="clear" w:color="auto" w:fill="auto"/>
          </w:tcPr>
          <w:p w:rsidR="004A69C5" w:rsidRPr="00E2692C" w:rsidRDefault="004A69C5" w:rsidP="00090E7A">
            <w:pPr>
              <w:pStyle w:val="140"/>
              <w:spacing w:line="240" w:lineRule="auto"/>
              <w:jc w:val="both"/>
              <w:rPr>
                <w:sz w:val="27"/>
                <w:szCs w:val="27"/>
              </w:rPr>
            </w:pPr>
            <w:r w:rsidRPr="00E2692C">
              <w:rPr>
                <w:sz w:val="27"/>
                <w:szCs w:val="27"/>
              </w:rPr>
              <w:t>Показатели</w:t>
            </w:r>
          </w:p>
        </w:tc>
        <w:tc>
          <w:tcPr>
            <w:tcW w:w="1305" w:type="dxa"/>
            <w:tcBorders>
              <w:top w:val="single" w:sz="4" w:space="0" w:color="000000"/>
              <w:left w:val="single" w:sz="4" w:space="0" w:color="000000"/>
              <w:bottom w:val="single" w:sz="4" w:space="0" w:color="auto"/>
            </w:tcBorders>
            <w:shd w:val="clear" w:color="auto" w:fill="auto"/>
          </w:tcPr>
          <w:p w:rsidR="004A69C5" w:rsidRPr="00E2692C" w:rsidRDefault="004A69C5" w:rsidP="00090E7A">
            <w:pPr>
              <w:pStyle w:val="140"/>
              <w:spacing w:line="240" w:lineRule="auto"/>
              <w:jc w:val="both"/>
              <w:rPr>
                <w:sz w:val="27"/>
                <w:szCs w:val="27"/>
              </w:rPr>
            </w:pPr>
            <w:r w:rsidRPr="00E2692C">
              <w:rPr>
                <w:sz w:val="27"/>
                <w:szCs w:val="27"/>
              </w:rPr>
              <w:t>2014 г.</w:t>
            </w:r>
          </w:p>
        </w:tc>
        <w:tc>
          <w:tcPr>
            <w:tcW w:w="1245" w:type="dxa"/>
            <w:tcBorders>
              <w:top w:val="single" w:sz="4" w:space="0" w:color="000000"/>
              <w:left w:val="single" w:sz="4" w:space="0" w:color="000000"/>
              <w:bottom w:val="single" w:sz="4" w:space="0" w:color="auto"/>
            </w:tcBorders>
            <w:shd w:val="clear" w:color="auto" w:fill="auto"/>
          </w:tcPr>
          <w:p w:rsidR="004A69C5" w:rsidRPr="00E2692C" w:rsidRDefault="004A69C5" w:rsidP="00090E7A">
            <w:pPr>
              <w:pStyle w:val="140"/>
              <w:spacing w:line="240" w:lineRule="auto"/>
              <w:jc w:val="both"/>
              <w:rPr>
                <w:sz w:val="27"/>
                <w:szCs w:val="27"/>
              </w:rPr>
            </w:pPr>
            <w:r w:rsidRPr="00E2692C">
              <w:rPr>
                <w:sz w:val="27"/>
                <w:szCs w:val="27"/>
              </w:rPr>
              <w:t>2015 г.</w:t>
            </w:r>
          </w:p>
        </w:tc>
        <w:tc>
          <w:tcPr>
            <w:tcW w:w="1260" w:type="dxa"/>
            <w:tcBorders>
              <w:top w:val="single" w:sz="4" w:space="0" w:color="000000"/>
              <w:left w:val="single" w:sz="4" w:space="0" w:color="000000"/>
              <w:bottom w:val="single" w:sz="4" w:space="0" w:color="auto"/>
            </w:tcBorders>
            <w:shd w:val="clear" w:color="auto" w:fill="auto"/>
          </w:tcPr>
          <w:p w:rsidR="004A69C5" w:rsidRPr="00E2692C" w:rsidRDefault="004A69C5" w:rsidP="00090E7A">
            <w:pPr>
              <w:pStyle w:val="140"/>
              <w:spacing w:line="240" w:lineRule="auto"/>
              <w:jc w:val="both"/>
              <w:rPr>
                <w:sz w:val="27"/>
                <w:szCs w:val="27"/>
              </w:rPr>
            </w:pPr>
            <w:r w:rsidRPr="00E2692C">
              <w:rPr>
                <w:sz w:val="27"/>
                <w:szCs w:val="27"/>
              </w:rPr>
              <w:t>2016 г.</w:t>
            </w:r>
          </w:p>
        </w:tc>
        <w:tc>
          <w:tcPr>
            <w:tcW w:w="1380" w:type="dxa"/>
            <w:tcBorders>
              <w:top w:val="single" w:sz="4" w:space="0" w:color="000000"/>
              <w:left w:val="single" w:sz="4" w:space="0" w:color="000000"/>
              <w:bottom w:val="single" w:sz="4" w:space="0" w:color="auto"/>
              <w:right w:val="single" w:sz="4" w:space="0" w:color="000000"/>
            </w:tcBorders>
            <w:shd w:val="clear" w:color="auto" w:fill="auto"/>
          </w:tcPr>
          <w:p w:rsidR="004A69C5" w:rsidRPr="00E2692C" w:rsidRDefault="004A69C5" w:rsidP="00090E7A">
            <w:pPr>
              <w:pStyle w:val="140"/>
              <w:spacing w:line="240" w:lineRule="auto"/>
              <w:jc w:val="both"/>
              <w:rPr>
                <w:sz w:val="27"/>
                <w:szCs w:val="27"/>
              </w:rPr>
            </w:pPr>
            <w:r w:rsidRPr="00E2692C">
              <w:rPr>
                <w:sz w:val="27"/>
                <w:szCs w:val="27"/>
              </w:rPr>
              <w:t xml:space="preserve">2017 г. </w:t>
            </w:r>
          </w:p>
          <w:p w:rsidR="004A69C5" w:rsidRPr="00E2692C" w:rsidRDefault="004A69C5" w:rsidP="00090E7A">
            <w:pPr>
              <w:pStyle w:val="140"/>
              <w:spacing w:line="240" w:lineRule="auto"/>
              <w:jc w:val="both"/>
              <w:rPr>
                <w:sz w:val="27"/>
                <w:szCs w:val="27"/>
              </w:rPr>
            </w:pPr>
            <w:r w:rsidRPr="00E2692C">
              <w:rPr>
                <w:sz w:val="27"/>
                <w:szCs w:val="27"/>
              </w:rPr>
              <w:t>Оценка</w:t>
            </w:r>
          </w:p>
        </w:tc>
      </w:tr>
      <w:tr w:rsidR="004A69C5" w:rsidRPr="00E2692C" w:rsidTr="00090E7A">
        <w:trPr>
          <w:trHeight w:val="240"/>
        </w:trPr>
        <w:tc>
          <w:tcPr>
            <w:tcW w:w="4155" w:type="dxa"/>
            <w:tcBorders>
              <w:top w:val="single" w:sz="4" w:space="0" w:color="auto"/>
              <w:left w:val="single" w:sz="4" w:space="0" w:color="000000"/>
              <w:bottom w:val="single" w:sz="4" w:space="0" w:color="000000"/>
            </w:tcBorders>
            <w:shd w:val="clear" w:color="auto" w:fill="auto"/>
          </w:tcPr>
          <w:p w:rsidR="004A69C5" w:rsidRPr="00E2692C" w:rsidRDefault="004A69C5" w:rsidP="00090E7A">
            <w:pPr>
              <w:pStyle w:val="140"/>
              <w:spacing w:line="240" w:lineRule="auto"/>
              <w:jc w:val="both"/>
              <w:rPr>
                <w:sz w:val="27"/>
                <w:szCs w:val="27"/>
              </w:rPr>
            </w:pPr>
            <w:r w:rsidRPr="00E2692C">
              <w:rPr>
                <w:sz w:val="27"/>
                <w:szCs w:val="27"/>
              </w:rPr>
              <w:t>Среднее (не полное)</w:t>
            </w:r>
          </w:p>
        </w:tc>
        <w:tc>
          <w:tcPr>
            <w:tcW w:w="1305" w:type="dxa"/>
            <w:tcBorders>
              <w:top w:val="single" w:sz="4" w:space="0" w:color="auto"/>
              <w:left w:val="single" w:sz="4" w:space="0" w:color="000000"/>
              <w:bottom w:val="single" w:sz="4" w:space="0" w:color="000000"/>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16</w:t>
            </w:r>
          </w:p>
        </w:tc>
        <w:tc>
          <w:tcPr>
            <w:tcW w:w="1245" w:type="dxa"/>
            <w:tcBorders>
              <w:top w:val="single" w:sz="4" w:space="0" w:color="auto"/>
              <w:left w:val="single" w:sz="4" w:space="0" w:color="000000"/>
              <w:bottom w:val="single" w:sz="4" w:space="0" w:color="000000"/>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9</w:t>
            </w:r>
          </w:p>
        </w:tc>
        <w:tc>
          <w:tcPr>
            <w:tcW w:w="1260" w:type="dxa"/>
            <w:tcBorders>
              <w:top w:val="single" w:sz="4" w:space="0" w:color="auto"/>
              <w:left w:val="single" w:sz="4" w:space="0" w:color="000000"/>
              <w:bottom w:val="single" w:sz="4" w:space="0" w:color="000000"/>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10</w:t>
            </w:r>
          </w:p>
        </w:tc>
        <w:tc>
          <w:tcPr>
            <w:tcW w:w="1380" w:type="dxa"/>
            <w:tcBorders>
              <w:top w:val="single" w:sz="4" w:space="0" w:color="auto"/>
              <w:left w:val="single" w:sz="4" w:space="0" w:color="000000"/>
              <w:bottom w:val="single" w:sz="4" w:space="0" w:color="000000"/>
              <w:right w:val="single" w:sz="4" w:space="0" w:color="000000"/>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11</w:t>
            </w:r>
          </w:p>
        </w:tc>
      </w:tr>
      <w:tr w:rsidR="004A69C5" w:rsidRPr="00E2692C" w:rsidTr="00090E7A">
        <w:trPr>
          <w:trHeight w:val="285"/>
        </w:trPr>
        <w:tc>
          <w:tcPr>
            <w:tcW w:w="4155" w:type="dxa"/>
            <w:tcBorders>
              <w:top w:val="single" w:sz="4" w:space="0" w:color="000000"/>
              <w:left w:val="single" w:sz="4" w:space="0" w:color="000000"/>
              <w:bottom w:val="single" w:sz="4" w:space="0" w:color="auto"/>
            </w:tcBorders>
            <w:shd w:val="clear" w:color="auto" w:fill="auto"/>
          </w:tcPr>
          <w:p w:rsidR="004A69C5" w:rsidRPr="00E2692C" w:rsidRDefault="004A69C5" w:rsidP="00090E7A">
            <w:pPr>
              <w:pStyle w:val="140"/>
              <w:spacing w:line="240" w:lineRule="auto"/>
              <w:jc w:val="both"/>
              <w:rPr>
                <w:sz w:val="27"/>
                <w:szCs w:val="27"/>
              </w:rPr>
            </w:pPr>
            <w:r w:rsidRPr="00E2692C">
              <w:rPr>
                <w:sz w:val="27"/>
                <w:szCs w:val="27"/>
              </w:rPr>
              <w:t>Среднее (полное)</w:t>
            </w:r>
          </w:p>
        </w:tc>
        <w:tc>
          <w:tcPr>
            <w:tcW w:w="1305" w:type="dxa"/>
            <w:tcBorders>
              <w:top w:val="single" w:sz="4" w:space="0" w:color="000000"/>
              <w:left w:val="single" w:sz="4" w:space="0" w:color="000000"/>
              <w:bottom w:val="single" w:sz="4" w:space="0" w:color="auto"/>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6</w:t>
            </w:r>
          </w:p>
        </w:tc>
        <w:tc>
          <w:tcPr>
            <w:tcW w:w="1245" w:type="dxa"/>
            <w:tcBorders>
              <w:top w:val="single" w:sz="4" w:space="0" w:color="000000"/>
              <w:left w:val="single" w:sz="4" w:space="0" w:color="000000"/>
              <w:bottom w:val="single" w:sz="4" w:space="0" w:color="auto"/>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10</w:t>
            </w:r>
          </w:p>
        </w:tc>
        <w:tc>
          <w:tcPr>
            <w:tcW w:w="1260" w:type="dxa"/>
            <w:tcBorders>
              <w:top w:val="single" w:sz="4" w:space="0" w:color="000000"/>
              <w:left w:val="single" w:sz="4" w:space="0" w:color="000000"/>
              <w:bottom w:val="single" w:sz="4" w:space="0" w:color="auto"/>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12</w:t>
            </w:r>
          </w:p>
        </w:tc>
        <w:tc>
          <w:tcPr>
            <w:tcW w:w="1380" w:type="dxa"/>
            <w:tcBorders>
              <w:top w:val="single" w:sz="4" w:space="0" w:color="000000"/>
              <w:left w:val="single" w:sz="4" w:space="0" w:color="000000"/>
              <w:bottom w:val="single" w:sz="4" w:space="0" w:color="auto"/>
              <w:right w:val="single" w:sz="4" w:space="0" w:color="000000"/>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7</w:t>
            </w:r>
          </w:p>
        </w:tc>
      </w:tr>
      <w:tr w:rsidR="004A69C5" w:rsidRPr="00E2692C" w:rsidTr="00090E7A">
        <w:trPr>
          <w:trHeight w:val="217"/>
        </w:trPr>
        <w:tc>
          <w:tcPr>
            <w:tcW w:w="4155" w:type="dxa"/>
            <w:tcBorders>
              <w:top w:val="single" w:sz="4" w:space="0" w:color="auto"/>
              <w:left w:val="single" w:sz="4" w:space="0" w:color="000000"/>
              <w:bottom w:val="single" w:sz="4" w:space="0" w:color="000000"/>
            </w:tcBorders>
            <w:shd w:val="clear" w:color="auto" w:fill="auto"/>
          </w:tcPr>
          <w:p w:rsidR="004A69C5" w:rsidRPr="00E2692C" w:rsidRDefault="004A69C5" w:rsidP="00090E7A">
            <w:pPr>
              <w:pStyle w:val="140"/>
              <w:spacing w:line="240" w:lineRule="auto"/>
              <w:jc w:val="both"/>
              <w:rPr>
                <w:sz w:val="27"/>
                <w:szCs w:val="27"/>
              </w:rPr>
            </w:pPr>
            <w:r w:rsidRPr="00E2692C">
              <w:rPr>
                <w:sz w:val="27"/>
                <w:szCs w:val="27"/>
              </w:rPr>
              <w:t>Начальное</w:t>
            </w:r>
          </w:p>
        </w:tc>
        <w:tc>
          <w:tcPr>
            <w:tcW w:w="1305" w:type="dxa"/>
            <w:tcBorders>
              <w:top w:val="single" w:sz="4" w:space="0" w:color="auto"/>
              <w:left w:val="single" w:sz="4" w:space="0" w:color="000000"/>
              <w:bottom w:val="single" w:sz="4" w:space="0" w:color="000000"/>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8</w:t>
            </w:r>
          </w:p>
        </w:tc>
        <w:tc>
          <w:tcPr>
            <w:tcW w:w="1245" w:type="dxa"/>
            <w:tcBorders>
              <w:top w:val="single" w:sz="4" w:space="0" w:color="auto"/>
              <w:left w:val="single" w:sz="4" w:space="0" w:color="000000"/>
              <w:bottom w:val="single" w:sz="4" w:space="0" w:color="000000"/>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14</w:t>
            </w:r>
          </w:p>
        </w:tc>
        <w:tc>
          <w:tcPr>
            <w:tcW w:w="1260" w:type="dxa"/>
            <w:tcBorders>
              <w:top w:val="single" w:sz="4" w:space="0" w:color="auto"/>
              <w:left w:val="single" w:sz="4" w:space="0" w:color="000000"/>
              <w:bottom w:val="single" w:sz="4" w:space="0" w:color="000000"/>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14</w:t>
            </w:r>
          </w:p>
        </w:tc>
        <w:tc>
          <w:tcPr>
            <w:tcW w:w="1380" w:type="dxa"/>
            <w:tcBorders>
              <w:top w:val="single" w:sz="4" w:space="0" w:color="auto"/>
              <w:left w:val="single" w:sz="4" w:space="0" w:color="000000"/>
              <w:bottom w:val="single" w:sz="4" w:space="0" w:color="000000"/>
              <w:right w:val="single" w:sz="4" w:space="0" w:color="000000"/>
            </w:tcBorders>
            <w:shd w:val="clear" w:color="auto" w:fill="auto"/>
            <w:vAlign w:val="center"/>
          </w:tcPr>
          <w:p w:rsidR="004A69C5" w:rsidRPr="00E2692C" w:rsidRDefault="004A69C5" w:rsidP="00090E7A">
            <w:pPr>
              <w:pStyle w:val="140"/>
              <w:spacing w:line="240" w:lineRule="auto"/>
              <w:jc w:val="both"/>
              <w:rPr>
                <w:sz w:val="27"/>
                <w:szCs w:val="27"/>
              </w:rPr>
            </w:pPr>
            <w:r w:rsidRPr="00E2692C">
              <w:rPr>
                <w:sz w:val="27"/>
                <w:szCs w:val="27"/>
              </w:rPr>
              <w:t>11</w:t>
            </w:r>
          </w:p>
        </w:tc>
      </w:tr>
      <w:tr w:rsidR="004A69C5" w:rsidRPr="00E2692C" w:rsidTr="00090E7A">
        <w:trPr>
          <w:trHeight w:val="362"/>
        </w:trPr>
        <w:tc>
          <w:tcPr>
            <w:tcW w:w="9345" w:type="dxa"/>
            <w:gridSpan w:val="5"/>
            <w:tcBorders>
              <w:top w:val="single" w:sz="4" w:space="0" w:color="000000"/>
            </w:tcBorders>
            <w:shd w:val="clear" w:color="auto" w:fill="auto"/>
          </w:tcPr>
          <w:p w:rsidR="004A69C5" w:rsidRPr="00E2692C" w:rsidRDefault="004A69C5" w:rsidP="00090E7A">
            <w:pPr>
              <w:pStyle w:val="140"/>
              <w:spacing w:line="240" w:lineRule="auto"/>
              <w:jc w:val="both"/>
              <w:rPr>
                <w:sz w:val="27"/>
                <w:szCs w:val="27"/>
              </w:rPr>
            </w:pPr>
          </w:p>
        </w:tc>
      </w:tr>
    </w:tbl>
    <w:p w:rsidR="004A69C5" w:rsidRPr="00E2692C" w:rsidRDefault="004A69C5" w:rsidP="004A69C5">
      <w:pPr>
        <w:pStyle w:val="140"/>
        <w:spacing w:line="240" w:lineRule="auto"/>
        <w:ind w:firstLine="709"/>
        <w:jc w:val="both"/>
        <w:rPr>
          <w:sz w:val="27"/>
          <w:szCs w:val="27"/>
        </w:rPr>
      </w:pPr>
      <w:r w:rsidRPr="00E2692C">
        <w:rPr>
          <w:sz w:val="27"/>
          <w:szCs w:val="27"/>
        </w:rPr>
        <w:t>Выпуск учащихся школы   (среднее неполное, среднее полное и начальное) имеет тенденцию ежегодного увеличения  численности учащихся на 10 % в 2015 году, 20 %  в 2016 году. Несмотря на увеличение числа выпускников в 2016 году в  2017 и в будущем – выпуск учащихся имеет тенденцию      к    снижению общей численности учащихся благодаря отрицательным темпам миграции и высоким показателям старения населения.</w:t>
      </w:r>
    </w:p>
    <w:p w:rsidR="004A69C5" w:rsidRPr="00E2692C" w:rsidRDefault="004A69C5" w:rsidP="004A69C5">
      <w:pPr>
        <w:jc w:val="both"/>
        <w:rPr>
          <w:rFonts w:eastAsia="A"/>
          <w:b/>
          <w:color w:val="000000"/>
          <w:sz w:val="27"/>
          <w:szCs w:val="27"/>
        </w:rPr>
      </w:pPr>
    </w:p>
    <w:p w:rsidR="004A69C5" w:rsidRPr="00E2692C" w:rsidRDefault="004A69C5" w:rsidP="004A69C5">
      <w:pPr>
        <w:ind w:firstLine="709"/>
        <w:jc w:val="both"/>
        <w:rPr>
          <w:b/>
          <w:color w:val="000000"/>
          <w:sz w:val="27"/>
          <w:szCs w:val="27"/>
        </w:rPr>
      </w:pPr>
      <w:r w:rsidRPr="00E2692C">
        <w:rPr>
          <w:b/>
          <w:color w:val="000000"/>
          <w:sz w:val="27"/>
          <w:szCs w:val="27"/>
        </w:rPr>
        <w:t xml:space="preserve">1.4. Оценка экономического потенциала   </w:t>
      </w:r>
    </w:p>
    <w:p w:rsidR="004A69C5" w:rsidRPr="00E2692C" w:rsidRDefault="004A69C5" w:rsidP="004A69C5">
      <w:pPr>
        <w:ind w:firstLine="709"/>
        <w:jc w:val="both"/>
        <w:rPr>
          <w:b/>
          <w:color w:val="000000"/>
          <w:sz w:val="27"/>
          <w:szCs w:val="27"/>
        </w:rPr>
      </w:pPr>
    </w:p>
    <w:p w:rsidR="004A69C5" w:rsidRPr="00E2692C" w:rsidRDefault="004A69C5" w:rsidP="004A69C5">
      <w:pPr>
        <w:ind w:firstLine="709"/>
        <w:jc w:val="both"/>
        <w:rPr>
          <w:rFonts w:eastAsia="A"/>
          <w:b/>
          <w:sz w:val="27"/>
          <w:szCs w:val="27"/>
        </w:rPr>
      </w:pPr>
      <w:r w:rsidRPr="00E2692C">
        <w:rPr>
          <w:b/>
          <w:color w:val="000000"/>
          <w:sz w:val="27"/>
          <w:szCs w:val="27"/>
        </w:rPr>
        <w:t xml:space="preserve"> </w:t>
      </w:r>
    </w:p>
    <w:p w:rsidR="004A69C5" w:rsidRPr="00E2692C" w:rsidRDefault="004A69C5" w:rsidP="004A69C5">
      <w:pPr>
        <w:pStyle w:val="210"/>
        <w:spacing w:line="240" w:lineRule="auto"/>
        <w:ind w:firstLine="709"/>
        <w:jc w:val="both"/>
        <w:rPr>
          <w:b/>
          <w:sz w:val="27"/>
          <w:szCs w:val="27"/>
        </w:rPr>
      </w:pPr>
      <w:r w:rsidRPr="00E2692C">
        <w:rPr>
          <w:b/>
          <w:sz w:val="27"/>
          <w:szCs w:val="27"/>
        </w:rPr>
        <w:t>1.4.1 Сельское хозяйство</w:t>
      </w:r>
    </w:p>
    <w:p w:rsidR="004A69C5" w:rsidRPr="00E2692C" w:rsidRDefault="004A69C5" w:rsidP="004A69C5">
      <w:pPr>
        <w:jc w:val="both"/>
        <w:rPr>
          <w:sz w:val="27"/>
          <w:szCs w:val="27"/>
        </w:rPr>
      </w:pPr>
      <w:r w:rsidRPr="00E2692C">
        <w:rPr>
          <w:sz w:val="27"/>
          <w:szCs w:val="27"/>
        </w:rPr>
        <w:t xml:space="preserve">       Сельскохозяйственный потенциал </w:t>
      </w:r>
      <w:proofErr w:type="spellStart"/>
      <w:r w:rsidRPr="00E2692C">
        <w:rPr>
          <w:sz w:val="27"/>
          <w:szCs w:val="27"/>
        </w:rPr>
        <w:t>Староирюксого</w:t>
      </w:r>
      <w:proofErr w:type="spellEnd"/>
      <w:r w:rsidRPr="00E2692C">
        <w:rPr>
          <w:sz w:val="27"/>
          <w:szCs w:val="27"/>
        </w:rPr>
        <w:t xml:space="preserve"> сельского поселения включает в себя агроклиматический и почвенный потенциал, земельные ресурсы и производственн</w:t>
      </w:r>
      <w:proofErr w:type="gramStart"/>
      <w:r w:rsidRPr="00E2692C">
        <w:rPr>
          <w:sz w:val="27"/>
          <w:szCs w:val="27"/>
        </w:rPr>
        <w:t>о-</w:t>
      </w:r>
      <w:proofErr w:type="gramEnd"/>
      <w:r w:rsidRPr="00E2692C">
        <w:rPr>
          <w:sz w:val="27"/>
          <w:szCs w:val="27"/>
        </w:rPr>
        <w:t xml:space="preserve"> инфраструктурный потенциал. Земли </w:t>
      </w:r>
      <w:r w:rsidRPr="00E2692C">
        <w:rPr>
          <w:sz w:val="27"/>
          <w:szCs w:val="27"/>
        </w:rPr>
        <w:lastRenderedPageBreak/>
        <w:t xml:space="preserve">сельскохозяйственного назначения  составляют 5699 га, из них 5342 га составляют сельскохозяйственные угодья. </w:t>
      </w:r>
    </w:p>
    <w:p w:rsidR="004A69C5" w:rsidRPr="00E2692C" w:rsidRDefault="004A69C5" w:rsidP="004A69C5">
      <w:pPr>
        <w:jc w:val="both"/>
        <w:rPr>
          <w:sz w:val="27"/>
          <w:szCs w:val="27"/>
        </w:rPr>
      </w:pPr>
      <w:r w:rsidRPr="00E2692C">
        <w:rPr>
          <w:sz w:val="27"/>
          <w:szCs w:val="27"/>
        </w:rPr>
        <w:t xml:space="preserve">       Пахотные земли средней плодородности,  но для получения высоких и устойчивых урожаев сельскохозяйственных культур, требует внесения органических и минеральных удобрений, проведения известкования, </w:t>
      </w:r>
      <w:proofErr w:type="spellStart"/>
      <w:r w:rsidRPr="00E2692C">
        <w:rPr>
          <w:sz w:val="27"/>
          <w:szCs w:val="27"/>
        </w:rPr>
        <w:t>фосфоритования</w:t>
      </w:r>
      <w:proofErr w:type="spellEnd"/>
      <w:r w:rsidRPr="00E2692C">
        <w:rPr>
          <w:sz w:val="27"/>
          <w:szCs w:val="27"/>
        </w:rPr>
        <w:t xml:space="preserve"> и других агротехнических приемов по повышению плодородия. </w:t>
      </w:r>
    </w:p>
    <w:p w:rsidR="004A69C5" w:rsidRPr="00E2692C" w:rsidRDefault="004A69C5" w:rsidP="004A69C5">
      <w:pPr>
        <w:jc w:val="both"/>
        <w:rPr>
          <w:sz w:val="27"/>
          <w:szCs w:val="27"/>
        </w:rPr>
      </w:pPr>
      <w:r w:rsidRPr="00E2692C">
        <w:rPr>
          <w:sz w:val="27"/>
          <w:szCs w:val="27"/>
        </w:rPr>
        <w:t xml:space="preserve">       Работы по улучшению культуры земледелия обеспечивают повышение урожайности сельскохозяйственных культур. </w:t>
      </w:r>
    </w:p>
    <w:p w:rsidR="004A69C5" w:rsidRPr="00E2692C" w:rsidRDefault="004A69C5" w:rsidP="004A69C5">
      <w:pPr>
        <w:jc w:val="both"/>
        <w:rPr>
          <w:sz w:val="27"/>
          <w:szCs w:val="27"/>
        </w:rPr>
      </w:pPr>
      <w:r w:rsidRPr="00E2692C">
        <w:rPr>
          <w:sz w:val="27"/>
          <w:szCs w:val="27"/>
        </w:rPr>
        <w:t xml:space="preserve">       Крупной  организацией поселения является СПК СА </w:t>
      </w:r>
      <w:proofErr w:type="spellStart"/>
      <w:r w:rsidRPr="00E2692C">
        <w:rPr>
          <w:sz w:val="27"/>
          <w:szCs w:val="27"/>
        </w:rPr>
        <w:t>к-з</w:t>
      </w:r>
      <w:proofErr w:type="spellEnd"/>
      <w:r w:rsidRPr="00E2692C">
        <w:rPr>
          <w:sz w:val="27"/>
          <w:szCs w:val="27"/>
        </w:rPr>
        <w:t xml:space="preserve"> «Зерновой», основная деятельность производства продукции племенного животноводства и семенного растениеводства. СПК СА </w:t>
      </w:r>
      <w:proofErr w:type="spellStart"/>
      <w:r w:rsidRPr="00E2692C">
        <w:rPr>
          <w:sz w:val="27"/>
          <w:szCs w:val="27"/>
        </w:rPr>
        <w:t>к-з</w:t>
      </w:r>
      <w:proofErr w:type="spellEnd"/>
      <w:r w:rsidRPr="00E2692C">
        <w:rPr>
          <w:sz w:val="27"/>
          <w:szCs w:val="27"/>
        </w:rPr>
        <w:t xml:space="preserve"> «Зерновой»  является перспективным в развитии.  </w:t>
      </w:r>
    </w:p>
    <w:p w:rsidR="004A69C5" w:rsidRPr="00E2692C" w:rsidRDefault="004A69C5" w:rsidP="004A69C5">
      <w:pPr>
        <w:ind w:firstLine="360"/>
        <w:jc w:val="both"/>
        <w:rPr>
          <w:sz w:val="27"/>
          <w:szCs w:val="27"/>
        </w:rPr>
      </w:pPr>
      <w:r w:rsidRPr="00E2692C">
        <w:rPr>
          <w:sz w:val="27"/>
          <w:szCs w:val="27"/>
        </w:rPr>
        <w:t xml:space="preserve"> Соотношение земель по основным категориям свидетельствует  о высокой интенсивности использования земель в сельскохозяйственном производстве. </w:t>
      </w:r>
    </w:p>
    <w:p w:rsidR="004A69C5" w:rsidRPr="00E2692C" w:rsidRDefault="004A69C5" w:rsidP="004A69C5">
      <w:pPr>
        <w:ind w:firstLine="360"/>
        <w:jc w:val="both"/>
        <w:rPr>
          <w:sz w:val="27"/>
          <w:szCs w:val="27"/>
        </w:rPr>
      </w:pPr>
      <w:r w:rsidRPr="00E2692C">
        <w:rPr>
          <w:sz w:val="27"/>
          <w:szCs w:val="27"/>
        </w:rPr>
        <w:t xml:space="preserve">Для  повышения рентабельности сельскохозяйственного производства дальнейшее  увеличение  получит покупка новой  ресурсосберегающей  техники, переход на  </w:t>
      </w:r>
      <w:proofErr w:type="spellStart"/>
      <w:r w:rsidRPr="00E2692C">
        <w:rPr>
          <w:sz w:val="27"/>
          <w:szCs w:val="27"/>
        </w:rPr>
        <w:t>малозатратные</w:t>
      </w:r>
      <w:proofErr w:type="spellEnd"/>
      <w:r w:rsidRPr="00E2692C">
        <w:rPr>
          <w:sz w:val="27"/>
          <w:szCs w:val="27"/>
        </w:rPr>
        <w:t xml:space="preserve"> энергосберегающие  технологии. </w:t>
      </w:r>
    </w:p>
    <w:p w:rsidR="004A69C5" w:rsidRPr="00E2692C" w:rsidRDefault="004A69C5" w:rsidP="004A69C5">
      <w:pPr>
        <w:jc w:val="both"/>
        <w:rPr>
          <w:sz w:val="27"/>
          <w:szCs w:val="27"/>
        </w:rPr>
      </w:pPr>
      <w:r w:rsidRPr="00E2692C">
        <w:rPr>
          <w:sz w:val="27"/>
          <w:szCs w:val="27"/>
        </w:rPr>
        <w:t xml:space="preserve">   Важнейшим видом  сельскохозяйственной  продукции в растениеводстве является производство семенного зерна.</w:t>
      </w:r>
    </w:p>
    <w:p w:rsidR="004A69C5" w:rsidRPr="00E2692C" w:rsidRDefault="004A69C5" w:rsidP="004A69C5">
      <w:pPr>
        <w:jc w:val="both"/>
        <w:rPr>
          <w:sz w:val="27"/>
          <w:szCs w:val="27"/>
        </w:rPr>
      </w:pPr>
      <w:r w:rsidRPr="00E2692C">
        <w:rPr>
          <w:sz w:val="27"/>
          <w:szCs w:val="27"/>
        </w:rPr>
        <w:t xml:space="preserve">                                                                                            </w:t>
      </w:r>
    </w:p>
    <w:p w:rsidR="004A69C5" w:rsidRPr="00E2692C" w:rsidRDefault="004A69C5" w:rsidP="004A69C5">
      <w:pPr>
        <w:jc w:val="both"/>
        <w:rPr>
          <w:sz w:val="27"/>
          <w:szCs w:val="27"/>
        </w:rPr>
      </w:pPr>
    </w:p>
    <w:p w:rsidR="004A69C5" w:rsidRPr="00E2692C" w:rsidRDefault="004A69C5" w:rsidP="004A69C5">
      <w:pPr>
        <w:jc w:val="both"/>
        <w:rPr>
          <w:sz w:val="27"/>
          <w:szCs w:val="27"/>
        </w:rPr>
      </w:pPr>
      <w:r w:rsidRPr="00E2692C">
        <w:rPr>
          <w:sz w:val="27"/>
          <w:szCs w:val="27"/>
        </w:rPr>
        <w:t xml:space="preserve">                                                                                                 Таблица 7</w:t>
      </w:r>
    </w:p>
    <w:p w:rsidR="004A69C5" w:rsidRPr="00E2692C" w:rsidRDefault="004A69C5" w:rsidP="004A69C5">
      <w:pPr>
        <w:jc w:val="both"/>
        <w:rPr>
          <w:sz w:val="27"/>
          <w:szCs w:val="27"/>
        </w:rPr>
      </w:pPr>
      <w:r w:rsidRPr="00E2692C">
        <w:rPr>
          <w:sz w:val="27"/>
          <w:szCs w:val="27"/>
        </w:rPr>
        <w:t xml:space="preserve">          </w:t>
      </w:r>
    </w:p>
    <w:p w:rsidR="004A69C5" w:rsidRPr="00E2692C" w:rsidRDefault="004A69C5" w:rsidP="004A69C5">
      <w:pPr>
        <w:jc w:val="both"/>
        <w:rPr>
          <w:sz w:val="27"/>
          <w:szCs w:val="27"/>
        </w:rPr>
      </w:pPr>
      <w:r w:rsidRPr="00E2692C">
        <w:rPr>
          <w:sz w:val="27"/>
          <w:szCs w:val="27"/>
        </w:rPr>
        <w:t>Экономические показатели СПК СА колхоз «Зерновой»</w:t>
      </w:r>
    </w:p>
    <w:p w:rsidR="004A69C5" w:rsidRPr="00E2692C" w:rsidRDefault="004A69C5" w:rsidP="004A69C5">
      <w:pPr>
        <w:jc w:val="both"/>
        <w:rPr>
          <w:sz w:val="27"/>
          <w:szCs w:val="27"/>
        </w:rPr>
      </w:pPr>
      <w:r w:rsidRPr="00E2692C">
        <w:rPr>
          <w:sz w:val="27"/>
          <w:szCs w:val="27"/>
        </w:rPr>
        <w:t xml:space="preserve">                                за 2014-2017 г.г.</w:t>
      </w:r>
    </w:p>
    <w:p w:rsidR="004A69C5" w:rsidRPr="00E2692C" w:rsidRDefault="004A69C5" w:rsidP="004A69C5">
      <w:pPr>
        <w:jc w:val="both"/>
        <w:rPr>
          <w:sz w:val="27"/>
          <w:szCs w:val="27"/>
        </w:rPr>
      </w:pPr>
    </w:p>
    <w:tbl>
      <w:tblPr>
        <w:tblW w:w="8050" w:type="dxa"/>
        <w:tblInd w:w="-4" w:type="dxa"/>
        <w:tblLayout w:type="fixed"/>
        <w:tblLook w:val="0000"/>
      </w:tblPr>
      <w:tblGrid>
        <w:gridCol w:w="1955"/>
        <w:gridCol w:w="851"/>
        <w:gridCol w:w="1275"/>
        <w:gridCol w:w="1276"/>
        <w:gridCol w:w="1418"/>
        <w:gridCol w:w="1275"/>
      </w:tblGrid>
      <w:tr w:rsidR="004A69C5" w:rsidRPr="00E2692C" w:rsidTr="00090E7A">
        <w:tc>
          <w:tcPr>
            <w:tcW w:w="195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Показатели</w:t>
            </w:r>
          </w:p>
        </w:tc>
        <w:tc>
          <w:tcPr>
            <w:tcW w:w="851"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Ед.</w:t>
            </w:r>
          </w:p>
          <w:p w:rsidR="004A69C5" w:rsidRPr="00E2692C" w:rsidRDefault="004A69C5" w:rsidP="00090E7A">
            <w:pPr>
              <w:jc w:val="both"/>
              <w:rPr>
                <w:sz w:val="27"/>
                <w:szCs w:val="27"/>
              </w:rPr>
            </w:pPr>
            <w:proofErr w:type="spellStart"/>
            <w:r w:rsidRPr="00E2692C">
              <w:rPr>
                <w:sz w:val="27"/>
                <w:szCs w:val="27"/>
              </w:rPr>
              <w:t>изм</w:t>
            </w:r>
            <w:proofErr w:type="spellEnd"/>
            <w:r w:rsidRPr="00E2692C">
              <w:rPr>
                <w:sz w:val="27"/>
                <w:szCs w:val="27"/>
              </w:rPr>
              <w:t>.</w:t>
            </w:r>
          </w:p>
        </w:tc>
        <w:tc>
          <w:tcPr>
            <w:tcW w:w="127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2014 г.</w:t>
            </w:r>
          </w:p>
        </w:tc>
        <w:tc>
          <w:tcPr>
            <w:tcW w:w="1276"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2015 г.</w:t>
            </w:r>
          </w:p>
        </w:tc>
        <w:tc>
          <w:tcPr>
            <w:tcW w:w="1418"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2016 г.</w:t>
            </w:r>
          </w:p>
          <w:p w:rsidR="004A69C5" w:rsidRPr="00E2692C" w:rsidRDefault="004A69C5" w:rsidP="00090E7A">
            <w:pPr>
              <w:jc w:val="both"/>
              <w:rPr>
                <w:sz w:val="27"/>
                <w:szCs w:val="27"/>
              </w:rPr>
            </w:pPr>
            <w:r w:rsidRPr="00E2692C">
              <w:rPr>
                <w:sz w:val="27"/>
                <w:szCs w:val="27"/>
              </w:rPr>
              <w:t xml:space="preserve"> </w:t>
            </w:r>
          </w:p>
        </w:tc>
        <w:tc>
          <w:tcPr>
            <w:tcW w:w="1275" w:type="dxa"/>
            <w:tcBorders>
              <w:top w:val="single" w:sz="2" w:space="0" w:color="000000"/>
              <w:left w:val="single" w:sz="2" w:space="0" w:color="000000"/>
              <w:bottom w:val="single" w:sz="2" w:space="0" w:color="000000"/>
              <w:right w:val="single" w:sz="4" w:space="0" w:color="auto"/>
            </w:tcBorders>
          </w:tcPr>
          <w:p w:rsidR="004A69C5" w:rsidRPr="00E2692C" w:rsidRDefault="004A69C5" w:rsidP="00090E7A">
            <w:pPr>
              <w:jc w:val="both"/>
              <w:rPr>
                <w:sz w:val="27"/>
                <w:szCs w:val="27"/>
              </w:rPr>
            </w:pPr>
            <w:r w:rsidRPr="00E2692C">
              <w:rPr>
                <w:sz w:val="27"/>
                <w:szCs w:val="27"/>
              </w:rPr>
              <w:t>2017 г.</w:t>
            </w:r>
          </w:p>
          <w:p w:rsidR="004A69C5" w:rsidRPr="00E2692C" w:rsidRDefault="004A69C5" w:rsidP="00090E7A">
            <w:pPr>
              <w:jc w:val="both"/>
              <w:rPr>
                <w:sz w:val="27"/>
                <w:szCs w:val="27"/>
              </w:rPr>
            </w:pPr>
            <w:r w:rsidRPr="00E2692C">
              <w:rPr>
                <w:sz w:val="27"/>
                <w:szCs w:val="27"/>
              </w:rPr>
              <w:t>оценка</w:t>
            </w:r>
          </w:p>
        </w:tc>
      </w:tr>
      <w:tr w:rsidR="004A69C5" w:rsidRPr="00E2692C" w:rsidTr="00090E7A">
        <w:tc>
          <w:tcPr>
            <w:tcW w:w="195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Поголовье КРС</w:t>
            </w:r>
          </w:p>
        </w:tc>
        <w:tc>
          <w:tcPr>
            <w:tcW w:w="851"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гол.</w:t>
            </w:r>
          </w:p>
        </w:tc>
        <w:tc>
          <w:tcPr>
            <w:tcW w:w="127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1892</w:t>
            </w:r>
          </w:p>
        </w:tc>
        <w:tc>
          <w:tcPr>
            <w:tcW w:w="1276"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1965</w:t>
            </w:r>
          </w:p>
        </w:tc>
        <w:tc>
          <w:tcPr>
            <w:tcW w:w="1418"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1896</w:t>
            </w:r>
          </w:p>
        </w:tc>
        <w:tc>
          <w:tcPr>
            <w:tcW w:w="1275" w:type="dxa"/>
            <w:tcBorders>
              <w:top w:val="single" w:sz="2" w:space="0" w:color="000000"/>
              <w:left w:val="single" w:sz="2" w:space="0" w:color="000000"/>
              <w:bottom w:val="single" w:sz="2" w:space="0" w:color="000000"/>
              <w:right w:val="single" w:sz="4" w:space="0" w:color="auto"/>
            </w:tcBorders>
          </w:tcPr>
          <w:p w:rsidR="004A69C5" w:rsidRPr="00E2692C" w:rsidRDefault="004A69C5" w:rsidP="00090E7A">
            <w:pPr>
              <w:jc w:val="both"/>
              <w:rPr>
                <w:sz w:val="27"/>
                <w:szCs w:val="27"/>
              </w:rPr>
            </w:pPr>
            <w:r w:rsidRPr="00E2692C">
              <w:rPr>
                <w:sz w:val="27"/>
                <w:szCs w:val="27"/>
              </w:rPr>
              <w:t>2047</w:t>
            </w:r>
          </w:p>
        </w:tc>
      </w:tr>
      <w:tr w:rsidR="004A69C5" w:rsidRPr="00E2692C" w:rsidTr="00090E7A">
        <w:tc>
          <w:tcPr>
            <w:tcW w:w="195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В т.ч. коров</w:t>
            </w:r>
          </w:p>
        </w:tc>
        <w:tc>
          <w:tcPr>
            <w:tcW w:w="851"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гол.</w:t>
            </w:r>
          </w:p>
        </w:tc>
        <w:tc>
          <w:tcPr>
            <w:tcW w:w="127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850</w:t>
            </w:r>
          </w:p>
        </w:tc>
        <w:tc>
          <w:tcPr>
            <w:tcW w:w="1276"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850</w:t>
            </w:r>
          </w:p>
        </w:tc>
        <w:tc>
          <w:tcPr>
            <w:tcW w:w="1418"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850</w:t>
            </w:r>
          </w:p>
        </w:tc>
        <w:tc>
          <w:tcPr>
            <w:tcW w:w="1275" w:type="dxa"/>
            <w:tcBorders>
              <w:top w:val="single" w:sz="2" w:space="0" w:color="000000"/>
              <w:left w:val="single" w:sz="2" w:space="0" w:color="000000"/>
              <w:bottom w:val="single" w:sz="2" w:space="0" w:color="000000"/>
              <w:right w:val="single" w:sz="4" w:space="0" w:color="auto"/>
            </w:tcBorders>
          </w:tcPr>
          <w:p w:rsidR="004A69C5" w:rsidRPr="00E2692C" w:rsidRDefault="004A69C5" w:rsidP="00090E7A">
            <w:pPr>
              <w:jc w:val="both"/>
              <w:rPr>
                <w:sz w:val="27"/>
                <w:szCs w:val="27"/>
              </w:rPr>
            </w:pPr>
            <w:r w:rsidRPr="00E2692C">
              <w:rPr>
                <w:sz w:val="27"/>
                <w:szCs w:val="27"/>
              </w:rPr>
              <w:t>880</w:t>
            </w:r>
          </w:p>
        </w:tc>
      </w:tr>
      <w:tr w:rsidR="004A69C5" w:rsidRPr="00E2692C" w:rsidTr="00090E7A">
        <w:tc>
          <w:tcPr>
            <w:tcW w:w="195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Поголовье</w:t>
            </w:r>
          </w:p>
          <w:p w:rsidR="004A69C5" w:rsidRPr="00E2692C" w:rsidRDefault="004A69C5" w:rsidP="00090E7A">
            <w:pPr>
              <w:jc w:val="both"/>
              <w:rPr>
                <w:sz w:val="27"/>
                <w:szCs w:val="27"/>
              </w:rPr>
            </w:pPr>
            <w:r w:rsidRPr="00E2692C">
              <w:rPr>
                <w:sz w:val="27"/>
                <w:szCs w:val="27"/>
              </w:rPr>
              <w:t>свиней</w:t>
            </w:r>
          </w:p>
        </w:tc>
        <w:tc>
          <w:tcPr>
            <w:tcW w:w="851"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гол.</w:t>
            </w:r>
          </w:p>
        </w:tc>
        <w:tc>
          <w:tcPr>
            <w:tcW w:w="127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w:t>
            </w:r>
          </w:p>
        </w:tc>
        <w:tc>
          <w:tcPr>
            <w:tcW w:w="1276"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w:t>
            </w:r>
          </w:p>
        </w:tc>
        <w:tc>
          <w:tcPr>
            <w:tcW w:w="1418"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w:t>
            </w:r>
          </w:p>
        </w:tc>
        <w:tc>
          <w:tcPr>
            <w:tcW w:w="1275" w:type="dxa"/>
            <w:tcBorders>
              <w:top w:val="single" w:sz="2" w:space="0" w:color="000000"/>
              <w:left w:val="single" w:sz="2" w:space="0" w:color="000000"/>
              <w:bottom w:val="single" w:sz="2" w:space="0" w:color="000000"/>
              <w:right w:val="single" w:sz="4" w:space="0" w:color="auto"/>
            </w:tcBorders>
          </w:tcPr>
          <w:p w:rsidR="004A69C5" w:rsidRPr="00E2692C" w:rsidRDefault="004A69C5" w:rsidP="00090E7A">
            <w:pPr>
              <w:jc w:val="both"/>
              <w:rPr>
                <w:sz w:val="27"/>
                <w:szCs w:val="27"/>
              </w:rPr>
            </w:pPr>
            <w:r w:rsidRPr="00E2692C">
              <w:rPr>
                <w:sz w:val="27"/>
                <w:szCs w:val="27"/>
              </w:rPr>
              <w:t>-</w:t>
            </w:r>
          </w:p>
        </w:tc>
      </w:tr>
      <w:tr w:rsidR="004A69C5" w:rsidRPr="00E2692C" w:rsidTr="00090E7A">
        <w:tc>
          <w:tcPr>
            <w:tcW w:w="195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 xml:space="preserve">Надой </w:t>
            </w:r>
            <w:proofErr w:type="spellStart"/>
            <w:r w:rsidRPr="00E2692C">
              <w:rPr>
                <w:sz w:val="27"/>
                <w:szCs w:val="27"/>
              </w:rPr>
              <w:t>моло</w:t>
            </w:r>
            <w:proofErr w:type="spellEnd"/>
            <w:r w:rsidRPr="00E2692C">
              <w:rPr>
                <w:sz w:val="27"/>
                <w:szCs w:val="27"/>
              </w:rPr>
              <w:t>-</w:t>
            </w:r>
          </w:p>
          <w:p w:rsidR="004A69C5" w:rsidRPr="00E2692C" w:rsidRDefault="004A69C5" w:rsidP="00090E7A">
            <w:pPr>
              <w:jc w:val="both"/>
              <w:rPr>
                <w:sz w:val="27"/>
                <w:szCs w:val="27"/>
              </w:rPr>
            </w:pPr>
            <w:proofErr w:type="spellStart"/>
            <w:r w:rsidRPr="00E2692C">
              <w:rPr>
                <w:sz w:val="27"/>
                <w:szCs w:val="27"/>
              </w:rPr>
              <w:t>ка</w:t>
            </w:r>
            <w:proofErr w:type="spellEnd"/>
            <w:r w:rsidRPr="00E2692C">
              <w:rPr>
                <w:sz w:val="27"/>
                <w:szCs w:val="27"/>
              </w:rPr>
              <w:t xml:space="preserve"> на 1кор.</w:t>
            </w:r>
          </w:p>
        </w:tc>
        <w:tc>
          <w:tcPr>
            <w:tcW w:w="851"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кг</w:t>
            </w:r>
          </w:p>
        </w:tc>
        <w:tc>
          <w:tcPr>
            <w:tcW w:w="127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6580</w:t>
            </w:r>
          </w:p>
        </w:tc>
        <w:tc>
          <w:tcPr>
            <w:tcW w:w="1276"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6777</w:t>
            </w:r>
          </w:p>
        </w:tc>
        <w:tc>
          <w:tcPr>
            <w:tcW w:w="1418"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7048</w:t>
            </w:r>
          </w:p>
        </w:tc>
        <w:tc>
          <w:tcPr>
            <w:tcW w:w="1275" w:type="dxa"/>
            <w:tcBorders>
              <w:top w:val="single" w:sz="2" w:space="0" w:color="000000"/>
              <w:left w:val="single" w:sz="2" w:space="0" w:color="000000"/>
              <w:bottom w:val="single" w:sz="2" w:space="0" w:color="000000"/>
              <w:right w:val="single" w:sz="4" w:space="0" w:color="auto"/>
            </w:tcBorders>
          </w:tcPr>
          <w:p w:rsidR="004A69C5" w:rsidRPr="00E2692C" w:rsidRDefault="004A69C5" w:rsidP="00090E7A">
            <w:pPr>
              <w:jc w:val="both"/>
              <w:rPr>
                <w:sz w:val="27"/>
                <w:szCs w:val="27"/>
              </w:rPr>
            </w:pPr>
            <w:r w:rsidRPr="00E2692C">
              <w:rPr>
                <w:sz w:val="27"/>
                <w:szCs w:val="27"/>
              </w:rPr>
              <w:t>7100</w:t>
            </w:r>
          </w:p>
        </w:tc>
      </w:tr>
      <w:tr w:rsidR="004A69C5" w:rsidRPr="00E2692C" w:rsidTr="00090E7A">
        <w:tc>
          <w:tcPr>
            <w:tcW w:w="195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proofErr w:type="spellStart"/>
            <w:r w:rsidRPr="00E2692C">
              <w:rPr>
                <w:sz w:val="27"/>
                <w:szCs w:val="27"/>
              </w:rPr>
              <w:t>Ср</w:t>
            </w:r>
            <w:proofErr w:type="gramStart"/>
            <w:r w:rsidRPr="00E2692C">
              <w:rPr>
                <w:sz w:val="27"/>
                <w:szCs w:val="27"/>
              </w:rPr>
              <w:t>.с</w:t>
            </w:r>
            <w:proofErr w:type="gramEnd"/>
            <w:r w:rsidRPr="00E2692C">
              <w:rPr>
                <w:sz w:val="27"/>
                <w:szCs w:val="27"/>
              </w:rPr>
              <w:t>уточ</w:t>
            </w:r>
            <w:proofErr w:type="spellEnd"/>
            <w:r w:rsidRPr="00E2692C">
              <w:rPr>
                <w:sz w:val="27"/>
                <w:szCs w:val="27"/>
              </w:rPr>
              <w:t>.</w:t>
            </w:r>
          </w:p>
          <w:p w:rsidR="004A69C5" w:rsidRPr="00E2692C" w:rsidRDefault="004A69C5" w:rsidP="00090E7A">
            <w:pPr>
              <w:jc w:val="both"/>
              <w:rPr>
                <w:sz w:val="27"/>
                <w:szCs w:val="27"/>
              </w:rPr>
            </w:pPr>
            <w:r w:rsidRPr="00E2692C">
              <w:rPr>
                <w:sz w:val="27"/>
                <w:szCs w:val="27"/>
              </w:rPr>
              <w:t>привес КРС</w:t>
            </w:r>
          </w:p>
        </w:tc>
        <w:tc>
          <w:tcPr>
            <w:tcW w:w="851"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гр.</w:t>
            </w:r>
          </w:p>
        </w:tc>
        <w:tc>
          <w:tcPr>
            <w:tcW w:w="127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681</w:t>
            </w:r>
          </w:p>
        </w:tc>
        <w:tc>
          <w:tcPr>
            <w:tcW w:w="1276"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602</w:t>
            </w:r>
          </w:p>
        </w:tc>
        <w:tc>
          <w:tcPr>
            <w:tcW w:w="1418"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648</w:t>
            </w:r>
          </w:p>
        </w:tc>
        <w:tc>
          <w:tcPr>
            <w:tcW w:w="1275" w:type="dxa"/>
            <w:tcBorders>
              <w:top w:val="single" w:sz="2" w:space="0" w:color="000000"/>
              <w:left w:val="single" w:sz="2" w:space="0" w:color="000000"/>
              <w:bottom w:val="single" w:sz="2" w:space="0" w:color="000000"/>
              <w:right w:val="single" w:sz="4" w:space="0" w:color="auto"/>
            </w:tcBorders>
          </w:tcPr>
          <w:p w:rsidR="004A69C5" w:rsidRPr="00E2692C" w:rsidRDefault="004A69C5" w:rsidP="00090E7A">
            <w:pPr>
              <w:jc w:val="both"/>
              <w:rPr>
                <w:sz w:val="27"/>
                <w:szCs w:val="27"/>
              </w:rPr>
            </w:pPr>
            <w:r w:rsidRPr="00E2692C">
              <w:rPr>
                <w:sz w:val="27"/>
                <w:szCs w:val="27"/>
              </w:rPr>
              <w:t>654</w:t>
            </w:r>
          </w:p>
        </w:tc>
      </w:tr>
      <w:tr w:rsidR="004A69C5" w:rsidRPr="00E2692C" w:rsidTr="00090E7A">
        <w:tc>
          <w:tcPr>
            <w:tcW w:w="195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proofErr w:type="spellStart"/>
            <w:r w:rsidRPr="00E2692C">
              <w:rPr>
                <w:sz w:val="27"/>
                <w:szCs w:val="27"/>
              </w:rPr>
              <w:t>Себестои</w:t>
            </w:r>
            <w:proofErr w:type="spellEnd"/>
            <w:r w:rsidRPr="00E2692C">
              <w:rPr>
                <w:sz w:val="27"/>
                <w:szCs w:val="27"/>
              </w:rPr>
              <w:t>-</w:t>
            </w:r>
          </w:p>
          <w:p w:rsidR="004A69C5" w:rsidRPr="00E2692C" w:rsidRDefault="004A69C5" w:rsidP="00090E7A">
            <w:pPr>
              <w:jc w:val="both"/>
              <w:rPr>
                <w:sz w:val="27"/>
                <w:szCs w:val="27"/>
              </w:rPr>
            </w:pPr>
            <w:proofErr w:type="spellStart"/>
            <w:r w:rsidRPr="00E2692C">
              <w:rPr>
                <w:sz w:val="27"/>
                <w:szCs w:val="27"/>
              </w:rPr>
              <w:t>мость</w:t>
            </w:r>
            <w:proofErr w:type="spellEnd"/>
            <w:r w:rsidRPr="00E2692C">
              <w:rPr>
                <w:sz w:val="27"/>
                <w:szCs w:val="27"/>
              </w:rPr>
              <w:t xml:space="preserve"> 1ц.</w:t>
            </w:r>
          </w:p>
          <w:p w:rsidR="004A69C5" w:rsidRPr="00E2692C" w:rsidRDefault="004A69C5" w:rsidP="00090E7A">
            <w:pPr>
              <w:jc w:val="both"/>
              <w:rPr>
                <w:sz w:val="27"/>
                <w:szCs w:val="27"/>
              </w:rPr>
            </w:pPr>
            <w:r w:rsidRPr="00E2692C">
              <w:rPr>
                <w:sz w:val="27"/>
                <w:szCs w:val="27"/>
              </w:rPr>
              <w:t>молока</w:t>
            </w:r>
          </w:p>
        </w:tc>
        <w:tc>
          <w:tcPr>
            <w:tcW w:w="851"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руб.</w:t>
            </w:r>
          </w:p>
        </w:tc>
        <w:tc>
          <w:tcPr>
            <w:tcW w:w="127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1079,01</w:t>
            </w:r>
          </w:p>
        </w:tc>
        <w:tc>
          <w:tcPr>
            <w:tcW w:w="1276"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1028,64</w:t>
            </w:r>
          </w:p>
        </w:tc>
        <w:tc>
          <w:tcPr>
            <w:tcW w:w="1418"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1491,02</w:t>
            </w:r>
          </w:p>
        </w:tc>
        <w:tc>
          <w:tcPr>
            <w:tcW w:w="1275" w:type="dxa"/>
            <w:tcBorders>
              <w:top w:val="single" w:sz="2" w:space="0" w:color="000000"/>
              <w:left w:val="single" w:sz="2" w:space="0" w:color="000000"/>
              <w:bottom w:val="single" w:sz="2" w:space="0" w:color="000000"/>
              <w:right w:val="single" w:sz="4" w:space="0" w:color="auto"/>
            </w:tcBorders>
          </w:tcPr>
          <w:p w:rsidR="004A69C5" w:rsidRPr="00E2692C" w:rsidRDefault="004A69C5" w:rsidP="00090E7A">
            <w:pPr>
              <w:jc w:val="both"/>
              <w:rPr>
                <w:sz w:val="27"/>
                <w:szCs w:val="27"/>
              </w:rPr>
            </w:pPr>
            <w:r w:rsidRPr="00E2692C">
              <w:rPr>
                <w:sz w:val="27"/>
                <w:szCs w:val="27"/>
              </w:rPr>
              <w:t>987,0</w:t>
            </w:r>
          </w:p>
        </w:tc>
      </w:tr>
      <w:tr w:rsidR="004A69C5" w:rsidRPr="00E2692C" w:rsidTr="00090E7A">
        <w:tc>
          <w:tcPr>
            <w:tcW w:w="195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proofErr w:type="spellStart"/>
            <w:r w:rsidRPr="00E2692C">
              <w:rPr>
                <w:sz w:val="27"/>
                <w:szCs w:val="27"/>
              </w:rPr>
              <w:t>Себестои</w:t>
            </w:r>
            <w:proofErr w:type="spellEnd"/>
            <w:r w:rsidRPr="00E2692C">
              <w:rPr>
                <w:sz w:val="27"/>
                <w:szCs w:val="27"/>
              </w:rPr>
              <w:t>-</w:t>
            </w:r>
          </w:p>
          <w:p w:rsidR="004A69C5" w:rsidRPr="00E2692C" w:rsidRDefault="004A69C5" w:rsidP="00090E7A">
            <w:pPr>
              <w:jc w:val="both"/>
              <w:rPr>
                <w:sz w:val="27"/>
                <w:szCs w:val="27"/>
              </w:rPr>
            </w:pPr>
            <w:proofErr w:type="spellStart"/>
            <w:r w:rsidRPr="00E2692C">
              <w:rPr>
                <w:sz w:val="27"/>
                <w:szCs w:val="27"/>
              </w:rPr>
              <w:t>мость</w:t>
            </w:r>
            <w:proofErr w:type="spellEnd"/>
            <w:r w:rsidRPr="00E2692C">
              <w:rPr>
                <w:sz w:val="27"/>
                <w:szCs w:val="27"/>
              </w:rPr>
              <w:t xml:space="preserve"> 1ц.</w:t>
            </w:r>
          </w:p>
          <w:p w:rsidR="004A69C5" w:rsidRPr="00E2692C" w:rsidRDefault="004A69C5" w:rsidP="00090E7A">
            <w:pPr>
              <w:jc w:val="both"/>
              <w:rPr>
                <w:sz w:val="27"/>
                <w:szCs w:val="27"/>
              </w:rPr>
            </w:pPr>
            <w:r w:rsidRPr="00E2692C">
              <w:rPr>
                <w:sz w:val="27"/>
                <w:szCs w:val="27"/>
              </w:rPr>
              <w:t>привеса КРС</w:t>
            </w:r>
          </w:p>
        </w:tc>
        <w:tc>
          <w:tcPr>
            <w:tcW w:w="851"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руб.</w:t>
            </w:r>
          </w:p>
        </w:tc>
        <w:tc>
          <w:tcPr>
            <w:tcW w:w="127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6341,95</w:t>
            </w:r>
          </w:p>
        </w:tc>
        <w:tc>
          <w:tcPr>
            <w:tcW w:w="1276"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6297,11</w:t>
            </w:r>
          </w:p>
        </w:tc>
        <w:tc>
          <w:tcPr>
            <w:tcW w:w="1418"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11898,11</w:t>
            </w:r>
          </w:p>
        </w:tc>
        <w:tc>
          <w:tcPr>
            <w:tcW w:w="1275" w:type="dxa"/>
            <w:tcBorders>
              <w:top w:val="single" w:sz="2" w:space="0" w:color="000000"/>
              <w:left w:val="single" w:sz="2" w:space="0" w:color="000000"/>
              <w:bottom w:val="single" w:sz="2" w:space="0" w:color="000000"/>
              <w:right w:val="single" w:sz="4" w:space="0" w:color="auto"/>
            </w:tcBorders>
          </w:tcPr>
          <w:p w:rsidR="004A69C5" w:rsidRPr="00E2692C" w:rsidRDefault="004A69C5" w:rsidP="00090E7A">
            <w:pPr>
              <w:jc w:val="both"/>
              <w:rPr>
                <w:sz w:val="27"/>
                <w:szCs w:val="27"/>
              </w:rPr>
            </w:pPr>
            <w:r w:rsidRPr="00E2692C">
              <w:rPr>
                <w:sz w:val="27"/>
                <w:szCs w:val="27"/>
              </w:rPr>
              <w:t>7014,0</w:t>
            </w:r>
          </w:p>
        </w:tc>
      </w:tr>
      <w:tr w:rsidR="004A69C5" w:rsidRPr="00E2692C" w:rsidTr="00090E7A">
        <w:tc>
          <w:tcPr>
            <w:tcW w:w="195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proofErr w:type="spellStart"/>
            <w:r w:rsidRPr="00E2692C">
              <w:rPr>
                <w:sz w:val="27"/>
                <w:szCs w:val="27"/>
              </w:rPr>
              <w:t>Валовый</w:t>
            </w:r>
            <w:proofErr w:type="spellEnd"/>
            <w:r w:rsidRPr="00E2692C">
              <w:rPr>
                <w:sz w:val="27"/>
                <w:szCs w:val="27"/>
              </w:rPr>
              <w:t xml:space="preserve"> сбор зерна</w:t>
            </w:r>
          </w:p>
        </w:tc>
        <w:tc>
          <w:tcPr>
            <w:tcW w:w="851"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proofErr w:type="spellStart"/>
            <w:r w:rsidRPr="00E2692C">
              <w:rPr>
                <w:sz w:val="27"/>
                <w:szCs w:val="27"/>
              </w:rPr>
              <w:t>ц</w:t>
            </w:r>
            <w:proofErr w:type="spellEnd"/>
            <w:r w:rsidRPr="00E2692C">
              <w:rPr>
                <w:sz w:val="27"/>
                <w:szCs w:val="27"/>
              </w:rPr>
              <w:t>.</w:t>
            </w:r>
          </w:p>
        </w:tc>
        <w:tc>
          <w:tcPr>
            <w:tcW w:w="127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73280</w:t>
            </w:r>
          </w:p>
        </w:tc>
        <w:tc>
          <w:tcPr>
            <w:tcW w:w="1276"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74260</w:t>
            </w:r>
          </w:p>
        </w:tc>
        <w:tc>
          <w:tcPr>
            <w:tcW w:w="1418"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57770</w:t>
            </w:r>
          </w:p>
        </w:tc>
        <w:tc>
          <w:tcPr>
            <w:tcW w:w="1275" w:type="dxa"/>
            <w:tcBorders>
              <w:top w:val="single" w:sz="2" w:space="0" w:color="000000"/>
              <w:left w:val="single" w:sz="2" w:space="0" w:color="000000"/>
              <w:bottom w:val="single" w:sz="2" w:space="0" w:color="000000"/>
              <w:right w:val="single" w:sz="4" w:space="0" w:color="auto"/>
            </w:tcBorders>
          </w:tcPr>
          <w:p w:rsidR="004A69C5" w:rsidRPr="00E2692C" w:rsidRDefault="004A69C5" w:rsidP="00090E7A">
            <w:pPr>
              <w:jc w:val="both"/>
              <w:rPr>
                <w:sz w:val="27"/>
                <w:szCs w:val="27"/>
              </w:rPr>
            </w:pPr>
            <w:r w:rsidRPr="00E2692C">
              <w:rPr>
                <w:sz w:val="27"/>
                <w:szCs w:val="27"/>
              </w:rPr>
              <w:t>54960</w:t>
            </w:r>
          </w:p>
        </w:tc>
      </w:tr>
      <w:tr w:rsidR="004A69C5" w:rsidRPr="00E2692C" w:rsidTr="00090E7A">
        <w:tc>
          <w:tcPr>
            <w:tcW w:w="195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lastRenderedPageBreak/>
              <w:t>Урожайность</w:t>
            </w:r>
          </w:p>
          <w:p w:rsidR="004A69C5" w:rsidRPr="00E2692C" w:rsidRDefault="004A69C5" w:rsidP="00090E7A">
            <w:pPr>
              <w:jc w:val="both"/>
              <w:rPr>
                <w:sz w:val="27"/>
                <w:szCs w:val="27"/>
              </w:rPr>
            </w:pPr>
            <w:r w:rsidRPr="00E2692C">
              <w:rPr>
                <w:sz w:val="27"/>
                <w:szCs w:val="27"/>
              </w:rPr>
              <w:t>С 1га</w:t>
            </w:r>
          </w:p>
        </w:tc>
        <w:tc>
          <w:tcPr>
            <w:tcW w:w="851"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proofErr w:type="spellStart"/>
            <w:r w:rsidRPr="00E2692C">
              <w:rPr>
                <w:sz w:val="27"/>
                <w:szCs w:val="27"/>
              </w:rPr>
              <w:t>ц</w:t>
            </w:r>
            <w:proofErr w:type="spellEnd"/>
            <w:r w:rsidRPr="00E2692C">
              <w:rPr>
                <w:sz w:val="27"/>
                <w:szCs w:val="27"/>
              </w:rPr>
              <w:t>.</w:t>
            </w:r>
          </w:p>
        </w:tc>
        <w:tc>
          <w:tcPr>
            <w:tcW w:w="1275"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28,74</w:t>
            </w:r>
          </w:p>
        </w:tc>
        <w:tc>
          <w:tcPr>
            <w:tcW w:w="1276"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29,8</w:t>
            </w:r>
          </w:p>
        </w:tc>
        <w:tc>
          <w:tcPr>
            <w:tcW w:w="1418" w:type="dxa"/>
            <w:tcBorders>
              <w:top w:val="single" w:sz="2" w:space="0" w:color="000000"/>
              <w:left w:val="single" w:sz="2" w:space="0" w:color="000000"/>
              <w:bottom w:val="single" w:sz="2" w:space="0" w:color="000000"/>
            </w:tcBorders>
          </w:tcPr>
          <w:p w:rsidR="004A69C5" w:rsidRPr="00E2692C" w:rsidRDefault="004A69C5" w:rsidP="00090E7A">
            <w:pPr>
              <w:jc w:val="both"/>
              <w:rPr>
                <w:sz w:val="27"/>
                <w:szCs w:val="27"/>
              </w:rPr>
            </w:pPr>
            <w:r w:rsidRPr="00E2692C">
              <w:rPr>
                <w:sz w:val="27"/>
                <w:szCs w:val="27"/>
              </w:rPr>
              <w:t>23,1</w:t>
            </w:r>
          </w:p>
        </w:tc>
        <w:tc>
          <w:tcPr>
            <w:tcW w:w="1275" w:type="dxa"/>
            <w:tcBorders>
              <w:top w:val="single" w:sz="2" w:space="0" w:color="000000"/>
              <w:left w:val="single" w:sz="2" w:space="0" w:color="000000"/>
              <w:bottom w:val="single" w:sz="2" w:space="0" w:color="000000"/>
              <w:right w:val="single" w:sz="4" w:space="0" w:color="auto"/>
            </w:tcBorders>
          </w:tcPr>
          <w:p w:rsidR="004A69C5" w:rsidRPr="00E2692C" w:rsidRDefault="004A69C5" w:rsidP="00090E7A">
            <w:pPr>
              <w:jc w:val="both"/>
              <w:rPr>
                <w:sz w:val="27"/>
                <w:szCs w:val="27"/>
              </w:rPr>
            </w:pPr>
            <w:r w:rsidRPr="00E2692C">
              <w:rPr>
                <w:sz w:val="27"/>
                <w:szCs w:val="27"/>
              </w:rPr>
              <w:t>22,0</w:t>
            </w:r>
          </w:p>
        </w:tc>
      </w:tr>
    </w:tbl>
    <w:p w:rsidR="004A69C5" w:rsidRPr="00E2692C" w:rsidRDefault="004A69C5" w:rsidP="004A69C5">
      <w:pPr>
        <w:tabs>
          <w:tab w:val="left" w:pos="5940"/>
        </w:tabs>
        <w:jc w:val="both"/>
        <w:rPr>
          <w:sz w:val="27"/>
          <w:szCs w:val="27"/>
        </w:rPr>
      </w:pPr>
      <w:r w:rsidRPr="00E2692C">
        <w:rPr>
          <w:sz w:val="27"/>
          <w:szCs w:val="27"/>
        </w:rPr>
        <w:tab/>
      </w:r>
    </w:p>
    <w:p w:rsidR="004A69C5" w:rsidRPr="00E2692C" w:rsidRDefault="004A69C5" w:rsidP="004A69C5">
      <w:pPr>
        <w:ind w:firstLine="709"/>
        <w:jc w:val="both"/>
        <w:rPr>
          <w:rFonts w:eastAsia="A"/>
          <w:sz w:val="27"/>
          <w:szCs w:val="27"/>
        </w:rPr>
      </w:pPr>
      <w:r w:rsidRPr="00E2692C">
        <w:rPr>
          <w:sz w:val="27"/>
          <w:szCs w:val="27"/>
        </w:rPr>
        <w:t>Урожайность</w:t>
      </w:r>
      <w:r w:rsidRPr="00E2692C">
        <w:rPr>
          <w:rFonts w:eastAsia="A"/>
          <w:sz w:val="27"/>
          <w:szCs w:val="27"/>
        </w:rPr>
        <w:t xml:space="preserve"> в сельхозпредприятиях в 2015 году  по отношению к 2014 году  увеличилась на 1 </w:t>
      </w:r>
      <w:proofErr w:type="spellStart"/>
      <w:r w:rsidRPr="00E2692C">
        <w:rPr>
          <w:rFonts w:eastAsia="A"/>
          <w:sz w:val="27"/>
          <w:szCs w:val="27"/>
        </w:rPr>
        <w:t>ц</w:t>
      </w:r>
      <w:proofErr w:type="spellEnd"/>
      <w:r w:rsidRPr="00E2692C">
        <w:rPr>
          <w:rFonts w:eastAsia="A"/>
          <w:sz w:val="27"/>
          <w:szCs w:val="27"/>
        </w:rPr>
        <w:t xml:space="preserve">/га или на 3,5 %  и составила 29,8  </w:t>
      </w:r>
      <w:proofErr w:type="spellStart"/>
      <w:r w:rsidRPr="00E2692C">
        <w:rPr>
          <w:rFonts w:eastAsia="A"/>
          <w:sz w:val="27"/>
          <w:szCs w:val="27"/>
        </w:rPr>
        <w:t>ц</w:t>
      </w:r>
      <w:proofErr w:type="spellEnd"/>
      <w:r w:rsidRPr="00E2692C">
        <w:rPr>
          <w:rFonts w:eastAsia="A"/>
          <w:sz w:val="27"/>
          <w:szCs w:val="27"/>
        </w:rPr>
        <w:t xml:space="preserve">/га. В 2016 году урожайность  снизилась 6,7  </w:t>
      </w:r>
      <w:proofErr w:type="spellStart"/>
      <w:r w:rsidRPr="00E2692C">
        <w:rPr>
          <w:rFonts w:eastAsia="A"/>
          <w:sz w:val="27"/>
          <w:szCs w:val="27"/>
        </w:rPr>
        <w:t>ц</w:t>
      </w:r>
      <w:proofErr w:type="spellEnd"/>
      <w:r w:rsidRPr="00E2692C">
        <w:rPr>
          <w:rFonts w:eastAsia="A"/>
          <w:sz w:val="27"/>
          <w:szCs w:val="27"/>
        </w:rPr>
        <w:t>/га или на  22,5 %.</w:t>
      </w:r>
    </w:p>
    <w:p w:rsidR="004A69C5" w:rsidRPr="00E2692C" w:rsidRDefault="004A69C5" w:rsidP="004A69C5">
      <w:pPr>
        <w:ind w:firstLine="709"/>
        <w:jc w:val="both"/>
        <w:rPr>
          <w:rFonts w:eastAsia="A"/>
          <w:color w:val="FF0000"/>
          <w:sz w:val="27"/>
          <w:szCs w:val="27"/>
        </w:rPr>
      </w:pPr>
      <w:r w:rsidRPr="00E2692C">
        <w:rPr>
          <w:sz w:val="27"/>
          <w:szCs w:val="27"/>
        </w:rPr>
        <w:t xml:space="preserve">В </w:t>
      </w:r>
      <w:proofErr w:type="spellStart"/>
      <w:r w:rsidRPr="00E2692C">
        <w:rPr>
          <w:sz w:val="27"/>
          <w:szCs w:val="27"/>
        </w:rPr>
        <w:t>подотрасли</w:t>
      </w:r>
      <w:proofErr w:type="spellEnd"/>
      <w:r w:rsidRPr="00E2692C">
        <w:rPr>
          <w:sz w:val="27"/>
          <w:szCs w:val="27"/>
        </w:rPr>
        <w:t xml:space="preserve"> животноводства среднесуточный привес КРС уменьшился  с 2014 по 2016 год  с  681   граммов   до 648 граммов  или </w:t>
      </w:r>
      <w:proofErr w:type="gramStart"/>
      <w:r w:rsidRPr="00E2692C">
        <w:rPr>
          <w:sz w:val="27"/>
          <w:szCs w:val="27"/>
        </w:rPr>
        <w:t>на</w:t>
      </w:r>
      <w:proofErr w:type="gramEnd"/>
      <w:r w:rsidRPr="00E2692C">
        <w:rPr>
          <w:sz w:val="27"/>
          <w:szCs w:val="27"/>
        </w:rPr>
        <w:t xml:space="preserve"> 4,8 %.</w:t>
      </w:r>
    </w:p>
    <w:p w:rsidR="004A69C5" w:rsidRPr="00E2692C" w:rsidRDefault="004A69C5" w:rsidP="004A69C5">
      <w:pPr>
        <w:ind w:firstLine="709"/>
        <w:jc w:val="both"/>
        <w:rPr>
          <w:sz w:val="27"/>
          <w:szCs w:val="27"/>
        </w:rPr>
      </w:pPr>
      <w:r w:rsidRPr="00E2692C">
        <w:rPr>
          <w:sz w:val="27"/>
          <w:szCs w:val="27"/>
        </w:rPr>
        <w:t xml:space="preserve">СПК (колхоз) «Зерновой»   имеет статус </w:t>
      </w:r>
      <w:proofErr w:type="spellStart"/>
      <w:r w:rsidRPr="00E2692C">
        <w:rPr>
          <w:sz w:val="27"/>
          <w:szCs w:val="27"/>
        </w:rPr>
        <w:t>племрепродуктора</w:t>
      </w:r>
      <w:proofErr w:type="spellEnd"/>
      <w:r w:rsidRPr="00E2692C">
        <w:rPr>
          <w:sz w:val="27"/>
          <w:szCs w:val="27"/>
        </w:rPr>
        <w:t xml:space="preserve">. За 2016 год доля производства молока </w:t>
      </w:r>
      <w:r w:rsidRPr="00E2692C">
        <w:rPr>
          <w:rFonts w:eastAsia="A"/>
          <w:sz w:val="27"/>
          <w:szCs w:val="27"/>
        </w:rPr>
        <w:t xml:space="preserve">в   хозяйстве </w:t>
      </w:r>
      <w:r w:rsidRPr="00E2692C">
        <w:rPr>
          <w:sz w:val="27"/>
          <w:szCs w:val="27"/>
        </w:rPr>
        <w:t>составила 25,1 % от районного показателя. Племенной скот реализуется как в своем районе,</w:t>
      </w:r>
      <w:r w:rsidRPr="00E2692C">
        <w:rPr>
          <w:rFonts w:eastAsia="A"/>
          <w:sz w:val="27"/>
          <w:szCs w:val="27"/>
        </w:rPr>
        <w:t xml:space="preserve"> </w:t>
      </w:r>
      <w:r w:rsidRPr="00E2692C">
        <w:rPr>
          <w:sz w:val="27"/>
          <w:szCs w:val="27"/>
        </w:rPr>
        <w:t xml:space="preserve">так и </w:t>
      </w:r>
      <w:r w:rsidRPr="00E2692C">
        <w:rPr>
          <w:rFonts w:eastAsia="A"/>
          <w:sz w:val="27"/>
          <w:szCs w:val="27"/>
        </w:rPr>
        <w:t>за его пределами (</w:t>
      </w:r>
      <w:proofErr w:type="spellStart"/>
      <w:r w:rsidRPr="00E2692C">
        <w:rPr>
          <w:rFonts w:eastAsia="A"/>
          <w:sz w:val="27"/>
          <w:szCs w:val="27"/>
        </w:rPr>
        <w:t>Уржумский</w:t>
      </w:r>
      <w:proofErr w:type="spellEnd"/>
      <w:r w:rsidRPr="00E2692C">
        <w:rPr>
          <w:rFonts w:eastAsia="A"/>
          <w:sz w:val="27"/>
          <w:szCs w:val="27"/>
        </w:rPr>
        <w:t>, В.Полянский)</w:t>
      </w:r>
      <w:r w:rsidRPr="00E2692C">
        <w:rPr>
          <w:sz w:val="27"/>
          <w:szCs w:val="27"/>
        </w:rPr>
        <w:t xml:space="preserve">.  </w:t>
      </w: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r w:rsidRPr="00E2692C">
        <w:rPr>
          <w:sz w:val="27"/>
          <w:szCs w:val="27"/>
        </w:rPr>
        <w:t xml:space="preserve">                                                                                                     Таблица 8 </w:t>
      </w:r>
    </w:p>
    <w:p w:rsidR="004A69C5" w:rsidRPr="00E2692C" w:rsidRDefault="004A69C5" w:rsidP="004A69C5">
      <w:pPr>
        <w:ind w:firstLine="709"/>
        <w:jc w:val="both"/>
        <w:rPr>
          <w:sz w:val="27"/>
          <w:szCs w:val="27"/>
        </w:rPr>
      </w:pPr>
    </w:p>
    <w:p w:rsidR="004A69C5" w:rsidRPr="00E2692C" w:rsidRDefault="004A69C5" w:rsidP="004A69C5">
      <w:pPr>
        <w:jc w:val="both"/>
        <w:rPr>
          <w:sz w:val="27"/>
          <w:szCs w:val="27"/>
        </w:rPr>
      </w:pPr>
      <w:r w:rsidRPr="00E2692C">
        <w:rPr>
          <w:sz w:val="27"/>
          <w:szCs w:val="27"/>
        </w:rPr>
        <w:t>Показатели производства молока СПК СА колхоз «Зерновой»</w:t>
      </w:r>
    </w:p>
    <w:p w:rsidR="004A69C5" w:rsidRPr="00E2692C" w:rsidRDefault="004A69C5" w:rsidP="004A69C5">
      <w:pPr>
        <w:jc w:val="both"/>
        <w:rPr>
          <w:sz w:val="27"/>
          <w:szCs w:val="27"/>
        </w:rPr>
      </w:pPr>
      <w:r w:rsidRPr="00E2692C">
        <w:rPr>
          <w:sz w:val="27"/>
          <w:szCs w:val="27"/>
        </w:rPr>
        <w:t xml:space="preserve">                         за 2014-2017 г.г.</w:t>
      </w:r>
    </w:p>
    <w:p w:rsidR="004A69C5" w:rsidRPr="00E2692C" w:rsidRDefault="004A69C5" w:rsidP="004A69C5">
      <w:pPr>
        <w:ind w:firstLine="709"/>
        <w:jc w:val="both"/>
        <w:rPr>
          <w:color w:val="FF0000"/>
          <w:sz w:val="27"/>
          <w:szCs w:val="27"/>
        </w:rPr>
      </w:pPr>
    </w:p>
    <w:p w:rsidR="004A69C5" w:rsidRPr="00E2692C" w:rsidRDefault="004A69C5" w:rsidP="004A69C5">
      <w:pPr>
        <w:ind w:firstLine="709"/>
        <w:jc w:val="both"/>
        <w:rPr>
          <w:color w:val="FF0000"/>
          <w:sz w:val="27"/>
          <w:szCs w:val="27"/>
        </w:rPr>
      </w:pPr>
    </w:p>
    <w:tbl>
      <w:tblPr>
        <w:tblW w:w="0" w:type="auto"/>
        <w:tblInd w:w="-63" w:type="dxa"/>
        <w:tblLayout w:type="fixed"/>
        <w:tblLook w:val="0000"/>
      </w:tblPr>
      <w:tblGrid>
        <w:gridCol w:w="3600"/>
        <w:gridCol w:w="1560"/>
        <w:gridCol w:w="1440"/>
        <w:gridCol w:w="1440"/>
        <w:gridCol w:w="1413"/>
      </w:tblGrid>
      <w:tr w:rsidR="004A69C5" w:rsidRPr="00E2692C" w:rsidTr="00090E7A">
        <w:trPr>
          <w:trHeight w:val="141"/>
        </w:trPr>
        <w:tc>
          <w:tcPr>
            <w:tcW w:w="360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Показатели</w:t>
            </w:r>
          </w:p>
        </w:tc>
        <w:tc>
          <w:tcPr>
            <w:tcW w:w="156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2014г.</w:t>
            </w:r>
          </w:p>
          <w:p w:rsidR="004A69C5" w:rsidRPr="00E2692C" w:rsidRDefault="004A69C5" w:rsidP="00090E7A">
            <w:pPr>
              <w:pStyle w:val="140"/>
              <w:spacing w:after="0" w:line="240" w:lineRule="auto"/>
              <w:jc w:val="both"/>
              <w:rPr>
                <w:sz w:val="27"/>
                <w:szCs w:val="27"/>
              </w:rPr>
            </w:pPr>
          </w:p>
        </w:tc>
        <w:tc>
          <w:tcPr>
            <w:tcW w:w="144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2015 г.</w:t>
            </w:r>
          </w:p>
          <w:p w:rsidR="004A69C5" w:rsidRPr="00E2692C" w:rsidRDefault="004A69C5" w:rsidP="00090E7A">
            <w:pPr>
              <w:pStyle w:val="140"/>
              <w:spacing w:after="0" w:line="240" w:lineRule="auto"/>
              <w:jc w:val="both"/>
              <w:rPr>
                <w:sz w:val="27"/>
                <w:szCs w:val="27"/>
              </w:rPr>
            </w:pPr>
          </w:p>
        </w:tc>
        <w:tc>
          <w:tcPr>
            <w:tcW w:w="144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2016 г.</w:t>
            </w:r>
          </w:p>
          <w:p w:rsidR="004A69C5" w:rsidRPr="00E2692C" w:rsidRDefault="004A69C5" w:rsidP="00090E7A">
            <w:pPr>
              <w:pStyle w:val="140"/>
              <w:spacing w:after="0" w:line="240" w:lineRule="auto"/>
              <w:jc w:val="both"/>
              <w:rPr>
                <w:sz w:val="27"/>
                <w:szCs w:val="27"/>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2017 г.</w:t>
            </w:r>
          </w:p>
          <w:p w:rsidR="004A69C5" w:rsidRPr="00E2692C" w:rsidRDefault="004A69C5" w:rsidP="00090E7A">
            <w:pPr>
              <w:pStyle w:val="140"/>
              <w:spacing w:after="0" w:line="240" w:lineRule="auto"/>
              <w:jc w:val="both"/>
              <w:rPr>
                <w:sz w:val="27"/>
                <w:szCs w:val="27"/>
              </w:rPr>
            </w:pPr>
            <w:r w:rsidRPr="00E2692C">
              <w:rPr>
                <w:sz w:val="27"/>
                <w:szCs w:val="27"/>
              </w:rPr>
              <w:t>оценка</w:t>
            </w:r>
          </w:p>
        </w:tc>
      </w:tr>
      <w:tr w:rsidR="004A69C5" w:rsidRPr="00E2692C" w:rsidTr="00090E7A">
        <w:trPr>
          <w:trHeight w:val="665"/>
        </w:trPr>
        <w:tc>
          <w:tcPr>
            <w:tcW w:w="360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 xml:space="preserve">Производство молока, </w:t>
            </w:r>
            <w:proofErr w:type="spellStart"/>
            <w:r w:rsidRPr="00E2692C">
              <w:rPr>
                <w:sz w:val="27"/>
                <w:szCs w:val="27"/>
              </w:rPr>
              <w:t>ц</w:t>
            </w:r>
            <w:proofErr w:type="spellEnd"/>
            <w:r w:rsidRPr="00E2692C">
              <w:rPr>
                <w:sz w:val="27"/>
                <w:szCs w:val="27"/>
              </w:rPr>
              <w:t>.</w:t>
            </w:r>
          </w:p>
        </w:tc>
        <w:tc>
          <w:tcPr>
            <w:tcW w:w="156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lang w:val="en-US"/>
              </w:rPr>
            </w:pPr>
            <w:r w:rsidRPr="00E2692C">
              <w:rPr>
                <w:sz w:val="27"/>
                <w:szCs w:val="27"/>
              </w:rPr>
              <w:t>55928</w:t>
            </w:r>
          </w:p>
        </w:tc>
        <w:tc>
          <w:tcPr>
            <w:tcW w:w="144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57606</w:t>
            </w:r>
          </w:p>
        </w:tc>
        <w:tc>
          <w:tcPr>
            <w:tcW w:w="144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59912</w:t>
            </w:r>
          </w:p>
        </w:tc>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62480</w:t>
            </w:r>
          </w:p>
        </w:tc>
      </w:tr>
      <w:tr w:rsidR="004A69C5" w:rsidRPr="00E2692C" w:rsidTr="00090E7A">
        <w:trPr>
          <w:trHeight w:val="419"/>
        </w:trPr>
        <w:tc>
          <w:tcPr>
            <w:tcW w:w="360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lang w:val="en-US"/>
              </w:rPr>
            </w:pPr>
            <w:r w:rsidRPr="00E2692C">
              <w:rPr>
                <w:sz w:val="27"/>
                <w:szCs w:val="27"/>
              </w:rPr>
              <w:t xml:space="preserve">Надой на 1 корову, </w:t>
            </w:r>
            <w:proofErr w:type="gramStart"/>
            <w:r w:rsidRPr="00E2692C">
              <w:rPr>
                <w:sz w:val="27"/>
                <w:szCs w:val="27"/>
              </w:rPr>
              <w:t>кг</w:t>
            </w:r>
            <w:proofErr w:type="gramEnd"/>
            <w:r w:rsidRPr="00E2692C">
              <w:rPr>
                <w:sz w:val="27"/>
                <w:szCs w:val="27"/>
              </w:rPr>
              <w:t>.</w:t>
            </w:r>
          </w:p>
        </w:tc>
        <w:tc>
          <w:tcPr>
            <w:tcW w:w="156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6580</w:t>
            </w:r>
          </w:p>
        </w:tc>
        <w:tc>
          <w:tcPr>
            <w:tcW w:w="144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6777</w:t>
            </w:r>
          </w:p>
        </w:tc>
        <w:tc>
          <w:tcPr>
            <w:tcW w:w="1440"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7048</w:t>
            </w:r>
          </w:p>
        </w:tc>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7100</w:t>
            </w:r>
          </w:p>
        </w:tc>
      </w:tr>
    </w:tbl>
    <w:p w:rsidR="004A69C5" w:rsidRPr="00E2692C" w:rsidRDefault="004A69C5" w:rsidP="004A69C5">
      <w:pPr>
        <w:ind w:firstLine="709"/>
        <w:jc w:val="both"/>
        <w:rPr>
          <w:rFonts w:eastAsia="A"/>
          <w:color w:val="FF0000"/>
          <w:sz w:val="27"/>
          <w:szCs w:val="27"/>
        </w:rPr>
      </w:pPr>
    </w:p>
    <w:p w:rsidR="004A69C5" w:rsidRPr="00E2692C" w:rsidRDefault="004A69C5" w:rsidP="004A69C5">
      <w:pPr>
        <w:ind w:firstLine="709"/>
        <w:jc w:val="both"/>
        <w:rPr>
          <w:sz w:val="27"/>
          <w:szCs w:val="27"/>
        </w:rPr>
      </w:pPr>
      <w:r w:rsidRPr="00E2692C">
        <w:rPr>
          <w:sz w:val="27"/>
          <w:szCs w:val="27"/>
        </w:rPr>
        <w:t xml:space="preserve">Производство молока  в 2016 году  по отношению к 2014 году увеличилось на 3984 </w:t>
      </w:r>
      <w:proofErr w:type="spellStart"/>
      <w:r w:rsidRPr="00E2692C">
        <w:rPr>
          <w:sz w:val="27"/>
          <w:szCs w:val="27"/>
        </w:rPr>
        <w:t>ц</w:t>
      </w:r>
      <w:proofErr w:type="spellEnd"/>
      <w:r w:rsidRPr="00E2692C">
        <w:rPr>
          <w:sz w:val="27"/>
          <w:szCs w:val="27"/>
        </w:rPr>
        <w:t xml:space="preserve"> или на 7,1%. Надой на 1 корову молочного направления в 2016 году    составил 7048 кг., что выше уровня 2014 года на 468 кг</w:t>
      </w:r>
      <w:proofErr w:type="gramStart"/>
      <w:r w:rsidRPr="00E2692C">
        <w:rPr>
          <w:sz w:val="27"/>
          <w:szCs w:val="27"/>
        </w:rPr>
        <w:t>.</w:t>
      </w:r>
      <w:proofErr w:type="gramEnd"/>
      <w:r w:rsidRPr="00E2692C">
        <w:rPr>
          <w:sz w:val="27"/>
          <w:szCs w:val="27"/>
        </w:rPr>
        <w:t xml:space="preserve"> </w:t>
      </w:r>
      <w:proofErr w:type="gramStart"/>
      <w:r w:rsidRPr="00E2692C">
        <w:rPr>
          <w:sz w:val="27"/>
          <w:szCs w:val="27"/>
        </w:rPr>
        <w:t>и</w:t>
      </w:r>
      <w:proofErr w:type="gramEnd"/>
      <w:r w:rsidRPr="00E2692C">
        <w:rPr>
          <w:sz w:val="27"/>
          <w:szCs w:val="27"/>
        </w:rPr>
        <w:t xml:space="preserve">ли на  7,1 %. </w:t>
      </w:r>
    </w:p>
    <w:p w:rsidR="004A69C5" w:rsidRPr="00E2692C" w:rsidRDefault="004A69C5" w:rsidP="004A69C5">
      <w:pPr>
        <w:ind w:firstLine="709"/>
        <w:jc w:val="both"/>
        <w:rPr>
          <w:sz w:val="27"/>
          <w:szCs w:val="27"/>
        </w:rPr>
      </w:pPr>
      <w:r w:rsidRPr="00E2692C">
        <w:rPr>
          <w:sz w:val="27"/>
          <w:szCs w:val="27"/>
        </w:rPr>
        <w:t xml:space="preserve">Увеличение объемов производства обратно пропорционально сокращению численности работающих в сфере сельского хозяйства.  </w:t>
      </w: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r w:rsidRPr="00E2692C">
        <w:rPr>
          <w:sz w:val="27"/>
          <w:szCs w:val="27"/>
        </w:rPr>
        <w:t xml:space="preserve">                                                                                                    Таблица 9</w:t>
      </w:r>
    </w:p>
    <w:p w:rsidR="004A69C5" w:rsidRPr="00E2692C" w:rsidRDefault="004A69C5" w:rsidP="004A69C5">
      <w:pPr>
        <w:ind w:firstLine="709"/>
        <w:jc w:val="both"/>
        <w:rPr>
          <w:sz w:val="27"/>
          <w:szCs w:val="27"/>
        </w:rPr>
      </w:pPr>
      <w:r w:rsidRPr="00E2692C">
        <w:rPr>
          <w:sz w:val="27"/>
          <w:szCs w:val="27"/>
        </w:rPr>
        <w:t xml:space="preserve">  </w:t>
      </w:r>
    </w:p>
    <w:p w:rsidR="004A69C5" w:rsidRPr="00E2692C" w:rsidRDefault="004A69C5" w:rsidP="004A69C5">
      <w:pPr>
        <w:ind w:firstLine="709"/>
        <w:jc w:val="both"/>
        <w:rPr>
          <w:sz w:val="27"/>
          <w:szCs w:val="27"/>
        </w:rPr>
      </w:pPr>
      <w:r w:rsidRPr="00E2692C">
        <w:rPr>
          <w:sz w:val="27"/>
          <w:szCs w:val="27"/>
        </w:rPr>
        <w:t xml:space="preserve">        Численность работающих СПК СА колхоз «Зерновой», человек</w:t>
      </w:r>
    </w:p>
    <w:p w:rsidR="004A69C5" w:rsidRPr="00E2692C" w:rsidRDefault="004A69C5" w:rsidP="004A69C5">
      <w:pPr>
        <w:ind w:firstLine="709"/>
        <w:jc w:val="both"/>
        <w:rPr>
          <w:sz w:val="27"/>
          <w:szCs w:val="27"/>
        </w:rPr>
      </w:pPr>
    </w:p>
    <w:tbl>
      <w:tblPr>
        <w:tblW w:w="0" w:type="auto"/>
        <w:tblInd w:w="-63" w:type="dxa"/>
        <w:tblLayout w:type="fixed"/>
        <w:tblLook w:val="0000"/>
      </w:tblPr>
      <w:tblGrid>
        <w:gridCol w:w="3511"/>
        <w:gridCol w:w="1405"/>
        <w:gridCol w:w="1418"/>
        <w:gridCol w:w="1462"/>
        <w:gridCol w:w="1705"/>
      </w:tblGrid>
      <w:tr w:rsidR="004A69C5" w:rsidRPr="00E2692C" w:rsidTr="00090E7A">
        <w:trPr>
          <w:trHeight w:val="345"/>
        </w:trPr>
        <w:tc>
          <w:tcPr>
            <w:tcW w:w="3511"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Показатель</w:t>
            </w:r>
          </w:p>
        </w:tc>
        <w:tc>
          <w:tcPr>
            <w:tcW w:w="1405"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2014 г.</w:t>
            </w:r>
          </w:p>
          <w:p w:rsidR="004A69C5" w:rsidRPr="00E2692C" w:rsidRDefault="004A69C5" w:rsidP="00090E7A">
            <w:pPr>
              <w:pStyle w:val="140"/>
              <w:spacing w:after="0" w:line="240" w:lineRule="auto"/>
              <w:jc w:val="both"/>
              <w:rPr>
                <w:sz w:val="27"/>
                <w:szCs w:val="27"/>
              </w:rPr>
            </w:pPr>
          </w:p>
        </w:tc>
        <w:tc>
          <w:tcPr>
            <w:tcW w:w="1418"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2015 г.</w:t>
            </w:r>
          </w:p>
          <w:p w:rsidR="004A69C5" w:rsidRPr="00E2692C" w:rsidRDefault="004A69C5" w:rsidP="00090E7A">
            <w:pPr>
              <w:pStyle w:val="140"/>
              <w:spacing w:after="0" w:line="240" w:lineRule="auto"/>
              <w:jc w:val="both"/>
              <w:rPr>
                <w:sz w:val="27"/>
                <w:szCs w:val="27"/>
              </w:rPr>
            </w:pPr>
          </w:p>
        </w:tc>
        <w:tc>
          <w:tcPr>
            <w:tcW w:w="1462"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2016 г.</w:t>
            </w:r>
          </w:p>
          <w:p w:rsidR="004A69C5" w:rsidRPr="00E2692C" w:rsidRDefault="004A69C5" w:rsidP="00090E7A">
            <w:pPr>
              <w:pStyle w:val="140"/>
              <w:spacing w:after="0" w:line="240" w:lineRule="auto"/>
              <w:jc w:val="both"/>
              <w:rPr>
                <w:sz w:val="27"/>
                <w:szCs w:val="27"/>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2017 г.</w:t>
            </w:r>
          </w:p>
          <w:p w:rsidR="004A69C5" w:rsidRPr="00E2692C" w:rsidRDefault="004A69C5" w:rsidP="00090E7A">
            <w:pPr>
              <w:pStyle w:val="140"/>
              <w:spacing w:after="0" w:line="240" w:lineRule="auto"/>
              <w:jc w:val="both"/>
              <w:rPr>
                <w:sz w:val="27"/>
                <w:szCs w:val="27"/>
              </w:rPr>
            </w:pPr>
            <w:r w:rsidRPr="00E2692C">
              <w:rPr>
                <w:sz w:val="27"/>
                <w:szCs w:val="27"/>
              </w:rPr>
              <w:t>(оценка)</w:t>
            </w:r>
          </w:p>
        </w:tc>
      </w:tr>
      <w:tr w:rsidR="004A69C5" w:rsidRPr="00E2692C" w:rsidTr="00090E7A">
        <w:trPr>
          <w:trHeight w:val="920"/>
        </w:trPr>
        <w:tc>
          <w:tcPr>
            <w:tcW w:w="3511" w:type="dxa"/>
            <w:tcBorders>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Среднегодовая численность работников – всего</w:t>
            </w:r>
          </w:p>
        </w:tc>
        <w:tc>
          <w:tcPr>
            <w:tcW w:w="1405" w:type="dxa"/>
            <w:tcBorders>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157</w:t>
            </w:r>
          </w:p>
        </w:tc>
        <w:tc>
          <w:tcPr>
            <w:tcW w:w="1418" w:type="dxa"/>
            <w:tcBorders>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110</w:t>
            </w:r>
          </w:p>
        </w:tc>
        <w:tc>
          <w:tcPr>
            <w:tcW w:w="1462" w:type="dxa"/>
            <w:tcBorders>
              <w:left w:val="single" w:sz="4" w:space="0" w:color="000000"/>
              <w:bottom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126</w:t>
            </w:r>
          </w:p>
        </w:tc>
        <w:tc>
          <w:tcPr>
            <w:tcW w:w="1705" w:type="dxa"/>
            <w:tcBorders>
              <w:left w:val="single" w:sz="4" w:space="0" w:color="000000"/>
              <w:bottom w:val="single" w:sz="4" w:space="0" w:color="000000"/>
              <w:right w:val="single" w:sz="4" w:space="0" w:color="000000"/>
            </w:tcBorders>
            <w:shd w:val="clear" w:color="auto" w:fill="auto"/>
          </w:tcPr>
          <w:p w:rsidR="004A69C5" w:rsidRPr="00E2692C" w:rsidRDefault="004A69C5" w:rsidP="00090E7A">
            <w:pPr>
              <w:pStyle w:val="140"/>
              <w:spacing w:after="0" w:line="240" w:lineRule="auto"/>
              <w:jc w:val="both"/>
              <w:rPr>
                <w:sz w:val="27"/>
                <w:szCs w:val="27"/>
              </w:rPr>
            </w:pPr>
            <w:r w:rsidRPr="00E2692C">
              <w:rPr>
                <w:sz w:val="27"/>
                <w:szCs w:val="27"/>
              </w:rPr>
              <w:t>106</w:t>
            </w:r>
          </w:p>
        </w:tc>
      </w:tr>
    </w:tbl>
    <w:p w:rsidR="004A69C5" w:rsidRPr="00E2692C" w:rsidRDefault="004A69C5" w:rsidP="004A69C5">
      <w:pPr>
        <w:ind w:firstLine="709"/>
        <w:jc w:val="both"/>
        <w:rPr>
          <w:sz w:val="27"/>
          <w:szCs w:val="27"/>
        </w:rPr>
      </w:pPr>
    </w:p>
    <w:p w:rsidR="004A69C5" w:rsidRPr="00E2692C" w:rsidRDefault="004A69C5" w:rsidP="004A69C5">
      <w:pPr>
        <w:pStyle w:val="140"/>
        <w:spacing w:line="240" w:lineRule="auto"/>
        <w:ind w:firstLine="709"/>
        <w:jc w:val="both"/>
        <w:rPr>
          <w:sz w:val="27"/>
          <w:szCs w:val="27"/>
        </w:rPr>
      </w:pPr>
      <w:r w:rsidRPr="00E2692C">
        <w:rPr>
          <w:sz w:val="27"/>
          <w:szCs w:val="27"/>
        </w:rPr>
        <w:t>В 2016 году наблюдается значительное снижение численности работников  на 51 человек  или 32,5  %. Это связано</w:t>
      </w:r>
      <w:r w:rsidRPr="00E2692C">
        <w:rPr>
          <w:b/>
          <w:color w:val="FF0000"/>
          <w:sz w:val="27"/>
          <w:szCs w:val="27"/>
        </w:rPr>
        <w:t xml:space="preserve">  </w:t>
      </w:r>
      <w:proofErr w:type="gramStart"/>
      <w:r w:rsidRPr="00E2692C">
        <w:rPr>
          <w:b/>
          <w:color w:val="FF0000"/>
          <w:sz w:val="27"/>
          <w:szCs w:val="27"/>
        </w:rPr>
        <w:t>с</w:t>
      </w:r>
      <w:proofErr w:type="gramEnd"/>
      <w:r w:rsidRPr="00E2692C">
        <w:rPr>
          <w:b/>
          <w:color w:val="FF0000"/>
          <w:sz w:val="27"/>
          <w:szCs w:val="27"/>
        </w:rPr>
        <w:t xml:space="preserve"> </w:t>
      </w:r>
      <w:proofErr w:type="gramStart"/>
      <w:r w:rsidRPr="00E2692C">
        <w:rPr>
          <w:rFonts w:eastAsia="A"/>
          <w:color w:val="000000"/>
          <w:sz w:val="27"/>
          <w:szCs w:val="27"/>
        </w:rPr>
        <w:t>низким</w:t>
      </w:r>
      <w:proofErr w:type="gramEnd"/>
      <w:r w:rsidRPr="00E2692C">
        <w:rPr>
          <w:rFonts w:eastAsia="A"/>
          <w:color w:val="000000"/>
          <w:sz w:val="27"/>
          <w:szCs w:val="27"/>
        </w:rPr>
        <w:t xml:space="preserve"> уровень оплаты  в </w:t>
      </w:r>
      <w:r w:rsidRPr="00E2692C">
        <w:rPr>
          <w:rFonts w:eastAsia="A"/>
          <w:color w:val="000000"/>
          <w:sz w:val="27"/>
          <w:szCs w:val="27"/>
        </w:rPr>
        <w:lastRenderedPageBreak/>
        <w:t>сельхозпредприятиях по сравнению с другими отраслями и</w:t>
      </w:r>
      <w:r w:rsidRPr="00E2692C">
        <w:rPr>
          <w:sz w:val="27"/>
          <w:szCs w:val="27"/>
        </w:rPr>
        <w:t xml:space="preserve"> отрицательным темпам миграции   населения.</w:t>
      </w:r>
    </w:p>
    <w:p w:rsidR="004A69C5" w:rsidRPr="00E2692C" w:rsidRDefault="004A69C5" w:rsidP="004A69C5">
      <w:pPr>
        <w:ind w:firstLine="709"/>
        <w:jc w:val="both"/>
        <w:rPr>
          <w:b/>
          <w:color w:val="FF0000"/>
          <w:sz w:val="27"/>
          <w:szCs w:val="27"/>
        </w:rPr>
      </w:pPr>
    </w:p>
    <w:p w:rsidR="004A69C5" w:rsidRPr="00E2692C" w:rsidRDefault="004A69C5" w:rsidP="004A69C5">
      <w:pPr>
        <w:ind w:firstLine="709"/>
        <w:jc w:val="both"/>
        <w:rPr>
          <w:rFonts w:eastAsia="A"/>
          <w:sz w:val="27"/>
          <w:szCs w:val="27"/>
        </w:rPr>
      </w:pPr>
      <w:r w:rsidRPr="00E2692C">
        <w:rPr>
          <w:sz w:val="27"/>
          <w:szCs w:val="27"/>
        </w:rPr>
        <w:t>Стабильность производства сельскохозяйственной продукции в значительной степени зависит от обеспеченности хозяйств высокопроизводительными и эффективными машинами и оборудованием для своевременного  и качественного выполнения работ.</w:t>
      </w:r>
    </w:p>
    <w:p w:rsidR="004A69C5" w:rsidRPr="00E2692C" w:rsidRDefault="004A69C5" w:rsidP="004A69C5">
      <w:pPr>
        <w:ind w:firstLine="709"/>
        <w:jc w:val="both"/>
        <w:rPr>
          <w:b/>
          <w:sz w:val="27"/>
          <w:szCs w:val="27"/>
        </w:rPr>
      </w:pPr>
      <w:r w:rsidRPr="00E2692C">
        <w:rPr>
          <w:rFonts w:eastAsia="A"/>
          <w:sz w:val="27"/>
          <w:szCs w:val="27"/>
        </w:rPr>
        <w:t xml:space="preserve"> </w:t>
      </w:r>
    </w:p>
    <w:p w:rsidR="004A69C5" w:rsidRPr="00E2692C" w:rsidRDefault="004A69C5" w:rsidP="004A69C5">
      <w:pPr>
        <w:keepNext/>
        <w:ind w:firstLine="709"/>
        <w:jc w:val="both"/>
        <w:rPr>
          <w:b/>
          <w:sz w:val="27"/>
          <w:szCs w:val="27"/>
        </w:rPr>
      </w:pPr>
    </w:p>
    <w:p w:rsidR="004A69C5" w:rsidRPr="00E2692C" w:rsidRDefault="004A69C5" w:rsidP="004A69C5">
      <w:pPr>
        <w:jc w:val="both"/>
        <w:rPr>
          <w:b/>
          <w:sz w:val="27"/>
          <w:szCs w:val="27"/>
        </w:rPr>
      </w:pPr>
      <w:r w:rsidRPr="00E2692C">
        <w:rPr>
          <w:b/>
          <w:sz w:val="27"/>
          <w:szCs w:val="27"/>
        </w:rPr>
        <w:t>1.4.2  Малый бизнес, личные подсобные хозяйства  граждан</w:t>
      </w:r>
    </w:p>
    <w:p w:rsidR="004A69C5" w:rsidRPr="00E2692C" w:rsidRDefault="004A69C5" w:rsidP="004A69C5">
      <w:pPr>
        <w:jc w:val="both"/>
        <w:rPr>
          <w:b/>
          <w:sz w:val="27"/>
          <w:szCs w:val="27"/>
        </w:rPr>
      </w:pPr>
    </w:p>
    <w:p w:rsidR="004A69C5" w:rsidRPr="00E2692C" w:rsidRDefault="004A69C5" w:rsidP="004A69C5">
      <w:pPr>
        <w:jc w:val="both"/>
        <w:rPr>
          <w:b/>
          <w:sz w:val="27"/>
          <w:szCs w:val="27"/>
        </w:rPr>
      </w:pPr>
    </w:p>
    <w:p w:rsidR="004A69C5" w:rsidRPr="00E2692C" w:rsidRDefault="004A69C5" w:rsidP="004A69C5">
      <w:pPr>
        <w:jc w:val="both"/>
        <w:rPr>
          <w:sz w:val="27"/>
          <w:szCs w:val="27"/>
        </w:rPr>
      </w:pPr>
      <w:r w:rsidRPr="00E2692C">
        <w:rPr>
          <w:sz w:val="27"/>
          <w:szCs w:val="27"/>
        </w:rPr>
        <w:t xml:space="preserve">       Общее поголовье КРС   в личных подсобных хозяйствах села  на 1 января 2017 года составило 242 голов, в том числе коров -110 голов, овец и коз -81 голов, птиц-827 гол , 14 голов лошадей, 155 пчелосемей.</w:t>
      </w:r>
    </w:p>
    <w:p w:rsidR="004A69C5" w:rsidRPr="00E2692C" w:rsidRDefault="004A69C5" w:rsidP="004A69C5">
      <w:pPr>
        <w:jc w:val="both"/>
        <w:rPr>
          <w:sz w:val="27"/>
          <w:szCs w:val="27"/>
        </w:rPr>
      </w:pPr>
      <w:r w:rsidRPr="00E2692C">
        <w:rPr>
          <w:sz w:val="27"/>
          <w:szCs w:val="27"/>
        </w:rPr>
        <w:t xml:space="preserve">      Для увеличения поголовья скота в личных подсобных хозяйствах жители сельского поселения оформляют  льготные кредиты  в «</w:t>
      </w:r>
      <w:proofErr w:type="spellStart"/>
      <w:r w:rsidRPr="00E2692C">
        <w:rPr>
          <w:sz w:val="27"/>
          <w:szCs w:val="27"/>
        </w:rPr>
        <w:t>Россельхозбанке</w:t>
      </w:r>
      <w:proofErr w:type="spellEnd"/>
      <w:r w:rsidRPr="00E2692C">
        <w:rPr>
          <w:sz w:val="27"/>
          <w:szCs w:val="27"/>
        </w:rPr>
        <w:t>».</w:t>
      </w:r>
    </w:p>
    <w:p w:rsidR="004A69C5" w:rsidRPr="00E2692C" w:rsidRDefault="004A69C5" w:rsidP="004A69C5">
      <w:pPr>
        <w:jc w:val="both"/>
        <w:rPr>
          <w:sz w:val="27"/>
          <w:szCs w:val="27"/>
        </w:rPr>
      </w:pPr>
      <w:r w:rsidRPr="00E2692C">
        <w:rPr>
          <w:sz w:val="27"/>
          <w:szCs w:val="27"/>
        </w:rPr>
        <w:t xml:space="preserve">   Развитие агропромышленного комплекса ставит  следующие задачи:</w:t>
      </w:r>
    </w:p>
    <w:p w:rsidR="004A69C5" w:rsidRPr="00E2692C" w:rsidRDefault="004A69C5" w:rsidP="004A69C5">
      <w:pPr>
        <w:numPr>
          <w:ilvl w:val="0"/>
          <w:numId w:val="8"/>
        </w:numPr>
        <w:jc w:val="both"/>
        <w:rPr>
          <w:sz w:val="27"/>
          <w:szCs w:val="27"/>
        </w:rPr>
      </w:pPr>
      <w:r w:rsidRPr="00E2692C">
        <w:rPr>
          <w:sz w:val="27"/>
          <w:szCs w:val="27"/>
        </w:rPr>
        <w:t>сохранить и стабилизировать аграрный сектор;</w:t>
      </w:r>
    </w:p>
    <w:p w:rsidR="004A69C5" w:rsidRPr="00E2692C" w:rsidRDefault="004A69C5" w:rsidP="004A69C5">
      <w:pPr>
        <w:numPr>
          <w:ilvl w:val="0"/>
          <w:numId w:val="8"/>
        </w:numPr>
        <w:jc w:val="both"/>
        <w:rPr>
          <w:sz w:val="27"/>
          <w:szCs w:val="27"/>
        </w:rPr>
      </w:pPr>
      <w:r w:rsidRPr="00E2692C">
        <w:rPr>
          <w:sz w:val="27"/>
          <w:szCs w:val="27"/>
        </w:rPr>
        <w:t>создать условия для достойной жизни граждан;</w:t>
      </w:r>
    </w:p>
    <w:p w:rsidR="004A69C5" w:rsidRPr="00E2692C" w:rsidRDefault="004A69C5" w:rsidP="004A69C5">
      <w:pPr>
        <w:jc w:val="both"/>
        <w:rPr>
          <w:sz w:val="27"/>
          <w:szCs w:val="27"/>
        </w:rPr>
      </w:pPr>
      <w:r w:rsidRPr="00E2692C">
        <w:rPr>
          <w:sz w:val="27"/>
          <w:szCs w:val="27"/>
        </w:rPr>
        <w:t xml:space="preserve">  Для выполнения поставленной задачи выработаны  основные направления:</w:t>
      </w:r>
    </w:p>
    <w:p w:rsidR="004A69C5" w:rsidRPr="00E2692C" w:rsidRDefault="004A69C5" w:rsidP="004A69C5">
      <w:pPr>
        <w:numPr>
          <w:ilvl w:val="0"/>
          <w:numId w:val="8"/>
        </w:numPr>
        <w:jc w:val="both"/>
        <w:rPr>
          <w:sz w:val="27"/>
          <w:szCs w:val="27"/>
        </w:rPr>
      </w:pPr>
      <w:r w:rsidRPr="00E2692C">
        <w:rPr>
          <w:sz w:val="27"/>
          <w:szCs w:val="27"/>
        </w:rPr>
        <w:t>ускоренное развитие племенного животноводства;</w:t>
      </w:r>
    </w:p>
    <w:p w:rsidR="004A69C5" w:rsidRPr="00E2692C" w:rsidRDefault="004A69C5" w:rsidP="004A69C5">
      <w:pPr>
        <w:numPr>
          <w:ilvl w:val="0"/>
          <w:numId w:val="8"/>
        </w:numPr>
        <w:jc w:val="both"/>
        <w:rPr>
          <w:sz w:val="27"/>
          <w:szCs w:val="27"/>
        </w:rPr>
      </w:pPr>
      <w:r w:rsidRPr="00E2692C">
        <w:rPr>
          <w:sz w:val="27"/>
          <w:szCs w:val="27"/>
        </w:rPr>
        <w:t>продуктивное и эффективное использование земли;</w:t>
      </w:r>
    </w:p>
    <w:p w:rsidR="004A69C5" w:rsidRPr="00E2692C" w:rsidRDefault="004A69C5" w:rsidP="004A69C5">
      <w:pPr>
        <w:numPr>
          <w:ilvl w:val="0"/>
          <w:numId w:val="8"/>
        </w:numPr>
        <w:jc w:val="both"/>
        <w:rPr>
          <w:sz w:val="27"/>
          <w:szCs w:val="27"/>
        </w:rPr>
      </w:pPr>
      <w:r w:rsidRPr="00E2692C">
        <w:rPr>
          <w:sz w:val="27"/>
          <w:szCs w:val="27"/>
        </w:rPr>
        <w:t>стимулирование развития малых форм хозяйствования в АПК;</w:t>
      </w:r>
    </w:p>
    <w:p w:rsidR="004A69C5" w:rsidRPr="00E2692C" w:rsidRDefault="004A69C5" w:rsidP="004A69C5">
      <w:pPr>
        <w:numPr>
          <w:ilvl w:val="0"/>
          <w:numId w:val="8"/>
        </w:numPr>
        <w:jc w:val="both"/>
        <w:rPr>
          <w:sz w:val="27"/>
          <w:szCs w:val="27"/>
        </w:rPr>
      </w:pPr>
      <w:r w:rsidRPr="00E2692C">
        <w:rPr>
          <w:sz w:val="27"/>
          <w:szCs w:val="27"/>
        </w:rPr>
        <w:t>государственная поддержка кадрового обеспечения села;</w:t>
      </w:r>
    </w:p>
    <w:p w:rsidR="004A69C5" w:rsidRPr="00E2692C" w:rsidRDefault="004A69C5" w:rsidP="004A69C5">
      <w:pPr>
        <w:numPr>
          <w:ilvl w:val="0"/>
          <w:numId w:val="8"/>
        </w:numPr>
        <w:jc w:val="both"/>
        <w:rPr>
          <w:sz w:val="27"/>
          <w:szCs w:val="27"/>
        </w:rPr>
      </w:pPr>
      <w:r w:rsidRPr="00E2692C">
        <w:rPr>
          <w:sz w:val="27"/>
          <w:szCs w:val="27"/>
        </w:rPr>
        <w:t>развитие личного подсобного хозяйства граждан.</w:t>
      </w:r>
    </w:p>
    <w:p w:rsidR="004A69C5" w:rsidRPr="00E2692C" w:rsidRDefault="004A69C5" w:rsidP="004A69C5">
      <w:pPr>
        <w:jc w:val="both"/>
        <w:rPr>
          <w:b/>
          <w:sz w:val="27"/>
          <w:szCs w:val="27"/>
        </w:rPr>
      </w:pPr>
    </w:p>
    <w:p w:rsidR="004A69C5" w:rsidRPr="00E2692C" w:rsidRDefault="004A69C5" w:rsidP="004A69C5">
      <w:pPr>
        <w:pStyle w:val="a5"/>
        <w:jc w:val="both"/>
        <w:rPr>
          <w:sz w:val="27"/>
          <w:szCs w:val="27"/>
        </w:rPr>
      </w:pPr>
      <w:r w:rsidRPr="00E2692C">
        <w:rPr>
          <w:sz w:val="27"/>
          <w:szCs w:val="27"/>
        </w:rPr>
        <w:t xml:space="preserve"> Основное  направление малого бизнеса, личных подсобных хозяйств – это создание благоприятных условий для  развития предпринимательской деятельности на территории сельского поселения: </w:t>
      </w:r>
    </w:p>
    <w:p w:rsidR="004A69C5" w:rsidRPr="00E2692C" w:rsidRDefault="004A69C5" w:rsidP="004A69C5">
      <w:pPr>
        <w:numPr>
          <w:ilvl w:val="0"/>
          <w:numId w:val="8"/>
        </w:numPr>
        <w:jc w:val="both"/>
        <w:rPr>
          <w:sz w:val="27"/>
          <w:szCs w:val="27"/>
        </w:rPr>
      </w:pPr>
      <w:r w:rsidRPr="00E2692C">
        <w:rPr>
          <w:sz w:val="27"/>
          <w:szCs w:val="27"/>
        </w:rPr>
        <w:t>совершенствование правовых, экономических и организационных условий для развития  малого бизнеса, личных подворий;</w:t>
      </w:r>
    </w:p>
    <w:p w:rsidR="004A69C5" w:rsidRPr="00E2692C" w:rsidRDefault="004A69C5" w:rsidP="004A69C5">
      <w:pPr>
        <w:numPr>
          <w:ilvl w:val="0"/>
          <w:numId w:val="8"/>
        </w:numPr>
        <w:jc w:val="both"/>
        <w:rPr>
          <w:sz w:val="27"/>
          <w:szCs w:val="27"/>
        </w:rPr>
      </w:pPr>
      <w:r w:rsidRPr="00E2692C">
        <w:rPr>
          <w:sz w:val="27"/>
          <w:szCs w:val="27"/>
        </w:rPr>
        <w:t>создание и развитие инфраструктуры поддержки малого предпринимательства;</w:t>
      </w:r>
    </w:p>
    <w:p w:rsidR="004A69C5" w:rsidRPr="00E2692C" w:rsidRDefault="004A69C5" w:rsidP="004A69C5">
      <w:pPr>
        <w:numPr>
          <w:ilvl w:val="0"/>
          <w:numId w:val="8"/>
        </w:numPr>
        <w:jc w:val="both"/>
        <w:rPr>
          <w:sz w:val="27"/>
          <w:szCs w:val="27"/>
        </w:rPr>
      </w:pPr>
      <w:r w:rsidRPr="00E2692C">
        <w:rPr>
          <w:sz w:val="27"/>
          <w:szCs w:val="27"/>
        </w:rPr>
        <w:t>создание дополнительных стимулов для вовлечения незанятого населения в сферу малого бизнеса;</w:t>
      </w:r>
    </w:p>
    <w:p w:rsidR="004A69C5" w:rsidRPr="00E2692C" w:rsidRDefault="004A69C5" w:rsidP="004A69C5">
      <w:pPr>
        <w:numPr>
          <w:ilvl w:val="0"/>
          <w:numId w:val="8"/>
        </w:numPr>
        <w:jc w:val="both"/>
        <w:rPr>
          <w:sz w:val="27"/>
          <w:szCs w:val="27"/>
        </w:rPr>
      </w:pPr>
      <w:r w:rsidRPr="00E2692C">
        <w:rPr>
          <w:sz w:val="27"/>
          <w:szCs w:val="27"/>
        </w:rPr>
        <w:t xml:space="preserve">оказание организационной, методической, консультационной помощи предпринимателям, </w:t>
      </w:r>
      <w:proofErr w:type="gramStart"/>
      <w:r w:rsidRPr="00E2692C">
        <w:rPr>
          <w:sz w:val="27"/>
          <w:szCs w:val="27"/>
        </w:rPr>
        <w:t>гражданам</w:t>
      </w:r>
      <w:proofErr w:type="gramEnd"/>
      <w:r w:rsidRPr="00E2692C">
        <w:rPr>
          <w:sz w:val="27"/>
          <w:szCs w:val="27"/>
        </w:rPr>
        <w:t xml:space="preserve"> ведущим подсобное хозяйство;                                                                                        укрепление социального статуса и повышение  престижа предпринимательства;</w:t>
      </w:r>
    </w:p>
    <w:p w:rsidR="004A69C5" w:rsidRPr="00E2692C" w:rsidRDefault="004A69C5" w:rsidP="004A69C5">
      <w:pPr>
        <w:numPr>
          <w:ilvl w:val="0"/>
          <w:numId w:val="8"/>
        </w:numPr>
        <w:jc w:val="both"/>
        <w:rPr>
          <w:sz w:val="27"/>
          <w:szCs w:val="27"/>
        </w:rPr>
      </w:pPr>
      <w:r w:rsidRPr="00E2692C">
        <w:rPr>
          <w:sz w:val="27"/>
          <w:szCs w:val="27"/>
        </w:rPr>
        <w:t xml:space="preserve">оказание помощи, гражданам ведущее подсобное хозяйство </w:t>
      </w:r>
    </w:p>
    <w:p w:rsidR="004A69C5" w:rsidRPr="00E2692C" w:rsidRDefault="004A69C5" w:rsidP="004A69C5">
      <w:pPr>
        <w:ind w:left="360"/>
        <w:jc w:val="both"/>
        <w:rPr>
          <w:sz w:val="27"/>
          <w:szCs w:val="27"/>
        </w:rPr>
      </w:pPr>
      <w:r w:rsidRPr="00E2692C">
        <w:rPr>
          <w:sz w:val="27"/>
          <w:szCs w:val="27"/>
        </w:rPr>
        <w:t>в реализации молока, мяса, картофеля.</w:t>
      </w:r>
    </w:p>
    <w:p w:rsidR="004A69C5" w:rsidRPr="00E2692C" w:rsidRDefault="004A69C5" w:rsidP="004A69C5">
      <w:pPr>
        <w:ind w:left="360"/>
        <w:jc w:val="both"/>
        <w:rPr>
          <w:sz w:val="27"/>
          <w:szCs w:val="27"/>
        </w:rPr>
      </w:pPr>
    </w:p>
    <w:p w:rsidR="004A69C5" w:rsidRPr="00E2692C" w:rsidRDefault="004A69C5" w:rsidP="004A69C5">
      <w:pPr>
        <w:jc w:val="both"/>
        <w:rPr>
          <w:sz w:val="27"/>
          <w:szCs w:val="27"/>
        </w:rPr>
      </w:pPr>
      <w:r w:rsidRPr="00E2692C">
        <w:rPr>
          <w:sz w:val="27"/>
          <w:szCs w:val="27"/>
        </w:rPr>
        <w:lastRenderedPageBreak/>
        <w:t xml:space="preserve">        На территории сельского поселения  на 1 января 2017 года насчитывалось 19 субъектов малого предпринимательства, в том числе: 5  малых предприятий, 13 индивидуальных предпринимателя    и 1 потребительский кооператив. </w:t>
      </w:r>
    </w:p>
    <w:p w:rsidR="004A69C5" w:rsidRPr="00E2692C" w:rsidRDefault="004A69C5" w:rsidP="004A69C5">
      <w:pPr>
        <w:widowControl w:val="0"/>
        <w:autoSpaceDE w:val="0"/>
        <w:ind w:firstLine="709"/>
        <w:jc w:val="both"/>
        <w:rPr>
          <w:rFonts w:eastAsia="A"/>
          <w:sz w:val="27"/>
          <w:szCs w:val="27"/>
        </w:rPr>
      </w:pPr>
      <w:r w:rsidRPr="00E2692C">
        <w:rPr>
          <w:sz w:val="27"/>
          <w:szCs w:val="27"/>
        </w:rPr>
        <w:t xml:space="preserve">                                                                                                           </w:t>
      </w:r>
    </w:p>
    <w:p w:rsidR="004A69C5" w:rsidRPr="00E2692C" w:rsidRDefault="004A69C5" w:rsidP="004A69C5">
      <w:pPr>
        <w:ind w:firstLine="708"/>
        <w:jc w:val="both"/>
        <w:rPr>
          <w:color w:val="000000"/>
          <w:sz w:val="27"/>
          <w:szCs w:val="27"/>
        </w:rPr>
      </w:pPr>
      <w:r w:rsidRPr="00E2692C">
        <w:rPr>
          <w:sz w:val="27"/>
          <w:szCs w:val="27"/>
        </w:rPr>
        <w:t>Активное развитие малого  предпринимательства оказывает существенное влияние на развитие экономики, решение социальных проблем, увеличение численности занятых работников. В сфере малого и среднего предпринимательства  создаются новые рабочие места, что способствует увеличению налоговых поступлений в бюджет, оказываются услуги. В сфере предпринимательства формируется конкурентная среда,  поддерживается активность населения.</w:t>
      </w:r>
    </w:p>
    <w:p w:rsidR="004A69C5" w:rsidRPr="00E2692C" w:rsidRDefault="004A69C5" w:rsidP="004A69C5">
      <w:pPr>
        <w:ind w:firstLine="708"/>
        <w:jc w:val="both"/>
        <w:rPr>
          <w:color w:val="000000"/>
          <w:sz w:val="27"/>
          <w:szCs w:val="27"/>
        </w:rPr>
      </w:pPr>
      <w:r w:rsidRPr="00E2692C">
        <w:rPr>
          <w:color w:val="000000"/>
          <w:sz w:val="27"/>
          <w:szCs w:val="27"/>
        </w:rPr>
        <w:t xml:space="preserve">В </w:t>
      </w:r>
      <w:r w:rsidRPr="00E2692C">
        <w:rPr>
          <w:sz w:val="27"/>
          <w:szCs w:val="27"/>
        </w:rPr>
        <w:t>сельском</w:t>
      </w:r>
      <w:r w:rsidRPr="00E2692C">
        <w:rPr>
          <w:color w:val="000000"/>
          <w:sz w:val="27"/>
          <w:szCs w:val="27"/>
        </w:rPr>
        <w:t xml:space="preserve"> поселении еще имеются ресурсы для развития малого предпринимательства и </w:t>
      </w:r>
      <w:proofErr w:type="spellStart"/>
      <w:r w:rsidRPr="00E2692C">
        <w:rPr>
          <w:color w:val="000000"/>
          <w:sz w:val="27"/>
          <w:szCs w:val="27"/>
        </w:rPr>
        <w:t>самозанятости</w:t>
      </w:r>
      <w:proofErr w:type="spellEnd"/>
      <w:proofErr w:type="gramStart"/>
      <w:r w:rsidRPr="00E2692C">
        <w:rPr>
          <w:color w:val="000000"/>
          <w:sz w:val="27"/>
          <w:szCs w:val="27"/>
        </w:rPr>
        <w:t xml:space="preserve"> .</w:t>
      </w:r>
      <w:proofErr w:type="gramEnd"/>
    </w:p>
    <w:p w:rsidR="004A69C5" w:rsidRPr="00E2692C" w:rsidRDefault="004A69C5" w:rsidP="004A69C5">
      <w:pPr>
        <w:ind w:firstLine="720"/>
        <w:jc w:val="both"/>
        <w:rPr>
          <w:rFonts w:eastAsia="A"/>
          <w:sz w:val="27"/>
          <w:szCs w:val="27"/>
        </w:rPr>
      </w:pPr>
      <w:bookmarkStart w:id="2" w:name="_Toc276391193"/>
    </w:p>
    <w:p w:rsidR="004A69C5" w:rsidRPr="00E2692C" w:rsidRDefault="004A69C5" w:rsidP="004A69C5">
      <w:pPr>
        <w:ind w:firstLine="720"/>
        <w:jc w:val="both"/>
        <w:rPr>
          <w:rFonts w:eastAsia="A"/>
          <w:sz w:val="27"/>
          <w:szCs w:val="27"/>
        </w:rPr>
      </w:pPr>
    </w:p>
    <w:p w:rsidR="004A69C5" w:rsidRPr="00E2692C" w:rsidRDefault="004A69C5" w:rsidP="004A69C5">
      <w:pPr>
        <w:pStyle w:val="a7"/>
        <w:jc w:val="both"/>
        <w:outlineLvl w:val="1"/>
        <w:rPr>
          <w:b/>
          <w:sz w:val="27"/>
          <w:szCs w:val="27"/>
        </w:rPr>
      </w:pPr>
      <w:r w:rsidRPr="00E2692C">
        <w:rPr>
          <w:b/>
          <w:sz w:val="27"/>
          <w:szCs w:val="27"/>
        </w:rPr>
        <w:t>1.4.3 Потребительский рынок</w:t>
      </w:r>
      <w:bookmarkEnd w:id="2"/>
    </w:p>
    <w:p w:rsidR="004A69C5" w:rsidRPr="00E2692C" w:rsidRDefault="004A69C5" w:rsidP="004A69C5">
      <w:pPr>
        <w:ind w:firstLine="709"/>
        <w:jc w:val="both"/>
        <w:rPr>
          <w:sz w:val="27"/>
          <w:szCs w:val="27"/>
        </w:rPr>
      </w:pPr>
      <w:r w:rsidRPr="00E2692C">
        <w:rPr>
          <w:sz w:val="27"/>
          <w:szCs w:val="27"/>
        </w:rPr>
        <w:t xml:space="preserve">Потребительский рынок </w:t>
      </w:r>
      <w:r w:rsidRPr="00E2692C">
        <w:rPr>
          <w:rFonts w:eastAsia="A"/>
          <w:sz w:val="27"/>
          <w:szCs w:val="27"/>
        </w:rPr>
        <w:t>сельского поселения</w:t>
      </w:r>
      <w:r w:rsidRPr="00E2692C">
        <w:rPr>
          <w:sz w:val="27"/>
          <w:szCs w:val="27"/>
        </w:rPr>
        <w:t xml:space="preserve">  характеризуется стабильной ситуацией с удовлетворением спроса населения на основные продовольственные и непродовольственные товары, высоким уровнем товарной насыщенности рынка и высокой конкуренцией, особенно в торговле продовольственными товарами. </w:t>
      </w:r>
    </w:p>
    <w:p w:rsidR="004A69C5" w:rsidRPr="00E2692C" w:rsidRDefault="004A69C5" w:rsidP="004A69C5">
      <w:pPr>
        <w:ind w:firstLine="709"/>
        <w:jc w:val="both"/>
        <w:rPr>
          <w:sz w:val="27"/>
          <w:szCs w:val="27"/>
        </w:rPr>
      </w:pPr>
      <w:r w:rsidRPr="00E2692C">
        <w:rPr>
          <w:sz w:val="27"/>
          <w:szCs w:val="27"/>
        </w:rPr>
        <w:t xml:space="preserve">В развитии потребительского рынка наблюдаются положительные тенденции: рост числа предприятий, рост оборота розничной торговли, устойчивое насыщение торговой сети основными продовольственными и непродовольственными товарами. </w:t>
      </w:r>
    </w:p>
    <w:p w:rsidR="004A69C5" w:rsidRPr="00E2692C" w:rsidRDefault="004A69C5" w:rsidP="004A69C5">
      <w:pPr>
        <w:ind w:firstLine="709"/>
        <w:jc w:val="both"/>
        <w:rPr>
          <w:sz w:val="27"/>
          <w:szCs w:val="27"/>
        </w:rPr>
      </w:pPr>
      <w:r w:rsidRPr="00E2692C">
        <w:rPr>
          <w:sz w:val="27"/>
          <w:szCs w:val="27"/>
        </w:rPr>
        <w:t xml:space="preserve">Развитие розничной торговли </w:t>
      </w:r>
      <w:r w:rsidRPr="00E2692C">
        <w:rPr>
          <w:rFonts w:eastAsia="A"/>
          <w:sz w:val="27"/>
          <w:szCs w:val="27"/>
        </w:rPr>
        <w:t>сельского поселения</w:t>
      </w:r>
      <w:r w:rsidRPr="00E2692C">
        <w:rPr>
          <w:sz w:val="27"/>
          <w:szCs w:val="27"/>
        </w:rPr>
        <w:t xml:space="preserve"> основывается на повышении уровня обслуживания потребителей, безопасности и качества реализуемых товаров, обеспечении защиты прав потребителей.</w:t>
      </w:r>
    </w:p>
    <w:p w:rsidR="004A69C5" w:rsidRPr="00E2692C" w:rsidRDefault="004A69C5" w:rsidP="004A69C5">
      <w:pPr>
        <w:ind w:firstLine="709"/>
        <w:jc w:val="both"/>
        <w:rPr>
          <w:rFonts w:eastAsia="A"/>
          <w:sz w:val="27"/>
          <w:szCs w:val="27"/>
        </w:rPr>
      </w:pPr>
      <w:r w:rsidRPr="00E2692C">
        <w:rPr>
          <w:rFonts w:eastAsia="A"/>
          <w:sz w:val="27"/>
          <w:szCs w:val="27"/>
        </w:rPr>
        <w:t>На 1 января 2017 года</w:t>
      </w:r>
      <w:r w:rsidRPr="00E2692C">
        <w:rPr>
          <w:sz w:val="27"/>
          <w:szCs w:val="27"/>
        </w:rPr>
        <w:t xml:space="preserve"> в </w:t>
      </w:r>
      <w:r w:rsidRPr="00E2692C">
        <w:rPr>
          <w:rFonts w:eastAsia="A"/>
          <w:sz w:val="27"/>
          <w:szCs w:val="27"/>
        </w:rPr>
        <w:t xml:space="preserve">сфере </w:t>
      </w:r>
      <w:r w:rsidRPr="00E2692C">
        <w:rPr>
          <w:sz w:val="27"/>
          <w:szCs w:val="27"/>
        </w:rPr>
        <w:t>розничной торговли занято 13</w:t>
      </w:r>
      <w:r w:rsidRPr="00E2692C">
        <w:rPr>
          <w:rFonts w:eastAsia="A"/>
          <w:sz w:val="27"/>
          <w:szCs w:val="27"/>
        </w:rPr>
        <w:t xml:space="preserve">индивидуальных предпринимателей, что составляет 68 % от общего количества </w:t>
      </w:r>
      <w:r w:rsidRPr="00E2692C">
        <w:rPr>
          <w:sz w:val="27"/>
          <w:szCs w:val="27"/>
        </w:rPr>
        <w:t>субъектов малого предпринимательства</w:t>
      </w:r>
      <w:r w:rsidRPr="00E2692C">
        <w:rPr>
          <w:rFonts w:eastAsia="A"/>
          <w:sz w:val="27"/>
          <w:szCs w:val="27"/>
        </w:rPr>
        <w:t xml:space="preserve"> занятых на территории сельского поселения.</w:t>
      </w:r>
    </w:p>
    <w:p w:rsidR="004A69C5" w:rsidRPr="00E2692C" w:rsidRDefault="004A69C5" w:rsidP="004A69C5">
      <w:pPr>
        <w:ind w:firstLine="709"/>
        <w:jc w:val="both"/>
        <w:rPr>
          <w:sz w:val="27"/>
          <w:szCs w:val="27"/>
        </w:rPr>
      </w:pPr>
      <w:r w:rsidRPr="00E2692C">
        <w:rPr>
          <w:sz w:val="27"/>
          <w:szCs w:val="27"/>
        </w:rPr>
        <w:t>На современном этапе торговля входит в число ведущих отраслей экономики, определяющих направление и результаты развития сельского поселения.</w:t>
      </w:r>
    </w:p>
    <w:p w:rsidR="004A69C5" w:rsidRPr="00E2692C" w:rsidRDefault="004A69C5" w:rsidP="004A69C5">
      <w:pPr>
        <w:ind w:firstLine="709"/>
        <w:jc w:val="both"/>
        <w:rPr>
          <w:sz w:val="27"/>
          <w:szCs w:val="27"/>
        </w:rPr>
      </w:pPr>
      <w:r w:rsidRPr="00E2692C">
        <w:rPr>
          <w:sz w:val="27"/>
          <w:szCs w:val="27"/>
        </w:rPr>
        <w:t xml:space="preserve">Развитие розничной торговли осуществляется </w:t>
      </w:r>
      <w:r w:rsidRPr="00E2692C">
        <w:rPr>
          <w:rFonts w:eastAsia="A"/>
          <w:sz w:val="27"/>
          <w:szCs w:val="27"/>
        </w:rPr>
        <w:t xml:space="preserve"> за счет мелкорозничной торговли</w:t>
      </w:r>
      <w:r w:rsidRPr="00E2692C">
        <w:rPr>
          <w:sz w:val="27"/>
          <w:szCs w:val="27"/>
        </w:rPr>
        <w:t>.</w:t>
      </w:r>
    </w:p>
    <w:p w:rsidR="004A69C5" w:rsidRPr="00E2692C" w:rsidRDefault="004A69C5" w:rsidP="004A69C5">
      <w:pPr>
        <w:ind w:firstLine="708"/>
        <w:jc w:val="both"/>
        <w:rPr>
          <w:sz w:val="27"/>
          <w:szCs w:val="27"/>
        </w:rPr>
      </w:pPr>
    </w:p>
    <w:p w:rsidR="004A69C5" w:rsidRPr="00E2692C" w:rsidRDefault="004A69C5" w:rsidP="004A69C5">
      <w:pPr>
        <w:ind w:firstLine="708"/>
        <w:jc w:val="both"/>
        <w:rPr>
          <w:sz w:val="27"/>
          <w:szCs w:val="27"/>
        </w:rPr>
      </w:pPr>
    </w:p>
    <w:p w:rsidR="004A69C5" w:rsidRPr="00E2692C" w:rsidRDefault="004A69C5" w:rsidP="004A69C5">
      <w:pPr>
        <w:ind w:left="851"/>
        <w:jc w:val="both"/>
        <w:rPr>
          <w:b/>
          <w:bCs/>
          <w:sz w:val="27"/>
          <w:szCs w:val="27"/>
        </w:rPr>
      </w:pPr>
      <w:r w:rsidRPr="00E2692C">
        <w:rPr>
          <w:b/>
          <w:sz w:val="27"/>
          <w:szCs w:val="27"/>
        </w:rPr>
        <w:t>1.5 Оценка состояния социально-культурной сферы</w:t>
      </w:r>
    </w:p>
    <w:p w:rsidR="004A69C5" w:rsidRPr="00E2692C" w:rsidRDefault="004A69C5" w:rsidP="004A69C5">
      <w:pPr>
        <w:jc w:val="both"/>
        <w:rPr>
          <w:b/>
          <w:bCs/>
          <w:sz w:val="27"/>
          <w:szCs w:val="27"/>
        </w:rPr>
      </w:pPr>
    </w:p>
    <w:p w:rsidR="004A69C5" w:rsidRPr="00E2692C" w:rsidRDefault="004A69C5" w:rsidP="004A69C5">
      <w:pPr>
        <w:ind w:firstLine="708"/>
        <w:jc w:val="both"/>
        <w:rPr>
          <w:b/>
          <w:bCs/>
          <w:sz w:val="27"/>
          <w:szCs w:val="27"/>
        </w:rPr>
      </w:pPr>
      <w:r w:rsidRPr="00E2692C">
        <w:rPr>
          <w:b/>
          <w:bCs/>
          <w:sz w:val="27"/>
          <w:szCs w:val="27"/>
        </w:rPr>
        <w:t>1.5.1 Образование</w:t>
      </w:r>
    </w:p>
    <w:p w:rsidR="004A69C5" w:rsidRPr="00E2692C" w:rsidRDefault="004A69C5" w:rsidP="004A69C5">
      <w:pPr>
        <w:ind w:firstLine="708"/>
        <w:jc w:val="both"/>
        <w:rPr>
          <w:b/>
          <w:bCs/>
          <w:sz w:val="27"/>
          <w:szCs w:val="27"/>
        </w:rPr>
      </w:pPr>
    </w:p>
    <w:p w:rsidR="004A69C5" w:rsidRPr="00E2692C" w:rsidRDefault="004A69C5" w:rsidP="004A69C5">
      <w:pPr>
        <w:ind w:left="360"/>
        <w:jc w:val="both"/>
        <w:rPr>
          <w:b/>
          <w:sz w:val="27"/>
          <w:szCs w:val="27"/>
        </w:rPr>
      </w:pPr>
    </w:p>
    <w:p w:rsidR="004A69C5" w:rsidRPr="00E2692C" w:rsidRDefault="004A69C5" w:rsidP="004A69C5">
      <w:pPr>
        <w:ind w:left="360"/>
        <w:jc w:val="both"/>
        <w:rPr>
          <w:sz w:val="27"/>
          <w:szCs w:val="27"/>
        </w:rPr>
      </w:pPr>
      <w:r w:rsidRPr="00E2692C">
        <w:rPr>
          <w:sz w:val="27"/>
          <w:szCs w:val="27"/>
        </w:rPr>
        <w:t xml:space="preserve">    Развитие системы образования определяет обеспечение государственных гарантий общедоступного бесплатного качественного общего образования и  </w:t>
      </w:r>
      <w:r w:rsidRPr="00E2692C">
        <w:rPr>
          <w:sz w:val="27"/>
          <w:szCs w:val="27"/>
        </w:rPr>
        <w:lastRenderedPageBreak/>
        <w:t>безопасных, современных условий его получения, способствующее духовному,  физическому и интеллектуальному развитию детей и молодежи, эффективностью  расходования бюджетных средств.</w:t>
      </w:r>
    </w:p>
    <w:p w:rsidR="004A69C5" w:rsidRPr="00E2692C" w:rsidRDefault="004A69C5" w:rsidP="004A69C5">
      <w:pPr>
        <w:ind w:left="360"/>
        <w:jc w:val="both"/>
        <w:rPr>
          <w:sz w:val="27"/>
          <w:szCs w:val="27"/>
        </w:rPr>
      </w:pPr>
      <w:r w:rsidRPr="00E2692C">
        <w:rPr>
          <w:sz w:val="27"/>
          <w:szCs w:val="27"/>
        </w:rPr>
        <w:t xml:space="preserve">   В системе  образования на территории сельского поселения  находится: общеобразовательная школа, в которой обучается 121 школьник и воспитывается  45 детей дошкольников</w:t>
      </w:r>
      <w:proofErr w:type="gramStart"/>
      <w:r w:rsidRPr="00E2692C">
        <w:rPr>
          <w:sz w:val="27"/>
          <w:szCs w:val="27"/>
        </w:rPr>
        <w:t xml:space="preserve"> .</w:t>
      </w:r>
      <w:proofErr w:type="gramEnd"/>
    </w:p>
    <w:p w:rsidR="004A69C5" w:rsidRPr="00E2692C" w:rsidRDefault="004A69C5" w:rsidP="004A69C5">
      <w:pPr>
        <w:ind w:left="360"/>
        <w:jc w:val="both"/>
        <w:rPr>
          <w:sz w:val="27"/>
          <w:szCs w:val="27"/>
        </w:rPr>
      </w:pPr>
      <w:r w:rsidRPr="00E2692C">
        <w:rPr>
          <w:sz w:val="27"/>
          <w:szCs w:val="27"/>
        </w:rPr>
        <w:t xml:space="preserve">  Обеспеченность населения дошкольным учреждением составляет 100%, средняя наполняемость детей в группах   – 22-23 человека.</w:t>
      </w:r>
    </w:p>
    <w:p w:rsidR="004A69C5" w:rsidRPr="00E2692C" w:rsidRDefault="004A69C5" w:rsidP="004A69C5">
      <w:pPr>
        <w:ind w:left="360"/>
        <w:jc w:val="both"/>
        <w:rPr>
          <w:sz w:val="27"/>
          <w:szCs w:val="27"/>
        </w:rPr>
      </w:pPr>
      <w:r w:rsidRPr="00E2692C">
        <w:rPr>
          <w:sz w:val="27"/>
          <w:szCs w:val="27"/>
        </w:rPr>
        <w:t xml:space="preserve">   Основная задача детского сада - сохранение и увеличение контингента детского сада. В перспективе на 5 лет детей дошкольного возраста набирается на 3 группы.  Планируется провести капитальный ремонт детского сада </w:t>
      </w:r>
    </w:p>
    <w:p w:rsidR="004A69C5" w:rsidRPr="00E2692C" w:rsidRDefault="004A69C5" w:rsidP="004A69C5">
      <w:pPr>
        <w:ind w:left="360"/>
        <w:jc w:val="both"/>
        <w:rPr>
          <w:sz w:val="27"/>
          <w:szCs w:val="27"/>
        </w:rPr>
      </w:pPr>
      <w:r w:rsidRPr="00E2692C">
        <w:rPr>
          <w:sz w:val="27"/>
          <w:szCs w:val="27"/>
        </w:rPr>
        <w:t>(замена  крыши). Продолжить благоустройство территории  участка.</w:t>
      </w:r>
    </w:p>
    <w:p w:rsidR="004A69C5" w:rsidRPr="00E2692C" w:rsidRDefault="004A69C5" w:rsidP="004A69C5">
      <w:pPr>
        <w:ind w:left="360"/>
        <w:jc w:val="both"/>
        <w:rPr>
          <w:sz w:val="27"/>
          <w:szCs w:val="27"/>
        </w:rPr>
      </w:pPr>
      <w:r w:rsidRPr="00E2692C">
        <w:rPr>
          <w:sz w:val="27"/>
          <w:szCs w:val="27"/>
        </w:rPr>
        <w:t xml:space="preserve">         Компенсационные выплаты части родительской платы позволят увеличить  посещаемость детей.</w:t>
      </w:r>
    </w:p>
    <w:p w:rsidR="004A69C5" w:rsidRPr="00E2692C" w:rsidRDefault="004A69C5" w:rsidP="004A69C5">
      <w:pPr>
        <w:ind w:left="360"/>
        <w:jc w:val="both"/>
        <w:rPr>
          <w:sz w:val="27"/>
          <w:szCs w:val="27"/>
        </w:rPr>
      </w:pPr>
      <w:r w:rsidRPr="00E2692C">
        <w:rPr>
          <w:sz w:val="27"/>
          <w:szCs w:val="27"/>
        </w:rPr>
        <w:t xml:space="preserve">  Охрана  физического и психического здоровья детей, воспитание и обучение – это задачи детского сада. Для этого в  детском саду совершенствуется  физкультурно-оздоровительная работа. Разработана образовательная программа.</w:t>
      </w:r>
    </w:p>
    <w:p w:rsidR="004A69C5" w:rsidRPr="00E2692C" w:rsidRDefault="004A69C5" w:rsidP="004A69C5">
      <w:pPr>
        <w:ind w:left="360"/>
        <w:jc w:val="both"/>
        <w:rPr>
          <w:sz w:val="27"/>
          <w:szCs w:val="27"/>
        </w:rPr>
      </w:pPr>
      <w:r w:rsidRPr="00E2692C">
        <w:rPr>
          <w:sz w:val="27"/>
          <w:szCs w:val="27"/>
        </w:rPr>
        <w:t xml:space="preserve">   В системе образования на территории  </w:t>
      </w:r>
      <w:proofErr w:type="spellStart"/>
      <w:r w:rsidRPr="00E2692C">
        <w:rPr>
          <w:sz w:val="27"/>
          <w:szCs w:val="27"/>
        </w:rPr>
        <w:t>Староирюкского</w:t>
      </w:r>
      <w:proofErr w:type="spellEnd"/>
      <w:r w:rsidRPr="00E2692C">
        <w:rPr>
          <w:sz w:val="27"/>
          <w:szCs w:val="27"/>
        </w:rPr>
        <w:t xml:space="preserve"> сельского поселения находится:  общеобразовательная школа, в которых обучаются  121 человек. </w:t>
      </w:r>
    </w:p>
    <w:p w:rsidR="004A69C5" w:rsidRPr="00E2692C" w:rsidRDefault="004A69C5" w:rsidP="004A69C5">
      <w:pPr>
        <w:jc w:val="both"/>
        <w:rPr>
          <w:sz w:val="27"/>
          <w:szCs w:val="27"/>
        </w:rPr>
      </w:pPr>
      <w:r w:rsidRPr="00E2692C">
        <w:rPr>
          <w:sz w:val="27"/>
          <w:szCs w:val="27"/>
        </w:rPr>
        <w:tab/>
        <w:t xml:space="preserve">       Школа расположена в типовом кирпичном здании, которое находится в хорошем  состоянии.</w:t>
      </w:r>
    </w:p>
    <w:p w:rsidR="004A69C5" w:rsidRPr="00E2692C" w:rsidRDefault="004A69C5" w:rsidP="004A69C5">
      <w:pPr>
        <w:jc w:val="both"/>
        <w:rPr>
          <w:color w:val="000000"/>
          <w:sz w:val="27"/>
          <w:szCs w:val="27"/>
        </w:rPr>
      </w:pPr>
      <w:r w:rsidRPr="00E2692C">
        <w:rPr>
          <w:sz w:val="27"/>
          <w:szCs w:val="27"/>
        </w:rPr>
        <w:tab/>
        <w:t xml:space="preserve">Общее количество </w:t>
      </w:r>
      <w:r w:rsidRPr="00E2692C">
        <w:rPr>
          <w:color w:val="000000"/>
          <w:sz w:val="27"/>
          <w:szCs w:val="27"/>
        </w:rPr>
        <w:t xml:space="preserve">работников в общеобразовательном учреждении составляет  34 человека, из них педагогических работников – 18 человек, в том числе в детском саду – 4 </w:t>
      </w:r>
      <w:proofErr w:type="spellStart"/>
      <w:r w:rsidRPr="00E2692C">
        <w:rPr>
          <w:color w:val="000000"/>
          <w:sz w:val="27"/>
          <w:szCs w:val="27"/>
        </w:rPr>
        <w:t>пед</w:t>
      </w:r>
      <w:proofErr w:type="gramStart"/>
      <w:r w:rsidRPr="00E2692C">
        <w:rPr>
          <w:color w:val="000000"/>
          <w:sz w:val="27"/>
          <w:szCs w:val="27"/>
        </w:rPr>
        <w:t>.р</w:t>
      </w:r>
      <w:proofErr w:type="gramEnd"/>
      <w:r w:rsidRPr="00E2692C">
        <w:rPr>
          <w:color w:val="000000"/>
          <w:sz w:val="27"/>
          <w:szCs w:val="27"/>
        </w:rPr>
        <w:t>аботника</w:t>
      </w:r>
      <w:proofErr w:type="spellEnd"/>
      <w:r w:rsidRPr="00E2692C">
        <w:rPr>
          <w:color w:val="000000"/>
          <w:sz w:val="27"/>
          <w:szCs w:val="27"/>
        </w:rPr>
        <w:t xml:space="preserve">, в школе – 14 </w:t>
      </w:r>
      <w:proofErr w:type="spellStart"/>
      <w:r w:rsidRPr="00E2692C">
        <w:rPr>
          <w:color w:val="000000"/>
          <w:sz w:val="27"/>
          <w:szCs w:val="27"/>
        </w:rPr>
        <w:t>пед.работника</w:t>
      </w:r>
      <w:proofErr w:type="spellEnd"/>
      <w:r w:rsidRPr="00E2692C">
        <w:rPr>
          <w:color w:val="000000"/>
          <w:sz w:val="27"/>
          <w:szCs w:val="27"/>
        </w:rPr>
        <w:t xml:space="preserve"> </w:t>
      </w:r>
    </w:p>
    <w:p w:rsidR="004A69C5" w:rsidRPr="00E2692C" w:rsidRDefault="004A69C5" w:rsidP="004A69C5">
      <w:pPr>
        <w:rPr>
          <w:color w:val="000000"/>
          <w:sz w:val="27"/>
          <w:szCs w:val="27"/>
        </w:rPr>
      </w:pPr>
      <w:r w:rsidRPr="00E2692C">
        <w:rPr>
          <w:color w:val="000000"/>
          <w:sz w:val="27"/>
          <w:szCs w:val="27"/>
        </w:rPr>
        <w:tab/>
        <w:t xml:space="preserve">Численность педагогических работников имеющих высшее образование  составляет  12 человек, среднее педагогическое – 6 человека.  </w:t>
      </w:r>
    </w:p>
    <w:p w:rsidR="004A69C5" w:rsidRPr="00E2692C" w:rsidRDefault="004A69C5" w:rsidP="004A69C5">
      <w:pPr>
        <w:shd w:val="clear" w:color="auto" w:fill="FFFFFF"/>
        <w:jc w:val="both"/>
        <w:rPr>
          <w:sz w:val="27"/>
          <w:szCs w:val="27"/>
        </w:rPr>
      </w:pPr>
      <w:r w:rsidRPr="00E2692C">
        <w:rPr>
          <w:sz w:val="27"/>
          <w:szCs w:val="27"/>
        </w:rPr>
        <w:t xml:space="preserve">        Оснащение общеобразовательного учреждения современным  оборудованием осуществлялось в основном в рамках комплекса мер по модернизации системы общего образования.   По федеральной программе «Информатизация образования» общеобразовательное учреждение подключено  к сети Интернет. В школе имеются и функционируют спутниковые антенны, имеются свои электронные адреса, сайты.</w:t>
      </w:r>
    </w:p>
    <w:p w:rsidR="004A69C5" w:rsidRPr="00E2692C" w:rsidRDefault="004A69C5" w:rsidP="004A69C5">
      <w:pPr>
        <w:tabs>
          <w:tab w:val="left" w:pos="567"/>
        </w:tabs>
        <w:jc w:val="both"/>
        <w:rPr>
          <w:sz w:val="27"/>
          <w:szCs w:val="27"/>
        </w:rPr>
      </w:pPr>
      <w:r w:rsidRPr="00E2692C">
        <w:rPr>
          <w:sz w:val="27"/>
          <w:szCs w:val="27"/>
        </w:rPr>
        <w:t xml:space="preserve"> Работа с одаренными детьми является одним из приоритетных направлений в образовании. С целью выявления, развития и поддержки одаренных детей, ежегодно школа участвует в  олимпиадах школьников, районных конкурсах и соревнованиях.  </w:t>
      </w:r>
    </w:p>
    <w:p w:rsidR="004A69C5" w:rsidRPr="00E2692C" w:rsidRDefault="004A69C5" w:rsidP="004A69C5">
      <w:pPr>
        <w:ind w:firstLine="709"/>
        <w:jc w:val="both"/>
        <w:rPr>
          <w:sz w:val="27"/>
          <w:szCs w:val="27"/>
        </w:rPr>
      </w:pPr>
      <w:r w:rsidRPr="00E2692C">
        <w:rPr>
          <w:sz w:val="27"/>
          <w:szCs w:val="27"/>
        </w:rPr>
        <w:t xml:space="preserve">Поддержка одаренных детей, развитие их потенциала осуществляется и через систему дополнительного образования. В </w:t>
      </w:r>
      <w:proofErr w:type="gramStart"/>
      <w:r w:rsidRPr="00E2692C">
        <w:rPr>
          <w:sz w:val="27"/>
          <w:szCs w:val="27"/>
        </w:rPr>
        <w:t>г</w:t>
      </w:r>
      <w:proofErr w:type="gramEnd"/>
      <w:r w:rsidRPr="00E2692C">
        <w:rPr>
          <w:sz w:val="27"/>
          <w:szCs w:val="27"/>
        </w:rPr>
        <w:t>.</w:t>
      </w:r>
      <w:r w:rsidRPr="00E2692C">
        <w:rPr>
          <w:rFonts w:eastAsia="A"/>
          <w:sz w:val="27"/>
          <w:szCs w:val="27"/>
        </w:rPr>
        <w:t xml:space="preserve"> </w:t>
      </w:r>
      <w:proofErr w:type="spellStart"/>
      <w:r w:rsidRPr="00E2692C">
        <w:rPr>
          <w:sz w:val="27"/>
          <w:szCs w:val="27"/>
        </w:rPr>
        <w:t>Малмыж</w:t>
      </w:r>
      <w:proofErr w:type="spellEnd"/>
      <w:r w:rsidRPr="00E2692C">
        <w:rPr>
          <w:sz w:val="27"/>
          <w:szCs w:val="27"/>
        </w:rPr>
        <w:t xml:space="preserve"> ведут работу Дом детского творчества и Детская юношеская спортивная школа</w:t>
      </w:r>
      <w:r w:rsidRPr="00E2692C">
        <w:rPr>
          <w:rFonts w:eastAsia="A"/>
          <w:sz w:val="27"/>
          <w:szCs w:val="27"/>
        </w:rPr>
        <w:t>.</w:t>
      </w:r>
      <w:r w:rsidRPr="00E2692C">
        <w:rPr>
          <w:sz w:val="27"/>
          <w:szCs w:val="27"/>
        </w:rPr>
        <w:t xml:space="preserve">   </w:t>
      </w:r>
    </w:p>
    <w:p w:rsidR="004A69C5" w:rsidRPr="00E2692C" w:rsidRDefault="004A69C5" w:rsidP="004A69C5">
      <w:pPr>
        <w:ind w:firstLine="709"/>
        <w:jc w:val="both"/>
        <w:rPr>
          <w:b/>
          <w:color w:val="FF0000"/>
          <w:sz w:val="27"/>
          <w:szCs w:val="27"/>
        </w:rPr>
      </w:pPr>
      <w:r w:rsidRPr="00E2692C">
        <w:rPr>
          <w:b/>
          <w:color w:val="FF0000"/>
          <w:sz w:val="27"/>
          <w:szCs w:val="27"/>
        </w:rPr>
        <w:t xml:space="preserve"> </w:t>
      </w:r>
    </w:p>
    <w:p w:rsidR="004A69C5" w:rsidRPr="00E2692C" w:rsidRDefault="004A69C5" w:rsidP="004A69C5">
      <w:pPr>
        <w:ind w:firstLine="709"/>
        <w:jc w:val="both"/>
        <w:rPr>
          <w:sz w:val="27"/>
          <w:szCs w:val="27"/>
        </w:rPr>
      </w:pPr>
    </w:p>
    <w:p w:rsidR="004A69C5" w:rsidRPr="00E2692C" w:rsidRDefault="004A69C5" w:rsidP="004A69C5">
      <w:pPr>
        <w:ind w:firstLine="709"/>
        <w:jc w:val="both"/>
        <w:rPr>
          <w:b/>
          <w:bCs/>
          <w:sz w:val="27"/>
          <w:szCs w:val="27"/>
        </w:rPr>
      </w:pPr>
      <w:r w:rsidRPr="00E2692C">
        <w:rPr>
          <w:b/>
          <w:bCs/>
          <w:sz w:val="27"/>
          <w:szCs w:val="27"/>
        </w:rPr>
        <w:t>1.5.2 Здравоохранение</w:t>
      </w:r>
    </w:p>
    <w:p w:rsidR="004A69C5" w:rsidRPr="00E2692C" w:rsidRDefault="004A69C5" w:rsidP="004A69C5">
      <w:pPr>
        <w:ind w:firstLine="709"/>
        <w:jc w:val="both"/>
        <w:rPr>
          <w:b/>
          <w:bCs/>
          <w:sz w:val="27"/>
          <w:szCs w:val="27"/>
        </w:rPr>
      </w:pPr>
    </w:p>
    <w:p w:rsidR="004A69C5" w:rsidRPr="00E2692C" w:rsidRDefault="004A69C5" w:rsidP="004A69C5">
      <w:pPr>
        <w:ind w:left="360"/>
        <w:jc w:val="both"/>
        <w:rPr>
          <w:sz w:val="27"/>
          <w:szCs w:val="27"/>
        </w:rPr>
      </w:pPr>
      <w:r w:rsidRPr="00E2692C">
        <w:rPr>
          <w:sz w:val="27"/>
          <w:szCs w:val="27"/>
        </w:rPr>
        <w:lastRenderedPageBreak/>
        <w:t xml:space="preserve">    Сеть здравоохранения поселения осуществляет 1 ФАП. Количество посещений на ФАП составило  2118, на дому- 212, активных  посещений- 625, к детям- 520. </w:t>
      </w:r>
    </w:p>
    <w:p w:rsidR="004A69C5" w:rsidRPr="00E2692C" w:rsidRDefault="004A69C5" w:rsidP="004A69C5">
      <w:pPr>
        <w:ind w:left="360"/>
        <w:jc w:val="both"/>
        <w:rPr>
          <w:sz w:val="27"/>
          <w:szCs w:val="27"/>
        </w:rPr>
      </w:pPr>
      <w:r w:rsidRPr="00E2692C">
        <w:rPr>
          <w:sz w:val="27"/>
          <w:szCs w:val="27"/>
        </w:rPr>
        <w:t xml:space="preserve">    Наибольший удельный вес заболеваний занимают: ОРВИ, кожно-мышечные заболевания, болезни кровообращения.</w:t>
      </w:r>
    </w:p>
    <w:p w:rsidR="004A69C5" w:rsidRPr="00E2692C" w:rsidRDefault="004A69C5" w:rsidP="004A69C5">
      <w:pPr>
        <w:ind w:left="360"/>
        <w:jc w:val="both"/>
        <w:rPr>
          <w:sz w:val="27"/>
          <w:szCs w:val="27"/>
        </w:rPr>
      </w:pPr>
      <w:r w:rsidRPr="00E2692C">
        <w:rPr>
          <w:sz w:val="27"/>
          <w:szCs w:val="27"/>
        </w:rPr>
        <w:t xml:space="preserve">  Основным направлением развития здравоохранения является обеспечение, сохранение и укрепление физического и психического здоровья населения  путём обеспечения всеобщей доступности качественных медицинских услуг.</w:t>
      </w:r>
    </w:p>
    <w:p w:rsidR="004A69C5" w:rsidRPr="00E2692C" w:rsidRDefault="004A69C5" w:rsidP="004A69C5">
      <w:pPr>
        <w:ind w:left="360"/>
        <w:jc w:val="both"/>
        <w:rPr>
          <w:sz w:val="27"/>
          <w:szCs w:val="27"/>
        </w:rPr>
      </w:pPr>
      <w:r w:rsidRPr="00E2692C">
        <w:rPr>
          <w:sz w:val="27"/>
          <w:szCs w:val="27"/>
        </w:rPr>
        <w:t xml:space="preserve">  В рамках поставленных задач по развитию здравоохранения и мотивации к здоровому образу жизни планируется:</w:t>
      </w:r>
    </w:p>
    <w:p w:rsidR="004A69C5" w:rsidRPr="00E2692C" w:rsidRDefault="004A69C5" w:rsidP="004A69C5">
      <w:pPr>
        <w:numPr>
          <w:ilvl w:val="0"/>
          <w:numId w:val="8"/>
        </w:numPr>
        <w:jc w:val="both"/>
        <w:rPr>
          <w:sz w:val="27"/>
          <w:szCs w:val="27"/>
        </w:rPr>
      </w:pPr>
      <w:r w:rsidRPr="00E2692C">
        <w:rPr>
          <w:sz w:val="27"/>
          <w:szCs w:val="27"/>
        </w:rPr>
        <w:t>получить лицензию на  право заниматься лечебной  деятельностью на ФАП;</w:t>
      </w:r>
    </w:p>
    <w:p w:rsidR="004A69C5" w:rsidRPr="00E2692C" w:rsidRDefault="004A69C5" w:rsidP="004A69C5">
      <w:pPr>
        <w:numPr>
          <w:ilvl w:val="0"/>
          <w:numId w:val="8"/>
        </w:numPr>
        <w:jc w:val="both"/>
        <w:rPr>
          <w:sz w:val="27"/>
          <w:szCs w:val="27"/>
        </w:rPr>
      </w:pPr>
      <w:r w:rsidRPr="00E2692C">
        <w:rPr>
          <w:sz w:val="27"/>
          <w:szCs w:val="27"/>
        </w:rPr>
        <w:t>снизить процент заболеваемости  населения  туберкулезом, инфекционными заболеваниями, простудными заболеваниями;</w:t>
      </w:r>
    </w:p>
    <w:p w:rsidR="004A69C5" w:rsidRPr="00E2692C" w:rsidRDefault="004A69C5" w:rsidP="004A69C5">
      <w:pPr>
        <w:numPr>
          <w:ilvl w:val="0"/>
          <w:numId w:val="8"/>
        </w:numPr>
        <w:jc w:val="both"/>
        <w:rPr>
          <w:sz w:val="27"/>
          <w:szCs w:val="27"/>
        </w:rPr>
      </w:pPr>
      <w:r w:rsidRPr="00E2692C">
        <w:rPr>
          <w:sz w:val="27"/>
          <w:szCs w:val="27"/>
        </w:rPr>
        <w:t>не реже двух раз в год проводить обходы  населения с целью санитарного состояния;</w:t>
      </w:r>
    </w:p>
    <w:p w:rsidR="004A69C5" w:rsidRPr="00E2692C" w:rsidRDefault="004A69C5" w:rsidP="004A69C5">
      <w:pPr>
        <w:numPr>
          <w:ilvl w:val="0"/>
          <w:numId w:val="8"/>
        </w:numPr>
        <w:jc w:val="both"/>
        <w:rPr>
          <w:sz w:val="27"/>
          <w:szCs w:val="27"/>
        </w:rPr>
      </w:pPr>
      <w:r w:rsidRPr="00E2692C">
        <w:rPr>
          <w:sz w:val="27"/>
          <w:szCs w:val="27"/>
        </w:rPr>
        <w:t>не реже  одного раза в квартал  необходимо приглашать  участкового терапевта, педиатра; хирурга; гинеколога.</w:t>
      </w:r>
    </w:p>
    <w:p w:rsidR="004A69C5" w:rsidRPr="00E2692C" w:rsidRDefault="004A69C5" w:rsidP="004A69C5">
      <w:pPr>
        <w:numPr>
          <w:ilvl w:val="0"/>
          <w:numId w:val="8"/>
        </w:numPr>
        <w:jc w:val="both"/>
        <w:rPr>
          <w:sz w:val="27"/>
          <w:szCs w:val="27"/>
        </w:rPr>
      </w:pPr>
      <w:r w:rsidRPr="00E2692C">
        <w:rPr>
          <w:sz w:val="27"/>
          <w:szCs w:val="27"/>
        </w:rPr>
        <w:t>иметь необходимый запас медикаментов для оказания  скорой помощи.</w:t>
      </w:r>
    </w:p>
    <w:p w:rsidR="004A69C5" w:rsidRPr="00E2692C" w:rsidRDefault="004A69C5" w:rsidP="004A69C5">
      <w:pPr>
        <w:ind w:firstLine="709"/>
        <w:jc w:val="both"/>
        <w:rPr>
          <w:color w:val="000000"/>
          <w:sz w:val="27"/>
          <w:szCs w:val="27"/>
        </w:rPr>
      </w:pPr>
      <w:r w:rsidRPr="00E2692C">
        <w:rPr>
          <w:color w:val="000000"/>
          <w:sz w:val="27"/>
          <w:szCs w:val="27"/>
        </w:rPr>
        <w:t xml:space="preserve">  </w:t>
      </w:r>
    </w:p>
    <w:p w:rsidR="004A69C5" w:rsidRPr="00E2692C" w:rsidRDefault="004A69C5" w:rsidP="004A69C5">
      <w:pPr>
        <w:ind w:firstLine="709"/>
        <w:jc w:val="both"/>
        <w:outlineLvl w:val="2"/>
        <w:rPr>
          <w:b/>
          <w:sz w:val="27"/>
          <w:szCs w:val="27"/>
        </w:rPr>
      </w:pPr>
      <w:r w:rsidRPr="00E2692C">
        <w:rPr>
          <w:b/>
          <w:sz w:val="27"/>
          <w:szCs w:val="27"/>
        </w:rPr>
        <w:t>1.5.3. Физкультура и спорт</w:t>
      </w:r>
    </w:p>
    <w:p w:rsidR="004A69C5" w:rsidRPr="00E2692C" w:rsidRDefault="004A69C5" w:rsidP="004A69C5">
      <w:pPr>
        <w:ind w:firstLine="709"/>
        <w:jc w:val="both"/>
        <w:outlineLvl w:val="2"/>
        <w:rPr>
          <w:b/>
          <w:sz w:val="27"/>
          <w:szCs w:val="27"/>
          <w:highlight w:val="cyan"/>
        </w:rPr>
      </w:pPr>
    </w:p>
    <w:p w:rsidR="004A69C5" w:rsidRPr="00E2692C" w:rsidRDefault="004A69C5" w:rsidP="004A69C5">
      <w:pPr>
        <w:ind w:firstLine="709"/>
        <w:jc w:val="both"/>
        <w:rPr>
          <w:rFonts w:eastAsia="A"/>
          <w:sz w:val="27"/>
          <w:szCs w:val="27"/>
        </w:rPr>
      </w:pPr>
      <w:r w:rsidRPr="00E2692C">
        <w:rPr>
          <w:sz w:val="27"/>
          <w:szCs w:val="27"/>
        </w:rPr>
        <w:t>На 1</w:t>
      </w:r>
      <w:r w:rsidRPr="00E2692C">
        <w:rPr>
          <w:rFonts w:eastAsia="A"/>
          <w:sz w:val="27"/>
          <w:szCs w:val="27"/>
        </w:rPr>
        <w:t xml:space="preserve"> января </w:t>
      </w:r>
      <w:r w:rsidRPr="00E2692C">
        <w:rPr>
          <w:sz w:val="27"/>
          <w:szCs w:val="27"/>
        </w:rPr>
        <w:t xml:space="preserve">2017 года в  </w:t>
      </w:r>
      <w:proofErr w:type="spellStart"/>
      <w:r w:rsidRPr="00E2692C">
        <w:rPr>
          <w:sz w:val="27"/>
          <w:szCs w:val="27"/>
        </w:rPr>
        <w:t>Староирюкском</w:t>
      </w:r>
      <w:proofErr w:type="spellEnd"/>
      <w:r w:rsidRPr="00E2692C">
        <w:rPr>
          <w:sz w:val="27"/>
          <w:szCs w:val="27"/>
        </w:rPr>
        <w:t xml:space="preserve">  </w:t>
      </w:r>
      <w:r w:rsidRPr="00E2692C">
        <w:rPr>
          <w:rFonts w:eastAsia="A"/>
          <w:sz w:val="27"/>
          <w:szCs w:val="27"/>
        </w:rPr>
        <w:t xml:space="preserve">сельском поселении </w:t>
      </w:r>
      <w:r w:rsidRPr="00E2692C">
        <w:rPr>
          <w:sz w:val="27"/>
          <w:szCs w:val="27"/>
        </w:rPr>
        <w:t xml:space="preserve">спортивно-массовую и физкультурно-оздоровительную работу с детьми, подростками и молодёжью осуществляет муниципальное образовательное учреждение </w:t>
      </w:r>
      <w:proofErr w:type="gramStart"/>
      <w:r w:rsidRPr="00E2692C">
        <w:rPr>
          <w:sz w:val="27"/>
          <w:szCs w:val="27"/>
        </w:rPr>
        <w:t>с</w:t>
      </w:r>
      <w:proofErr w:type="gramEnd"/>
      <w:r w:rsidRPr="00E2692C">
        <w:rPr>
          <w:sz w:val="27"/>
          <w:szCs w:val="27"/>
        </w:rPr>
        <w:t xml:space="preserve"> Старый </w:t>
      </w:r>
      <w:proofErr w:type="spellStart"/>
      <w:r w:rsidRPr="00E2692C">
        <w:rPr>
          <w:sz w:val="27"/>
          <w:szCs w:val="27"/>
        </w:rPr>
        <w:t>Ирюк</w:t>
      </w:r>
      <w:proofErr w:type="spellEnd"/>
      <w:r w:rsidRPr="00E2692C">
        <w:rPr>
          <w:sz w:val="27"/>
          <w:szCs w:val="27"/>
        </w:rPr>
        <w:t xml:space="preserve">.  </w:t>
      </w:r>
    </w:p>
    <w:p w:rsidR="004A69C5" w:rsidRPr="00E2692C" w:rsidRDefault="004A69C5" w:rsidP="004A69C5">
      <w:pPr>
        <w:ind w:firstLine="709"/>
        <w:jc w:val="both"/>
        <w:rPr>
          <w:sz w:val="27"/>
          <w:szCs w:val="27"/>
        </w:rPr>
      </w:pPr>
      <w:r w:rsidRPr="00E2692C">
        <w:rPr>
          <w:sz w:val="27"/>
          <w:szCs w:val="27"/>
        </w:rPr>
        <w:t xml:space="preserve">Наиболее массовым </w:t>
      </w:r>
      <w:r w:rsidRPr="00E2692C">
        <w:rPr>
          <w:rFonts w:eastAsia="A"/>
          <w:sz w:val="27"/>
          <w:szCs w:val="27"/>
        </w:rPr>
        <w:t xml:space="preserve">видом спорта </w:t>
      </w:r>
      <w:r w:rsidRPr="00E2692C">
        <w:rPr>
          <w:sz w:val="27"/>
          <w:szCs w:val="27"/>
        </w:rPr>
        <w:t xml:space="preserve">является волейбол, баскетбол. </w:t>
      </w:r>
    </w:p>
    <w:p w:rsidR="004A69C5" w:rsidRPr="00E2692C" w:rsidRDefault="004A69C5" w:rsidP="004A69C5">
      <w:pPr>
        <w:ind w:firstLine="709"/>
        <w:jc w:val="both"/>
        <w:rPr>
          <w:sz w:val="27"/>
          <w:szCs w:val="27"/>
        </w:rPr>
      </w:pPr>
      <w:r w:rsidRPr="00E2692C">
        <w:rPr>
          <w:sz w:val="27"/>
          <w:szCs w:val="27"/>
        </w:rPr>
        <w:t xml:space="preserve">В школе </w:t>
      </w:r>
      <w:r w:rsidRPr="00E2692C">
        <w:rPr>
          <w:rFonts w:eastAsia="A"/>
          <w:sz w:val="27"/>
          <w:szCs w:val="27"/>
        </w:rPr>
        <w:t xml:space="preserve">преимущественно </w:t>
      </w:r>
      <w:r w:rsidRPr="00E2692C">
        <w:rPr>
          <w:sz w:val="27"/>
          <w:szCs w:val="27"/>
        </w:rPr>
        <w:t>культивируются игровые виды спорта</w:t>
      </w:r>
      <w:r w:rsidRPr="00E2692C">
        <w:rPr>
          <w:rFonts w:eastAsia="A"/>
          <w:sz w:val="27"/>
          <w:szCs w:val="27"/>
        </w:rPr>
        <w:t>:</w:t>
      </w:r>
      <w:r w:rsidRPr="00E2692C">
        <w:rPr>
          <w:sz w:val="27"/>
          <w:szCs w:val="27"/>
        </w:rPr>
        <w:t xml:space="preserve"> баскетбол, волейбол, футбол, а также лыжные гонки.</w:t>
      </w:r>
    </w:p>
    <w:p w:rsidR="004A69C5" w:rsidRPr="00E2692C" w:rsidRDefault="004A69C5" w:rsidP="004A69C5">
      <w:pPr>
        <w:ind w:firstLine="709"/>
        <w:jc w:val="both"/>
        <w:rPr>
          <w:sz w:val="27"/>
          <w:szCs w:val="27"/>
        </w:rPr>
      </w:pPr>
      <w:r w:rsidRPr="00E2692C">
        <w:rPr>
          <w:rFonts w:eastAsia="A"/>
          <w:sz w:val="27"/>
          <w:szCs w:val="27"/>
        </w:rPr>
        <w:t xml:space="preserve">Ежегодно </w:t>
      </w:r>
      <w:r w:rsidRPr="00E2692C">
        <w:rPr>
          <w:sz w:val="27"/>
          <w:szCs w:val="27"/>
        </w:rPr>
        <w:t xml:space="preserve">  общеобразовательное учебное заведение участвует в районных спартакиадах.</w:t>
      </w:r>
    </w:p>
    <w:p w:rsidR="004A69C5" w:rsidRPr="00E2692C" w:rsidRDefault="004A69C5" w:rsidP="004A69C5">
      <w:pPr>
        <w:ind w:firstLine="709"/>
        <w:jc w:val="both"/>
        <w:rPr>
          <w:b/>
          <w:bCs/>
          <w:color w:val="000000"/>
          <w:sz w:val="27"/>
          <w:szCs w:val="27"/>
        </w:rPr>
      </w:pPr>
    </w:p>
    <w:p w:rsidR="004A69C5" w:rsidRPr="00E2692C" w:rsidRDefault="004A69C5" w:rsidP="004A69C5">
      <w:pPr>
        <w:jc w:val="both"/>
        <w:rPr>
          <w:b/>
          <w:sz w:val="27"/>
          <w:szCs w:val="27"/>
        </w:rPr>
      </w:pPr>
      <w:r w:rsidRPr="00E2692C">
        <w:rPr>
          <w:b/>
          <w:bCs/>
          <w:color w:val="000000"/>
          <w:sz w:val="27"/>
          <w:szCs w:val="27"/>
        </w:rPr>
        <w:t xml:space="preserve">               1.5.4  </w:t>
      </w:r>
      <w:r w:rsidRPr="00E2692C">
        <w:rPr>
          <w:b/>
          <w:sz w:val="27"/>
          <w:szCs w:val="27"/>
        </w:rPr>
        <w:t>Культура и искусство</w:t>
      </w:r>
    </w:p>
    <w:p w:rsidR="004A69C5" w:rsidRPr="00E2692C" w:rsidRDefault="004A69C5" w:rsidP="004A69C5">
      <w:pPr>
        <w:jc w:val="both"/>
        <w:rPr>
          <w:sz w:val="27"/>
          <w:szCs w:val="27"/>
        </w:rPr>
      </w:pPr>
    </w:p>
    <w:p w:rsidR="004A69C5" w:rsidRPr="00E2692C" w:rsidRDefault="004A69C5" w:rsidP="004A69C5">
      <w:pPr>
        <w:pStyle w:val="a5"/>
        <w:jc w:val="both"/>
        <w:rPr>
          <w:sz w:val="27"/>
          <w:szCs w:val="27"/>
        </w:rPr>
      </w:pPr>
      <w:r w:rsidRPr="00E2692C">
        <w:rPr>
          <w:sz w:val="27"/>
          <w:szCs w:val="27"/>
        </w:rPr>
        <w:t xml:space="preserve">      В системе культурных учреждений сельского поселения находится 1 сельский дом культуры  на 300 мест  сельская библиотека - филиал.</w:t>
      </w:r>
    </w:p>
    <w:p w:rsidR="004A69C5" w:rsidRPr="00E2692C" w:rsidRDefault="004A69C5" w:rsidP="004A69C5">
      <w:pPr>
        <w:pStyle w:val="a5"/>
        <w:jc w:val="both"/>
        <w:rPr>
          <w:sz w:val="27"/>
          <w:szCs w:val="27"/>
        </w:rPr>
      </w:pPr>
      <w:r w:rsidRPr="00E2692C">
        <w:rPr>
          <w:sz w:val="27"/>
          <w:szCs w:val="27"/>
        </w:rPr>
        <w:t xml:space="preserve">      Книжный фонд составляет 7822 книг. За 2016 год зарегистрировано 615 пользователей библиотекой, количество книговыдачи составило 14290 книг, количество проводимых библиотеками мероприятий за год  составило 88, средняя посещаемость 15 человек, всего посещений за год 9178 человек, обеспеченность книгами составила 12,8 экземпляра на читателя, охват  библиотечным обслуживанием населения составляет 76 %.</w:t>
      </w:r>
    </w:p>
    <w:p w:rsidR="004A69C5" w:rsidRPr="00E2692C" w:rsidRDefault="004A69C5" w:rsidP="004A69C5">
      <w:pPr>
        <w:jc w:val="both"/>
        <w:rPr>
          <w:sz w:val="27"/>
          <w:szCs w:val="27"/>
        </w:rPr>
      </w:pPr>
      <w:r w:rsidRPr="00E2692C">
        <w:rPr>
          <w:sz w:val="27"/>
          <w:szCs w:val="27"/>
        </w:rPr>
        <w:t xml:space="preserve">Библиотеки оказывают платные услуги: платный абонемент. За 2016 год оказано платных услуг на 3000 рублей. </w:t>
      </w:r>
    </w:p>
    <w:p w:rsidR="004A69C5" w:rsidRPr="00E2692C" w:rsidRDefault="004A69C5" w:rsidP="004A69C5">
      <w:pPr>
        <w:jc w:val="both"/>
        <w:rPr>
          <w:sz w:val="27"/>
          <w:szCs w:val="27"/>
        </w:rPr>
      </w:pPr>
      <w:r w:rsidRPr="00E2692C">
        <w:rPr>
          <w:sz w:val="27"/>
          <w:szCs w:val="27"/>
        </w:rPr>
        <w:t xml:space="preserve">   Клубным учреждением проведено 72 мероприятия. Наибольший удельный вес в оказании услуг занимают танцевальные вечера.</w:t>
      </w:r>
    </w:p>
    <w:p w:rsidR="004A69C5" w:rsidRPr="00E2692C" w:rsidRDefault="004A69C5" w:rsidP="004A69C5">
      <w:pPr>
        <w:tabs>
          <w:tab w:val="num" w:pos="-234"/>
          <w:tab w:val="left" w:pos="546"/>
          <w:tab w:val="left" w:pos="936"/>
        </w:tabs>
        <w:ind w:firstLine="709"/>
        <w:jc w:val="both"/>
        <w:rPr>
          <w:rFonts w:eastAsia="A"/>
          <w:sz w:val="27"/>
          <w:szCs w:val="27"/>
        </w:rPr>
      </w:pPr>
      <w:r w:rsidRPr="00E2692C">
        <w:rPr>
          <w:rFonts w:eastAsia="A"/>
          <w:sz w:val="27"/>
          <w:szCs w:val="27"/>
        </w:rPr>
        <w:lastRenderedPageBreak/>
        <w:t xml:space="preserve">Ежегодно учреждения культуры принимают участие в районных   фестивалях, праздниках, конкурсах.  </w:t>
      </w:r>
    </w:p>
    <w:p w:rsidR="004A69C5" w:rsidRPr="00E2692C" w:rsidRDefault="004A69C5" w:rsidP="004A69C5">
      <w:pPr>
        <w:pStyle w:val="38"/>
        <w:ind w:left="0" w:firstLine="720"/>
        <w:jc w:val="both"/>
        <w:rPr>
          <w:b/>
          <w:sz w:val="27"/>
          <w:szCs w:val="27"/>
        </w:rPr>
      </w:pPr>
      <w:r w:rsidRPr="00E2692C">
        <w:rPr>
          <w:sz w:val="27"/>
          <w:szCs w:val="27"/>
        </w:rPr>
        <w:t xml:space="preserve"> Учреждения культуры являются центрами личностного общения, духовного развития, объединяющие многообразные формирования  художественно- творческой, информационно-просветительной и социально-культурной направленности. </w:t>
      </w:r>
    </w:p>
    <w:p w:rsidR="004A69C5" w:rsidRPr="00E2692C" w:rsidRDefault="004A69C5" w:rsidP="004A69C5">
      <w:pPr>
        <w:pStyle w:val="140"/>
        <w:spacing w:after="0" w:line="240" w:lineRule="auto"/>
        <w:ind w:firstLine="709"/>
        <w:jc w:val="both"/>
        <w:rPr>
          <w:sz w:val="27"/>
          <w:szCs w:val="27"/>
        </w:rPr>
      </w:pPr>
      <w:r w:rsidRPr="00E2692C">
        <w:rPr>
          <w:sz w:val="27"/>
          <w:szCs w:val="27"/>
        </w:rPr>
        <w:t>В рамках запланированных мероприятий ежегодно организуется межрегиональный национальный праздник «Сабантуй».</w:t>
      </w:r>
    </w:p>
    <w:p w:rsidR="004A69C5" w:rsidRPr="00E2692C" w:rsidRDefault="004A69C5" w:rsidP="004A69C5">
      <w:pPr>
        <w:ind w:firstLine="709"/>
        <w:jc w:val="both"/>
        <w:rPr>
          <w:sz w:val="27"/>
          <w:szCs w:val="27"/>
        </w:rPr>
      </w:pPr>
    </w:p>
    <w:p w:rsidR="004A69C5" w:rsidRPr="00E2692C" w:rsidRDefault="004A69C5" w:rsidP="004A69C5">
      <w:pPr>
        <w:pStyle w:val="210"/>
        <w:spacing w:line="240" w:lineRule="auto"/>
        <w:ind w:firstLine="709"/>
        <w:jc w:val="both"/>
        <w:rPr>
          <w:rFonts w:eastAsia="A"/>
          <w:b/>
          <w:sz w:val="27"/>
          <w:szCs w:val="27"/>
        </w:rPr>
      </w:pPr>
      <w:r w:rsidRPr="00E2692C">
        <w:rPr>
          <w:rFonts w:eastAsia="A"/>
          <w:b/>
          <w:sz w:val="27"/>
          <w:szCs w:val="27"/>
        </w:rPr>
        <w:t>1.6. Оценка состояния инфраструктуры района</w:t>
      </w:r>
    </w:p>
    <w:p w:rsidR="004A69C5" w:rsidRPr="00E2692C" w:rsidRDefault="004A69C5" w:rsidP="004A69C5">
      <w:pPr>
        <w:pStyle w:val="210"/>
        <w:spacing w:line="240" w:lineRule="auto"/>
        <w:ind w:firstLine="709"/>
        <w:jc w:val="both"/>
        <w:rPr>
          <w:sz w:val="27"/>
          <w:szCs w:val="27"/>
        </w:rPr>
      </w:pPr>
      <w:r w:rsidRPr="00E2692C">
        <w:rPr>
          <w:rFonts w:eastAsia="A"/>
          <w:b/>
          <w:sz w:val="27"/>
          <w:szCs w:val="27"/>
        </w:rPr>
        <w:t>1.6.1. Развитие транспортной инфраструктуры</w:t>
      </w:r>
    </w:p>
    <w:p w:rsidR="004A69C5" w:rsidRPr="00E2692C" w:rsidRDefault="004A69C5" w:rsidP="004A69C5">
      <w:pPr>
        <w:pStyle w:val="211"/>
        <w:shd w:val="clear" w:color="auto" w:fill="FFFFFF"/>
        <w:spacing w:after="0" w:line="240" w:lineRule="auto"/>
        <w:ind w:left="0"/>
        <w:jc w:val="both"/>
        <w:rPr>
          <w:rFonts w:ascii="Times New Roman" w:hAnsi="Times New Roman" w:cs="Times New Roman"/>
          <w:bCs/>
          <w:iCs/>
          <w:sz w:val="27"/>
          <w:szCs w:val="27"/>
        </w:rPr>
      </w:pPr>
      <w:r w:rsidRPr="00E2692C">
        <w:rPr>
          <w:rFonts w:ascii="Times New Roman" w:hAnsi="Times New Roman" w:cs="Times New Roman"/>
          <w:bCs/>
          <w:iCs/>
          <w:sz w:val="27"/>
          <w:szCs w:val="27"/>
        </w:rPr>
        <w:t xml:space="preserve">        Село Старый </w:t>
      </w:r>
      <w:proofErr w:type="spellStart"/>
      <w:r w:rsidRPr="00E2692C">
        <w:rPr>
          <w:rFonts w:ascii="Times New Roman" w:hAnsi="Times New Roman" w:cs="Times New Roman"/>
          <w:bCs/>
          <w:iCs/>
          <w:sz w:val="27"/>
          <w:szCs w:val="27"/>
        </w:rPr>
        <w:t>Ирюк</w:t>
      </w:r>
      <w:proofErr w:type="spellEnd"/>
      <w:r w:rsidRPr="00E2692C">
        <w:rPr>
          <w:rFonts w:ascii="Times New Roman" w:hAnsi="Times New Roman" w:cs="Times New Roman"/>
          <w:bCs/>
          <w:iCs/>
          <w:sz w:val="27"/>
          <w:szCs w:val="27"/>
        </w:rPr>
        <w:t xml:space="preserve"> расположено в 18  км от районного центра  г. </w:t>
      </w:r>
      <w:proofErr w:type="spellStart"/>
      <w:r w:rsidRPr="00E2692C">
        <w:rPr>
          <w:rFonts w:ascii="Times New Roman" w:hAnsi="Times New Roman" w:cs="Times New Roman"/>
          <w:bCs/>
          <w:iCs/>
          <w:sz w:val="27"/>
          <w:szCs w:val="27"/>
        </w:rPr>
        <w:t>Малмыж</w:t>
      </w:r>
      <w:proofErr w:type="spellEnd"/>
      <w:r w:rsidRPr="00E2692C">
        <w:rPr>
          <w:rFonts w:ascii="Times New Roman" w:hAnsi="Times New Roman" w:cs="Times New Roman"/>
          <w:bCs/>
          <w:iCs/>
          <w:sz w:val="27"/>
          <w:szCs w:val="27"/>
        </w:rPr>
        <w:t>.</w:t>
      </w:r>
    </w:p>
    <w:p w:rsidR="004A69C5" w:rsidRPr="00E2692C" w:rsidRDefault="004A69C5" w:rsidP="004A69C5">
      <w:pPr>
        <w:pStyle w:val="211"/>
        <w:shd w:val="clear" w:color="auto" w:fill="FFFFFF"/>
        <w:spacing w:after="0" w:line="240" w:lineRule="auto"/>
        <w:ind w:left="0"/>
        <w:jc w:val="both"/>
        <w:rPr>
          <w:rFonts w:ascii="Times New Roman" w:hAnsi="Times New Roman" w:cs="Times New Roman"/>
          <w:bCs/>
          <w:iCs/>
          <w:sz w:val="27"/>
          <w:szCs w:val="27"/>
        </w:rPr>
      </w:pPr>
      <w:r w:rsidRPr="00E2692C">
        <w:rPr>
          <w:rFonts w:ascii="Times New Roman" w:hAnsi="Times New Roman" w:cs="Times New Roman"/>
          <w:bCs/>
          <w:iCs/>
          <w:sz w:val="27"/>
          <w:szCs w:val="27"/>
        </w:rPr>
        <w:t xml:space="preserve">       </w:t>
      </w:r>
      <w:r w:rsidRPr="00E2692C">
        <w:rPr>
          <w:rFonts w:ascii="Times New Roman" w:hAnsi="Times New Roman" w:cs="Times New Roman"/>
          <w:sz w:val="27"/>
          <w:szCs w:val="27"/>
        </w:rPr>
        <w:t xml:space="preserve">Общая протяженность дорог местного значения – 12.5 км.                                                             </w:t>
      </w:r>
      <w:r w:rsidRPr="00E2692C">
        <w:rPr>
          <w:rFonts w:ascii="Times New Roman" w:hAnsi="Times New Roman" w:cs="Times New Roman"/>
          <w:bCs/>
          <w:iCs/>
          <w:sz w:val="27"/>
          <w:szCs w:val="27"/>
        </w:rPr>
        <w:t>Связь внутри  населенного пункта</w:t>
      </w:r>
      <w:proofErr w:type="gramStart"/>
      <w:r w:rsidRPr="00E2692C">
        <w:rPr>
          <w:rFonts w:ascii="Times New Roman" w:hAnsi="Times New Roman" w:cs="Times New Roman"/>
          <w:bCs/>
          <w:iCs/>
          <w:sz w:val="27"/>
          <w:szCs w:val="27"/>
        </w:rPr>
        <w:t xml:space="preserve">  ,</w:t>
      </w:r>
      <w:proofErr w:type="gramEnd"/>
      <w:r w:rsidRPr="00E2692C">
        <w:rPr>
          <w:rFonts w:ascii="Times New Roman" w:hAnsi="Times New Roman" w:cs="Times New Roman"/>
          <w:bCs/>
          <w:iCs/>
          <w:sz w:val="27"/>
          <w:szCs w:val="27"/>
        </w:rPr>
        <w:t xml:space="preserve"> районным центром и выходом за его границы осуществляется автомобильным видом транспорта. </w:t>
      </w:r>
    </w:p>
    <w:p w:rsidR="004A69C5" w:rsidRPr="00E2692C" w:rsidRDefault="004A69C5" w:rsidP="004A69C5">
      <w:pPr>
        <w:ind w:firstLine="709"/>
        <w:jc w:val="both"/>
        <w:rPr>
          <w:sz w:val="27"/>
          <w:szCs w:val="27"/>
        </w:rPr>
      </w:pPr>
      <w:r w:rsidRPr="00E2692C">
        <w:rPr>
          <w:sz w:val="27"/>
          <w:szCs w:val="27"/>
        </w:rPr>
        <w:t xml:space="preserve">Ближайшая железнодорожная станция расположена в </w:t>
      </w:r>
      <w:proofErr w:type="gramStart"/>
      <w:r w:rsidRPr="00E2692C">
        <w:rPr>
          <w:sz w:val="27"/>
          <w:szCs w:val="27"/>
        </w:rPr>
        <w:t>г</w:t>
      </w:r>
      <w:proofErr w:type="gramEnd"/>
      <w:r w:rsidRPr="00E2692C">
        <w:rPr>
          <w:sz w:val="27"/>
          <w:szCs w:val="27"/>
        </w:rPr>
        <w:t>.В.Поляны на расстоянии 70 км.</w:t>
      </w:r>
    </w:p>
    <w:p w:rsidR="004A69C5" w:rsidRPr="00E2692C" w:rsidRDefault="004A69C5" w:rsidP="004A69C5">
      <w:pPr>
        <w:ind w:firstLine="709"/>
        <w:jc w:val="both"/>
        <w:rPr>
          <w:sz w:val="27"/>
          <w:szCs w:val="27"/>
        </w:rPr>
      </w:pPr>
      <w:r w:rsidRPr="00E2692C">
        <w:rPr>
          <w:sz w:val="27"/>
          <w:szCs w:val="27"/>
        </w:rPr>
        <w:t xml:space="preserve">Обслуживанием региональных и местных дорог занимается  в основном  КОГУП «Вятские автомобильные дороги» </w:t>
      </w:r>
      <w:proofErr w:type="spellStart"/>
      <w:r w:rsidRPr="00E2692C">
        <w:rPr>
          <w:sz w:val="27"/>
          <w:szCs w:val="27"/>
        </w:rPr>
        <w:t>Малмыжское</w:t>
      </w:r>
      <w:proofErr w:type="spellEnd"/>
      <w:r w:rsidRPr="00E2692C">
        <w:rPr>
          <w:sz w:val="27"/>
          <w:szCs w:val="27"/>
        </w:rPr>
        <w:t xml:space="preserve"> дорожное управление -23.</w:t>
      </w:r>
    </w:p>
    <w:p w:rsidR="004A69C5" w:rsidRPr="00E2692C" w:rsidRDefault="004A69C5" w:rsidP="004A69C5">
      <w:pPr>
        <w:ind w:firstLine="709"/>
        <w:jc w:val="both"/>
        <w:rPr>
          <w:sz w:val="27"/>
          <w:szCs w:val="27"/>
        </w:rPr>
      </w:pPr>
      <w:r w:rsidRPr="00E2692C">
        <w:rPr>
          <w:sz w:val="27"/>
          <w:szCs w:val="27"/>
        </w:rPr>
        <w:t>Мероприятия по содержанию муниципальных дорог в районе включают в себя следующие мероприятия:</w:t>
      </w:r>
    </w:p>
    <w:p w:rsidR="004A69C5" w:rsidRPr="00E2692C" w:rsidRDefault="004A69C5" w:rsidP="004A69C5">
      <w:pPr>
        <w:ind w:firstLine="709"/>
        <w:jc w:val="both"/>
        <w:rPr>
          <w:sz w:val="27"/>
          <w:szCs w:val="27"/>
        </w:rPr>
      </w:pPr>
      <w:r w:rsidRPr="00E2692C">
        <w:rPr>
          <w:sz w:val="27"/>
          <w:szCs w:val="27"/>
        </w:rPr>
        <w:t xml:space="preserve">- </w:t>
      </w:r>
      <w:proofErr w:type="spellStart"/>
      <w:r w:rsidRPr="00E2692C">
        <w:rPr>
          <w:sz w:val="27"/>
          <w:szCs w:val="27"/>
        </w:rPr>
        <w:t>грейдирование</w:t>
      </w:r>
      <w:proofErr w:type="spellEnd"/>
      <w:r w:rsidRPr="00E2692C">
        <w:rPr>
          <w:sz w:val="27"/>
          <w:szCs w:val="27"/>
        </w:rPr>
        <w:t xml:space="preserve"> в весенне-осенний   период;</w:t>
      </w:r>
    </w:p>
    <w:p w:rsidR="004A69C5" w:rsidRPr="00E2692C" w:rsidRDefault="004A69C5" w:rsidP="004A69C5">
      <w:pPr>
        <w:jc w:val="both"/>
        <w:rPr>
          <w:sz w:val="27"/>
          <w:szCs w:val="27"/>
        </w:rPr>
      </w:pPr>
      <w:r w:rsidRPr="00E2692C">
        <w:rPr>
          <w:sz w:val="27"/>
          <w:szCs w:val="27"/>
        </w:rPr>
        <w:t xml:space="preserve">         -  расчистка дорожного полотна от снега в зимний период.</w:t>
      </w:r>
    </w:p>
    <w:p w:rsidR="004A69C5" w:rsidRPr="00E2692C" w:rsidRDefault="004A69C5" w:rsidP="004A69C5">
      <w:pPr>
        <w:ind w:firstLine="709"/>
        <w:jc w:val="both"/>
        <w:rPr>
          <w:sz w:val="27"/>
          <w:szCs w:val="27"/>
        </w:rPr>
      </w:pPr>
      <w:r w:rsidRPr="00E2692C">
        <w:rPr>
          <w:sz w:val="27"/>
          <w:szCs w:val="27"/>
        </w:rPr>
        <w:t>Состояние муниципальных дорог ежегодно ухудшается по причине недостаточного финансового обеспечения их ремонта и содержания.  Однако для коренного улучшения ситуации требуется поддержка за счет средств федерального и областного бюджетов.</w:t>
      </w:r>
    </w:p>
    <w:p w:rsidR="004A69C5" w:rsidRPr="00E2692C" w:rsidRDefault="004A69C5" w:rsidP="004A69C5">
      <w:pPr>
        <w:ind w:firstLine="709"/>
        <w:jc w:val="both"/>
        <w:rPr>
          <w:sz w:val="27"/>
          <w:szCs w:val="27"/>
        </w:rPr>
      </w:pPr>
    </w:p>
    <w:p w:rsidR="004A69C5" w:rsidRPr="00E2692C" w:rsidRDefault="004A69C5" w:rsidP="004A69C5">
      <w:pPr>
        <w:pStyle w:val="210"/>
        <w:spacing w:after="57" w:line="240" w:lineRule="auto"/>
        <w:ind w:firstLine="709"/>
        <w:jc w:val="both"/>
        <w:rPr>
          <w:sz w:val="27"/>
          <w:szCs w:val="27"/>
        </w:rPr>
      </w:pPr>
    </w:p>
    <w:p w:rsidR="004A69C5" w:rsidRPr="00E2692C" w:rsidRDefault="004A69C5" w:rsidP="004A69C5">
      <w:pPr>
        <w:ind w:firstLine="709"/>
        <w:jc w:val="both"/>
        <w:rPr>
          <w:sz w:val="27"/>
          <w:szCs w:val="27"/>
        </w:rPr>
      </w:pPr>
      <w:r w:rsidRPr="00E2692C">
        <w:rPr>
          <w:sz w:val="27"/>
          <w:szCs w:val="27"/>
        </w:rPr>
        <w:t>1</w:t>
      </w:r>
      <w:r w:rsidRPr="00E2692C">
        <w:rPr>
          <w:b/>
          <w:bCs/>
          <w:sz w:val="27"/>
          <w:szCs w:val="27"/>
        </w:rPr>
        <w:t>.6.2. Жилищно-коммунальное хозяйство</w:t>
      </w:r>
    </w:p>
    <w:p w:rsidR="004A69C5" w:rsidRPr="00E2692C" w:rsidRDefault="004A69C5" w:rsidP="004A69C5">
      <w:pPr>
        <w:ind w:left="426"/>
        <w:jc w:val="both"/>
        <w:rPr>
          <w:sz w:val="27"/>
          <w:szCs w:val="27"/>
        </w:rPr>
      </w:pPr>
    </w:p>
    <w:p w:rsidR="004A69C5" w:rsidRPr="00E2692C" w:rsidRDefault="004A69C5" w:rsidP="004A69C5">
      <w:pPr>
        <w:ind w:firstLine="709"/>
        <w:jc w:val="both"/>
        <w:rPr>
          <w:rFonts w:eastAsia="A"/>
          <w:sz w:val="27"/>
          <w:szCs w:val="27"/>
        </w:rPr>
      </w:pPr>
      <w:r w:rsidRPr="00E2692C">
        <w:rPr>
          <w:b/>
          <w:bCs/>
          <w:sz w:val="27"/>
          <w:szCs w:val="27"/>
        </w:rPr>
        <w:t>1.6.2.1. Оценка состояния жилищного фонда</w:t>
      </w:r>
    </w:p>
    <w:p w:rsidR="004A69C5" w:rsidRPr="00E2692C" w:rsidRDefault="004A69C5" w:rsidP="004A69C5">
      <w:pPr>
        <w:ind w:firstLine="708"/>
        <w:jc w:val="both"/>
        <w:rPr>
          <w:rFonts w:eastAsia="A"/>
          <w:sz w:val="27"/>
          <w:szCs w:val="27"/>
        </w:rPr>
      </w:pPr>
    </w:p>
    <w:p w:rsidR="004A69C5" w:rsidRPr="00E2692C" w:rsidRDefault="004A69C5" w:rsidP="004A69C5">
      <w:pPr>
        <w:ind w:firstLine="708"/>
        <w:jc w:val="both"/>
        <w:rPr>
          <w:sz w:val="27"/>
          <w:szCs w:val="27"/>
        </w:rPr>
      </w:pPr>
      <w:r w:rsidRPr="00E2692C">
        <w:rPr>
          <w:rFonts w:eastAsia="A"/>
          <w:sz w:val="27"/>
          <w:szCs w:val="27"/>
        </w:rPr>
        <w:t xml:space="preserve">  Жилищный фонд сельского поселения составляет 20,2 тыс.кв.м.,</w:t>
      </w:r>
      <w:r w:rsidRPr="00E2692C">
        <w:rPr>
          <w:sz w:val="27"/>
          <w:szCs w:val="27"/>
        </w:rPr>
        <w:t xml:space="preserve"> находится в собственности граждан. </w:t>
      </w:r>
    </w:p>
    <w:p w:rsidR="004A69C5" w:rsidRPr="00E2692C" w:rsidRDefault="004A69C5" w:rsidP="004A69C5">
      <w:pPr>
        <w:pStyle w:val="210"/>
        <w:spacing w:after="57" w:line="240" w:lineRule="auto"/>
        <w:ind w:firstLine="709"/>
        <w:jc w:val="both"/>
        <w:rPr>
          <w:rFonts w:eastAsia="A"/>
          <w:sz w:val="27"/>
          <w:szCs w:val="27"/>
        </w:rPr>
      </w:pPr>
      <w:r w:rsidRPr="00E2692C">
        <w:rPr>
          <w:rFonts w:eastAsia="A"/>
          <w:sz w:val="27"/>
          <w:szCs w:val="27"/>
        </w:rPr>
        <w:t xml:space="preserve">  В среднем на 1 жителя приходится 25,7 кв.м.  </w:t>
      </w:r>
    </w:p>
    <w:p w:rsidR="004A69C5" w:rsidRPr="00E2692C" w:rsidRDefault="004A69C5" w:rsidP="004A69C5">
      <w:pPr>
        <w:ind w:firstLine="708"/>
        <w:jc w:val="both"/>
        <w:rPr>
          <w:sz w:val="27"/>
          <w:szCs w:val="27"/>
        </w:rPr>
      </w:pPr>
      <w:r w:rsidRPr="00E2692C">
        <w:rPr>
          <w:rFonts w:eastAsia="A"/>
          <w:sz w:val="27"/>
          <w:szCs w:val="27"/>
        </w:rPr>
        <w:t xml:space="preserve">  </w:t>
      </w:r>
      <w:proofErr w:type="gramStart"/>
      <w:r w:rsidRPr="00E2692C">
        <w:rPr>
          <w:rFonts w:eastAsia="A"/>
          <w:sz w:val="27"/>
          <w:szCs w:val="27"/>
        </w:rPr>
        <w:t>По состоянию на начало 2017 года на учете нуждающихся в жилых помещениях состоит -  4 семьи</w:t>
      </w:r>
      <w:r w:rsidRPr="00E2692C">
        <w:rPr>
          <w:sz w:val="27"/>
          <w:szCs w:val="27"/>
        </w:rPr>
        <w:t>.</w:t>
      </w:r>
      <w:proofErr w:type="gramEnd"/>
    </w:p>
    <w:p w:rsidR="004A69C5" w:rsidRPr="00E2692C" w:rsidRDefault="004A69C5" w:rsidP="004A69C5">
      <w:pPr>
        <w:pStyle w:val="140"/>
        <w:spacing w:line="240" w:lineRule="auto"/>
        <w:jc w:val="both"/>
        <w:rPr>
          <w:rFonts w:eastAsia="A"/>
          <w:sz w:val="27"/>
          <w:szCs w:val="27"/>
        </w:rPr>
      </w:pPr>
    </w:p>
    <w:p w:rsidR="004A69C5" w:rsidRPr="00E2692C" w:rsidRDefault="004A69C5" w:rsidP="004A69C5">
      <w:pPr>
        <w:pStyle w:val="210"/>
        <w:spacing w:after="0" w:line="240" w:lineRule="auto"/>
        <w:ind w:firstLine="709"/>
        <w:jc w:val="both"/>
        <w:rPr>
          <w:sz w:val="27"/>
          <w:szCs w:val="27"/>
        </w:rPr>
      </w:pPr>
      <w:r w:rsidRPr="00E2692C">
        <w:rPr>
          <w:rFonts w:eastAsia="A"/>
          <w:b/>
          <w:sz w:val="27"/>
          <w:szCs w:val="27"/>
        </w:rPr>
        <w:t>1.6.2.2. Оценка состояния системы теплоснабжения, электроснабжения, водопроводно-канализационного и газового хозяйства</w:t>
      </w:r>
    </w:p>
    <w:p w:rsidR="004A69C5" w:rsidRPr="00E2692C" w:rsidRDefault="004A69C5" w:rsidP="004A69C5">
      <w:pPr>
        <w:ind w:firstLine="708"/>
        <w:jc w:val="both"/>
        <w:rPr>
          <w:sz w:val="27"/>
          <w:szCs w:val="27"/>
        </w:rPr>
      </w:pPr>
      <w:r w:rsidRPr="00E2692C">
        <w:rPr>
          <w:sz w:val="27"/>
          <w:szCs w:val="27"/>
        </w:rPr>
        <w:t>Специализированных предприятий ЖКХ на территории поселения нет.  Услуги по водоснабжению оказывает СПК СА колхоз «Зерновой».</w:t>
      </w:r>
    </w:p>
    <w:p w:rsidR="004A69C5" w:rsidRPr="00E2692C" w:rsidRDefault="004A69C5" w:rsidP="004A69C5">
      <w:pPr>
        <w:jc w:val="both"/>
        <w:rPr>
          <w:sz w:val="27"/>
          <w:szCs w:val="27"/>
        </w:rPr>
      </w:pPr>
      <w:r w:rsidRPr="00E2692C">
        <w:rPr>
          <w:b/>
          <w:sz w:val="27"/>
          <w:szCs w:val="27"/>
        </w:rPr>
        <w:lastRenderedPageBreak/>
        <w:t xml:space="preserve"> </w:t>
      </w:r>
      <w:r w:rsidRPr="00E2692C">
        <w:rPr>
          <w:sz w:val="27"/>
          <w:szCs w:val="27"/>
        </w:rPr>
        <w:t>Развитие жилищно-коммунального хозяйства будет осуществляться в соответствии с разработанными районными и областными программами. Основным направлением развития отрасли является устойчивое и надежное функционирование коммунальных систем жизнеобеспечения населения,  улучшения качества предоставляемых услуг с одновременным снижением их себестоимости, социальная защита населения при оплате жилищно-коммунальных услуг.</w:t>
      </w:r>
    </w:p>
    <w:p w:rsidR="004A69C5" w:rsidRPr="00E2692C" w:rsidRDefault="004A69C5" w:rsidP="004A69C5">
      <w:pPr>
        <w:pStyle w:val="210"/>
        <w:spacing w:line="240" w:lineRule="auto"/>
        <w:jc w:val="both"/>
        <w:rPr>
          <w:rFonts w:eastAsia="A"/>
          <w:b/>
          <w:sz w:val="27"/>
          <w:szCs w:val="27"/>
        </w:rPr>
      </w:pPr>
    </w:p>
    <w:p w:rsidR="004A69C5" w:rsidRPr="00E2692C" w:rsidRDefault="004A69C5" w:rsidP="004A69C5">
      <w:pPr>
        <w:pStyle w:val="210"/>
        <w:spacing w:line="240" w:lineRule="auto"/>
        <w:ind w:firstLine="709"/>
        <w:jc w:val="both"/>
        <w:rPr>
          <w:rFonts w:eastAsia="A"/>
          <w:iCs/>
          <w:sz w:val="27"/>
          <w:szCs w:val="27"/>
          <w:shd w:val="clear" w:color="auto" w:fill="FFFFFF"/>
        </w:rPr>
      </w:pPr>
      <w:r w:rsidRPr="00E2692C">
        <w:rPr>
          <w:rFonts w:eastAsia="A"/>
          <w:b/>
          <w:sz w:val="27"/>
          <w:szCs w:val="27"/>
        </w:rPr>
        <w:t xml:space="preserve">1.6.2.3. Оценка состояния благоустройства территории </w:t>
      </w:r>
    </w:p>
    <w:p w:rsidR="004A69C5" w:rsidRPr="00E2692C" w:rsidRDefault="004A69C5" w:rsidP="004A69C5">
      <w:pPr>
        <w:shd w:val="clear" w:color="auto" w:fill="FFFFFF"/>
        <w:ind w:firstLine="709"/>
        <w:jc w:val="both"/>
        <w:rPr>
          <w:rFonts w:eastAsia="A"/>
          <w:sz w:val="27"/>
          <w:szCs w:val="27"/>
          <w:shd w:val="clear" w:color="auto" w:fill="FFFFFF"/>
        </w:rPr>
      </w:pPr>
      <w:r w:rsidRPr="00E2692C">
        <w:rPr>
          <w:rFonts w:eastAsia="A"/>
          <w:iCs/>
          <w:sz w:val="27"/>
          <w:szCs w:val="27"/>
          <w:shd w:val="clear" w:color="auto" w:fill="FFFFFF"/>
        </w:rPr>
        <w:t>Благоустройство территории сельского поселения остается главной задачей.</w:t>
      </w:r>
    </w:p>
    <w:p w:rsidR="004A69C5" w:rsidRPr="00E2692C" w:rsidRDefault="004A69C5" w:rsidP="004A69C5">
      <w:pPr>
        <w:shd w:val="clear" w:color="auto" w:fill="FFFFFF"/>
        <w:ind w:firstLine="709"/>
        <w:jc w:val="both"/>
        <w:rPr>
          <w:rFonts w:eastAsia="A"/>
          <w:sz w:val="27"/>
          <w:szCs w:val="27"/>
          <w:shd w:val="clear" w:color="auto" w:fill="FFFFFF"/>
        </w:rPr>
      </w:pPr>
      <w:r w:rsidRPr="00E2692C">
        <w:rPr>
          <w:rFonts w:eastAsia="A"/>
          <w:sz w:val="27"/>
          <w:szCs w:val="27"/>
          <w:shd w:val="clear" w:color="auto" w:fill="FFFFFF"/>
        </w:rPr>
        <w:t xml:space="preserve">Важный проект в нашем районе – проект поддержки местных инициатив (далее </w:t>
      </w:r>
      <w:proofErr w:type="gramStart"/>
      <w:r w:rsidRPr="00E2692C">
        <w:rPr>
          <w:rFonts w:eastAsia="A"/>
          <w:sz w:val="27"/>
          <w:szCs w:val="27"/>
          <w:shd w:val="clear" w:color="auto" w:fill="FFFFFF"/>
        </w:rPr>
        <w:t>-П</w:t>
      </w:r>
      <w:proofErr w:type="gramEnd"/>
      <w:r w:rsidRPr="00E2692C">
        <w:rPr>
          <w:rFonts w:eastAsia="A"/>
          <w:sz w:val="27"/>
          <w:szCs w:val="27"/>
          <w:shd w:val="clear" w:color="auto" w:fill="FFFFFF"/>
        </w:rPr>
        <w:t>ПМИ).</w:t>
      </w:r>
    </w:p>
    <w:p w:rsidR="004A69C5" w:rsidRPr="00E2692C" w:rsidRDefault="004A69C5" w:rsidP="004A69C5">
      <w:pPr>
        <w:shd w:val="clear" w:color="auto" w:fill="FFFFFF"/>
        <w:ind w:firstLine="709"/>
        <w:jc w:val="both"/>
        <w:rPr>
          <w:rFonts w:eastAsia="A"/>
          <w:sz w:val="27"/>
          <w:szCs w:val="27"/>
          <w:shd w:val="clear" w:color="auto" w:fill="FFFFFF"/>
        </w:rPr>
      </w:pPr>
      <w:r w:rsidRPr="00E2692C">
        <w:rPr>
          <w:rFonts w:eastAsia="A"/>
          <w:sz w:val="27"/>
          <w:szCs w:val="27"/>
          <w:shd w:val="clear" w:color="auto" w:fill="FFFFFF"/>
        </w:rPr>
        <w:t>Проект по поддержке местных инициатив – это механизм, позволяющий объединить финансовые ресурсы областного бюджета, бюджетов муниципальных образовани</w:t>
      </w:r>
      <w:r w:rsidRPr="00E2692C">
        <w:rPr>
          <w:sz w:val="27"/>
          <w:szCs w:val="27"/>
        </w:rPr>
        <w:t>й, средства физических и юридических лиц, и направить их на решение социально-значимых проблем. Он уникален тем, что повышение качества</w:t>
      </w:r>
      <w:r w:rsidRPr="00E2692C">
        <w:rPr>
          <w:color w:val="FF6600"/>
          <w:sz w:val="27"/>
          <w:szCs w:val="27"/>
        </w:rPr>
        <w:t xml:space="preserve"> </w:t>
      </w:r>
      <w:r w:rsidRPr="00E2692C">
        <w:rPr>
          <w:sz w:val="27"/>
          <w:szCs w:val="27"/>
        </w:rPr>
        <w:t>жизни муниципального образования зависит в первую очередь от активности сам</w:t>
      </w:r>
      <w:r w:rsidRPr="00E2692C">
        <w:rPr>
          <w:rFonts w:eastAsia="A"/>
          <w:sz w:val="27"/>
          <w:szCs w:val="27"/>
          <w:shd w:val="clear" w:color="auto" w:fill="FFFFFF"/>
        </w:rPr>
        <w:t xml:space="preserve">их жителей. Именно население решает, какой проект оно будут реализовывать, и какие усилия оно готово для этого затратить. </w:t>
      </w:r>
    </w:p>
    <w:p w:rsidR="004A69C5" w:rsidRPr="00E2692C" w:rsidRDefault="004A69C5" w:rsidP="004A69C5">
      <w:pPr>
        <w:autoSpaceDE w:val="0"/>
        <w:autoSpaceDN w:val="0"/>
        <w:adjustRightInd w:val="0"/>
        <w:jc w:val="both"/>
        <w:rPr>
          <w:iCs/>
          <w:sz w:val="27"/>
          <w:szCs w:val="27"/>
        </w:rPr>
      </w:pPr>
      <w:r w:rsidRPr="00E2692C">
        <w:rPr>
          <w:rFonts w:eastAsia="A"/>
          <w:sz w:val="27"/>
          <w:szCs w:val="27"/>
          <w:shd w:val="clear" w:color="auto" w:fill="FFFFFF"/>
        </w:rPr>
        <w:t xml:space="preserve">         В 2016 году </w:t>
      </w:r>
      <w:proofErr w:type="spellStart"/>
      <w:r w:rsidRPr="00E2692C">
        <w:rPr>
          <w:rFonts w:eastAsia="A"/>
          <w:sz w:val="27"/>
          <w:szCs w:val="27"/>
          <w:shd w:val="clear" w:color="auto" w:fill="FFFFFF"/>
        </w:rPr>
        <w:t>Староирюкское</w:t>
      </w:r>
      <w:proofErr w:type="spellEnd"/>
      <w:r w:rsidRPr="00E2692C">
        <w:rPr>
          <w:rFonts w:eastAsia="A"/>
          <w:sz w:val="27"/>
          <w:szCs w:val="27"/>
          <w:shd w:val="clear" w:color="auto" w:fill="FFFFFF"/>
        </w:rPr>
        <w:t xml:space="preserve"> сельское поселение  заявило  на участие   в проекте «</w:t>
      </w:r>
      <w:r w:rsidRPr="00E2692C">
        <w:rPr>
          <w:sz w:val="27"/>
          <w:szCs w:val="27"/>
        </w:rPr>
        <w:t xml:space="preserve">Обустройство зоны отдыха с детской и спортивной площадкой, с озеленением в </w:t>
      </w:r>
      <w:proofErr w:type="gramStart"/>
      <w:r w:rsidRPr="00E2692C">
        <w:rPr>
          <w:sz w:val="27"/>
          <w:szCs w:val="27"/>
        </w:rPr>
        <w:t>с</w:t>
      </w:r>
      <w:proofErr w:type="gramEnd"/>
      <w:r w:rsidRPr="00E2692C">
        <w:rPr>
          <w:sz w:val="27"/>
          <w:szCs w:val="27"/>
        </w:rPr>
        <w:t xml:space="preserve">. Старый </w:t>
      </w:r>
      <w:proofErr w:type="spellStart"/>
      <w:r w:rsidRPr="00E2692C">
        <w:rPr>
          <w:sz w:val="27"/>
          <w:szCs w:val="27"/>
        </w:rPr>
        <w:t>Ирюк</w:t>
      </w:r>
      <w:proofErr w:type="spellEnd"/>
      <w:r w:rsidRPr="00E2692C">
        <w:rPr>
          <w:sz w:val="27"/>
          <w:szCs w:val="27"/>
        </w:rPr>
        <w:t>».</w:t>
      </w:r>
    </w:p>
    <w:p w:rsidR="004A69C5" w:rsidRPr="00E2692C" w:rsidRDefault="004A69C5" w:rsidP="004A69C5">
      <w:pPr>
        <w:ind w:firstLine="709"/>
        <w:jc w:val="both"/>
        <w:rPr>
          <w:rFonts w:eastAsia="A"/>
          <w:color w:val="FF6600"/>
          <w:sz w:val="27"/>
          <w:szCs w:val="27"/>
        </w:rPr>
      </w:pPr>
      <w:r w:rsidRPr="00E2692C">
        <w:rPr>
          <w:rFonts w:eastAsia="A"/>
          <w:sz w:val="27"/>
          <w:szCs w:val="27"/>
        </w:rPr>
        <w:t xml:space="preserve">За счет реализации проекта по поддержке местных инициатив в  2013     проведены ремонтные работы в доме культуры  </w:t>
      </w:r>
      <w:proofErr w:type="gramStart"/>
      <w:r w:rsidRPr="00E2692C">
        <w:rPr>
          <w:rFonts w:eastAsia="A"/>
          <w:sz w:val="27"/>
          <w:szCs w:val="27"/>
        </w:rPr>
        <w:t>с</w:t>
      </w:r>
      <w:proofErr w:type="gramEnd"/>
      <w:r w:rsidRPr="00E2692C">
        <w:rPr>
          <w:rFonts w:eastAsia="A"/>
          <w:sz w:val="27"/>
          <w:szCs w:val="27"/>
        </w:rPr>
        <w:t xml:space="preserve"> Старый  </w:t>
      </w:r>
      <w:proofErr w:type="spellStart"/>
      <w:r w:rsidRPr="00E2692C">
        <w:rPr>
          <w:rFonts w:eastAsia="A"/>
          <w:sz w:val="27"/>
          <w:szCs w:val="27"/>
        </w:rPr>
        <w:t>Ирюк</w:t>
      </w:r>
      <w:proofErr w:type="spellEnd"/>
      <w:r w:rsidRPr="00E2692C">
        <w:rPr>
          <w:rFonts w:eastAsia="A"/>
          <w:sz w:val="27"/>
          <w:szCs w:val="27"/>
        </w:rPr>
        <w:t xml:space="preserve">. </w:t>
      </w:r>
    </w:p>
    <w:p w:rsidR="004A69C5" w:rsidRPr="00E2692C" w:rsidRDefault="004A69C5" w:rsidP="004A69C5">
      <w:pPr>
        <w:jc w:val="both"/>
        <w:rPr>
          <w:rFonts w:eastAsia="A"/>
          <w:b/>
          <w:sz w:val="27"/>
          <w:szCs w:val="27"/>
        </w:rPr>
      </w:pPr>
    </w:p>
    <w:p w:rsidR="004A69C5" w:rsidRPr="00E2692C" w:rsidRDefault="004A69C5" w:rsidP="004A69C5">
      <w:pPr>
        <w:numPr>
          <w:ilvl w:val="1"/>
          <w:numId w:val="7"/>
        </w:numPr>
        <w:ind w:left="0" w:firstLine="709"/>
        <w:jc w:val="both"/>
        <w:rPr>
          <w:sz w:val="27"/>
          <w:szCs w:val="27"/>
        </w:rPr>
      </w:pPr>
      <w:r w:rsidRPr="00E2692C">
        <w:rPr>
          <w:rFonts w:eastAsia="A"/>
          <w:b/>
          <w:sz w:val="27"/>
          <w:szCs w:val="27"/>
        </w:rPr>
        <w:t xml:space="preserve">Оценка бюджета </w:t>
      </w:r>
    </w:p>
    <w:p w:rsidR="004A69C5" w:rsidRPr="00E2692C" w:rsidRDefault="004A69C5" w:rsidP="004A69C5">
      <w:pPr>
        <w:jc w:val="both"/>
        <w:rPr>
          <w:sz w:val="27"/>
          <w:szCs w:val="27"/>
        </w:rPr>
      </w:pPr>
    </w:p>
    <w:p w:rsidR="004A69C5" w:rsidRPr="00E2692C" w:rsidRDefault="004A69C5" w:rsidP="004A69C5">
      <w:pPr>
        <w:ind w:firstLine="708"/>
        <w:jc w:val="both"/>
        <w:rPr>
          <w:color w:val="000000"/>
          <w:sz w:val="27"/>
          <w:szCs w:val="27"/>
        </w:rPr>
      </w:pPr>
      <w:r w:rsidRPr="00E2692C">
        <w:rPr>
          <w:color w:val="000000"/>
          <w:sz w:val="27"/>
          <w:szCs w:val="27"/>
        </w:rPr>
        <w:t xml:space="preserve">Бюджетный процесс на территории поселения организован в  соответствии с  нормами, установленными федеральным, областным и  местными бюджетными законодательствами  и  включает   в  себя  стадии  по  составлению и рассмотрению  проекта  бюджета, а  также  по  </w:t>
      </w:r>
      <w:proofErr w:type="gramStart"/>
      <w:r w:rsidRPr="00E2692C">
        <w:rPr>
          <w:color w:val="000000"/>
          <w:sz w:val="27"/>
          <w:szCs w:val="27"/>
        </w:rPr>
        <w:t>контролю  за</w:t>
      </w:r>
      <w:proofErr w:type="gramEnd"/>
      <w:r w:rsidRPr="00E2692C">
        <w:rPr>
          <w:color w:val="000000"/>
          <w:sz w:val="27"/>
          <w:szCs w:val="27"/>
        </w:rPr>
        <w:t xml:space="preserve">  его  исполнением.</w:t>
      </w:r>
    </w:p>
    <w:p w:rsidR="004A69C5" w:rsidRPr="00E2692C" w:rsidRDefault="004A69C5" w:rsidP="004A69C5">
      <w:pPr>
        <w:ind w:firstLine="709"/>
        <w:jc w:val="both"/>
        <w:rPr>
          <w:rFonts w:eastAsia="A"/>
          <w:b/>
          <w:bCs/>
          <w:sz w:val="27"/>
          <w:szCs w:val="27"/>
        </w:rPr>
      </w:pPr>
      <w:r w:rsidRPr="00E2692C">
        <w:rPr>
          <w:rFonts w:eastAsia="A"/>
          <w:b/>
          <w:bCs/>
          <w:sz w:val="27"/>
          <w:szCs w:val="27"/>
        </w:rPr>
        <w:t xml:space="preserve">   </w:t>
      </w:r>
      <w:r w:rsidRPr="00E2692C">
        <w:rPr>
          <w:rFonts w:eastAsia="A"/>
          <w:sz w:val="27"/>
          <w:szCs w:val="27"/>
        </w:rPr>
        <w:t>Таблица 10</w:t>
      </w:r>
      <w:r w:rsidRPr="00E2692C">
        <w:rPr>
          <w:rFonts w:eastAsia="A"/>
          <w:b/>
          <w:bCs/>
          <w:sz w:val="27"/>
          <w:szCs w:val="27"/>
        </w:rPr>
        <w:t xml:space="preserve">                           </w:t>
      </w:r>
    </w:p>
    <w:p w:rsidR="004A69C5" w:rsidRPr="00E2692C" w:rsidRDefault="004A69C5" w:rsidP="004A69C5">
      <w:pPr>
        <w:jc w:val="both"/>
        <w:rPr>
          <w:color w:val="000000"/>
          <w:sz w:val="27"/>
          <w:szCs w:val="27"/>
        </w:rPr>
      </w:pPr>
      <w:r w:rsidRPr="00E2692C">
        <w:rPr>
          <w:color w:val="000000"/>
          <w:sz w:val="27"/>
          <w:szCs w:val="27"/>
        </w:rPr>
        <w:t xml:space="preserve"> Объем доходов и расходов местного бюджета</w:t>
      </w:r>
    </w:p>
    <w:p w:rsidR="004A69C5" w:rsidRPr="00E2692C" w:rsidRDefault="004A69C5" w:rsidP="004A69C5">
      <w:pPr>
        <w:jc w:val="both"/>
        <w:rPr>
          <w:color w:val="000000"/>
          <w:sz w:val="27"/>
          <w:szCs w:val="27"/>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6"/>
        <w:gridCol w:w="1218"/>
        <w:gridCol w:w="999"/>
        <w:gridCol w:w="986"/>
        <w:gridCol w:w="986"/>
        <w:gridCol w:w="1982"/>
      </w:tblGrid>
      <w:tr w:rsidR="004A69C5" w:rsidRPr="00E2692C" w:rsidTr="00090E7A">
        <w:tc>
          <w:tcPr>
            <w:tcW w:w="3576" w:type="dxa"/>
          </w:tcPr>
          <w:p w:rsidR="004A69C5" w:rsidRPr="00E2692C" w:rsidRDefault="004A69C5" w:rsidP="00090E7A">
            <w:pPr>
              <w:jc w:val="both"/>
              <w:rPr>
                <w:color w:val="000000"/>
                <w:sz w:val="27"/>
                <w:szCs w:val="27"/>
              </w:rPr>
            </w:pPr>
            <w:r w:rsidRPr="00E2692C">
              <w:rPr>
                <w:color w:val="000000"/>
                <w:sz w:val="27"/>
                <w:szCs w:val="27"/>
              </w:rPr>
              <w:t>Наименование</w:t>
            </w:r>
          </w:p>
        </w:tc>
        <w:tc>
          <w:tcPr>
            <w:tcW w:w="1218" w:type="dxa"/>
          </w:tcPr>
          <w:p w:rsidR="004A69C5" w:rsidRPr="00E2692C" w:rsidRDefault="004A69C5" w:rsidP="00090E7A">
            <w:pPr>
              <w:jc w:val="both"/>
              <w:rPr>
                <w:color w:val="000000"/>
                <w:sz w:val="27"/>
                <w:szCs w:val="27"/>
              </w:rPr>
            </w:pPr>
            <w:proofErr w:type="spellStart"/>
            <w:r w:rsidRPr="00E2692C">
              <w:rPr>
                <w:color w:val="000000"/>
                <w:sz w:val="27"/>
                <w:szCs w:val="27"/>
              </w:rPr>
              <w:t>Ед</w:t>
            </w:r>
            <w:proofErr w:type="gramStart"/>
            <w:r w:rsidRPr="00E2692C">
              <w:rPr>
                <w:color w:val="000000"/>
                <w:sz w:val="27"/>
                <w:szCs w:val="27"/>
              </w:rPr>
              <w:t>.и</w:t>
            </w:r>
            <w:proofErr w:type="gramEnd"/>
            <w:r w:rsidRPr="00E2692C">
              <w:rPr>
                <w:color w:val="000000"/>
                <w:sz w:val="27"/>
                <w:szCs w:val="27"/>
              </w:rPr>
              <w:t>зм</w:t>
            </w:r>
            <w:proofErr w:type="spellEnd"/>
            <w:r w:rsidRPr="00E2692C">
              <w:rPr>
                <w:color w:val="000000"/>
                <w:sz w:val="27"/>
                <w:szCs w:val="27"/>
              </w:rPr>
              <w:t>.</w:t>
            </w:r>
          </w:p>
        </w:tc>
        <w:tc>
          <w:tcPr>
            <w:tcW w:w="999" w:type="dxa"/>
          </w:tcPr>
          <w:p w:rsidR="004A69C5" w:rsidRPr="00E2692C" w:rsidRDefault="004A69C5" w:rsidP="00090E7A">
            <w:pPr>
              <w:jc w:val="both"/>
              <w:rPr>
                <w:color w:val="000000"/>
                <w:sz w:val="27"/>
                <w:szCs w:val="27"/>
              </w:rPr>
            </w:pPr>
            <w:r w:rsidRPr="00E2692C">
              <w:rPr>
                <w:color w:val="000000"/>
                <w:sz w:val="27"/>
                <w:szCs w:val="27"/>
              </w:rPr>
              <w:t>2014</w:t>
            </w:r>
          </w:p>
        </w:tc>
        <w:tc>
          <w:tcPr>
            <w:tcW w:w="986" w:type="dxa"/>
          </w:tcPr>
          <w:p w:rsidR="004A69C5" w:rsidRPr="00E2692C" w:rsidRDefault="004A69C5" w:rsidP="00090E7A">
            <w:pPr>
              <w:jc w:val="both"/>
              <w:rPr>
                <w:color w:val="000000"/>
                <w:sz w:val="27"/>
                <w:szCs w:val="27"/>
              </w:rPr>
            </w:pPr>
            <w:r w:rsidRPr="00E2692C">
              <w:rPr>
                <w:color w:val="000000"/>
                <w:sz w:val="27"/>
                <w:szCs w:val="27"/>
              </w:rPr>
              <w:t>2015</w:t>
            </w:r>
          </w:p>
        </w:tc>
        <w:tc>
          <w:tcPr>
            <w:tcW w:w="986" w:type="dxa"/>
          </w:tcPr>
          <w:p w:rsidR="004A69C5" w:rsidRPr="00E2692C" w:rsidRDefault="004A69C5" w:rsidP="00090E7A">
            <w:pPr>
              <w:jc w:val="both"/>
              <w:rPr>
                <w:color w:val="000000"/>
                <w:sz w:val="27"/>
                <w:szCs w:val="27"/>
              </w:rPr>
            </w:pPr>
            <w:r w:rsidRPr="00E2692C">
              <w:rPr>
                <w:color w:val="000000"/>
                <w:sz w:val="27"/>
                <w:szCs w:val="27"/>
              </w:rPr>
              <w:t>2016</w:t>
            </w:r>
          </w:p>
        </w:tc>
        <w:tc>
          <w:tcPr>
            <w:tcW w:w="1982" w:type="dxa"/>
          </w:tcPr>
          <w:p w:rsidR="004A69C5" w:rsidRPr="00E2692C" w:rsidRDefault="004A69C5" w:rsidP="00090E7A">
            <w:pPr>
              <w:jc w:val="both"/>
              <w:rPr>
                <w:color w:val="000000"/>
                <w:sz w:val="27"/>
                <w:szCs w:val="27"/>
              </w:rPr>
            </w:pPr>
            <w:r w:rsidRPr="00E2692C">
              <w:rPr>
                <w:color w:val="000000"/>
                <w:sz w:val="27"/>
                <w:szCs w:val="27"/>
              </w:rPr>
              <w:t>2017 оценка</w:t>
            </w:r>
          </w:p>
        </w:tc>
      </w:tr>
      <w:tr w:rsidR="004A69C5" w:rsidRPr="00E2692C" w:rsidTr="00090E7A">
        <w:tc>
          <w:tcPr>
            <w:tcW w:w="3576" w:type="dxa"/>
          </w:tcPr>
          <w:p w:rsidR="004A69C5" w:rsidRPr="00E2692C" w:rsidRDefault="004A69C5" w:rsidP="00090E7A">
            <w:pPr>
              <w:jc w:val="both"/>
              <w:rPr>
                <w:color w:val="000000"/>
                <w:sz w:val="27"/>
                <w:szCs w:val="27"/>
              </w:rPr>
            </w:pPr>
            <w:r w:rsidRPr="00E2692C">
              <w:rPr>
                <w:color w:val="000000"/>
                <w:sz w:val="27"/>
                <w:szCs w:val="27"/>
              </w:rPr>
              <w:t>Доходы, всего</w:t>
            </w:r>
          </w:p>
        </w:tc>
        <w:tc>
          <w:tcPr>
            <w:tcW w:w="1218" w:type="dxa"/>
            <w:vAlign w:val="center"/>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9" w:type="dxa"/>
            <w:vAlign w:val="center"/>
          </w:tcPr>
          <w:p w:rsidR="004A69C5" w:rsidRPr="00E2692C" w:rsidRDefault="004A69C5" w:rsidP="00090E7A">
            <w:pPr>
              <w:jc w:val="both"/>
              <w:rPr>
                <w:color w:val="000000"/>
                <w:sz w:val="27"/>
                <w:szCs w:val="27"/>
              </w:rPr>
            </w:pPr>
            <w:r w:rsidRPr="00E2692C">
              <w:rPr>
                <w:color w:val="000000"/>
                <w:sz w:val="27"/>
                <w:szCs w:val="27"/>
              </w:rPr>
              <w:t>2549,8</w:t>
            </w:r>
          </w:p>
        </w:tc>
        <w:tc>
          <w:tcPr>
            <w:tcW w:w="986" w:type="dxa"/>
            <w:vAlign w:val="center"/>
          </w:tcPr>
          <w:p w:rsidR="004A69C5" w:rsidRPr="00E2692C" w:rsidRDefault="004A69C5" w:rsidP="00090E7A">
            <w:pPr>
              <w:jc w:val="both"/>
              <w:rPr>
                <w:color w:val="000000"/>
                <w:sz w:val="27"/>
                <w:szCs w:val="27"/>
              </w:rPr>
            </w:pPr>
            <w:r w:rsidRPr="00E2692C">
              <w:rPr>
                <w:color w:val="000000"/>
                <w:sz w:val="27"/>
                <w:szCs w:val="27"/>
              </w:rPr>
              <w:t>2621,4</w:t>
            </w:r>
          </w:p>
        </w:tc>
        <w:tc>
          <w:tcPr>
            <w:tcW w:w="986" w:type="dxa"/>
            <w:vAlign w:val="center"/>
          </w:tcPr>
          <w:p w:rsidR="004A69C5" w:rsidRPr="00E2692C" w:rsidRDefault="004A69C5" w:rsidP="00090E7A">
            <w:pPr>
              <w:jc w:val="both"/>
              <w:rPr>
                <w:color w:val="000000"/>
                <w:sz w:val="27"/>
                <w:szCs w:val="27"/>
              </w:rPr>
            </w:pPr>
            <w:r w:rsidRPr="00E2692C">
              <w:rPr>
                <w:color w:val="000000"/>
                <w:sz w:val="27"/>
                <w:szCs w:val="27"/>
              </w:rPr>
              <w:t>2581,3</w:t>
            </w:r>
          </w:p>
        </w:tc>
        <w:tc>
          <w:tcPr>
            <w:tcW w:w="1982" w:type="dxa"/>
            <w:vAlign w:val="center"/>
          </w:tcPr>
          <w:p w:rsidR="004A69C5" w:rsidRPr="00E2692C" w:rsidRDefault="004A69C5" w:rsidP="00090E7A">
            <w:pPr>
              <w:jc w:val="both"/>
              <w:rPr>
                <w:color w:val="000000"/>
                <w:sz w:val="27"/>
                <w:szCs w:val="27"/>
              </w:rPr>
            </w:pPr>
            <w:r w:rsidRPr="00E2692C">
              <w:rPr>
                <w:color w:val="000000"/>
                <w:sz w:val="27"/>
                <w:szCs w:val="27"/>
              </w:rPr>
              <w:t>2375,2</w:t>
            </w:r>
          </w:p>
        </w:tc>
      </w:tr>
      <w:tr w:rsidR="004A69C5" w:rsidRPr="00E2692C" w:rsidTr="00090E7A">
        <w:tc>
          <w:tcPr>
            <w:tcW w:w="3576" w:type="dxa"/>
          </w:tcPr>
          <w:p w:rsidR="004A69C5" w:rsidRPr="00E2692C" w:rsidRDefault="004A69C5" w:rsidP="00090E7A">
            <w:pPr>
              <w:jc w:val="both"/>
              <w:rPr>
                <w:color w:val="000000"/>
                <w:sz w:val="27"/>
                <w:szCs w:val="27"/>
              </w:rPr>
            </w:pPr>
            <w:r w:rsidRPr="00E2692C">
              <w:rPr>
                <w:color w:val="000000"/>
                <w:sz w:val="27"/>
                <w:szCs w:val="27"/>
              </w:rPr>
              <w:t>Из них собственные доходы</w:t>
            </w:r>
          </w:p>
        </w:tc>
        <w:tc>
          <w:tcPr>
            <w:tcW w:w="1218" w:type="dxa"/>
            <w:vAlign w:val="center"/>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9" w:type="dxa"/>
            <w:vAlign w:val="center"/>
          </w:tcPr>
          <w:p w:rsidR="004A69C5" w:rsidRPr="00E2692C" w:rsidRDefault="004A69C5" w:rsidP="00090E7A">
            <w:pPr>
              <w:jc w:val="both"/>
              <w:rPr>
                <w:color w:val="000000"/>
                <w:sz w:val="27"/>
                <w:szCs w:val="27"/>
              </w:rPr>
            </w:pPr>
            <w:r w:rsidRPr="00E2692C">
              <w:rPr>
                <w:color w:val="000000"/>
                <w:sz w:val="27"/>
                <w:szCs w:val="27"/>
              </w:rPr>
              <w:t>1330</w:t>
            </w:r>
          </w:p>
        </w:tc>
        <w:tc>
          <w:tcPr>
            <w:tcW w:w="986" w:type="dxa"/>
            <w:vAlign w:val="center"/>
          </w:tcPr>
          <w:p w:rsidR="004A69C5" w:rsidRPr="00E2692C" w:rsidRDefault="004A69C5" w:rsidP="00090E7A">
            <w:pPr>
              <w:jc w:val="both"/>
              <w:rPr>
                <w:color w:val="000000"/>
                <w:sz w:val="27"/>
                <w:szCs w:val="27"/>
              </w:rPr>
            </w:pPr>
            <w:r w:rsidRPr="00E2692C">
              <w:rPr>
                <w:color w:val="000000"/>
                <w:sz w:val="27"/>
                <w:szCs w:val="27"/>
              </w:rPr>
              <w:t>1443,1</w:t>
            </w:r>
          </w:p>
        </w:tc>
        <w:tc>
          <w:tcPr>
            <w:tcW w:w="986" w:type="dxa"/>
            <w:vAlign w:val="center"/>
          </w:tcPr>
          <w:p w:rsidR="004A69C5" w:rsidRPr="00E2692C" w:rsidRDefault="004A69C5" w:rsidP="00090E7A">
            <w:pPr>
              <w:jc w:val="both"/>
              <w:rPr>
                <w:color w:val="000000"/>
                <w:sz w:val="27"/>
                <w:szCs w:val="27"/>
              </w:rPr>
            </w:pPr>
            <w:r w:rsidRPr="00E2692C">
              <w:rPr>
                <w:color w:val="000000"/>
                <w:sz w:val="27"/>
                <w:szCs w:val="27"/>
              </w:rPr>
              <w:t>1755,4</w:t>
            </w:r>
          </w:p>
        </w:tc>
        <w:tc>
          <w:tcPr>
            <w:tcW w:w="1982" w:type="dxa"/>
            <w:vAlign w:val="center"/>
          </w:tcPr>
          <w:p w:rsidR="004A69C5" w:rsidRPr="00E2692C" w:rsidRDefault="004A69C5" w:rsidP="00090E7A">
            <w:pPr>
              <w:jc w:val="both"/>
              <w:rPr>
                <w:color w:val="000000"/>
                <w:sz w:val="27"/>
                <w:szCs w:val="27"/>
              </w:rPr>
            </w:pPr>
            <w:r w:rsidRPr="00E2692C">
              <w:rPr>
                <w:color w:val="000000"/>
                <w:sz w:val="27"/>
                <w:szCs w:val="27"/>
              </w:rPr>
              <w:t>1610,3</w:t>
            </w:r>
          </w:p>
        </w:tc>
      </w:tr>
      <w:tr w:rsidR="004A69C5" w:rsidRPr="00E2692C" w:rsidTr="00090E7A">
        <w:tc>
          <w:tcPr>
            <w:tcW w:w="3576" w:type="dxa"/>
          </w:tcPr>
          <w:p w:rsidR="004A69C5" w:rsidRPr="00E2692C" w:rsidRDefault="004A69C5" w:rsidP="00090E7A">
            <w:pPr>
              <w:jc w:val="both"/>
              <w:rPr>
                <w:color w:val="000000"/>
                <w:sz w:val="27"/>
                <w:szCs w:val="27"/>
              </w:rPr>
            </w:pPr>
            <w:r w:rsidRPr="00E2692C">
              <w:rPr>
                <w:color w:val="000000"/>
                <w:sz w:val="27"/>
                <w:szCs w:val="27"/>
              </w:rPr>
              <w:t xml:space="preserve">В том числе: </w:t>
            </w:r>
            <w:proofErr w:type="gramStart"/>
            <w:r w:rsidRPr="00E2692C">
              <w:rPr>
                <w:color w:val="000000"/>
                <w:sz w:val="27"/>
                <w:szCs w:val="27"/>
              </w:rPr>
              <w:t>налоговые</w:t>
            </w:r>
            <w:proofErr w:type="gramEnd"/>
          </w:p>
        </w:tc>
        <w:tc>
          <w:tcPr>
            <w:tcW w:w="1218" w:type="dxa"/>
            <w:vAlign w:val="center"/>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9" w:type="dxa"/>
            <w:vAlign w:val="center"/>
          </w:tcPr>
          <w:p w:rsidR="004A69C5" w:rsidRPr="00E2692C" w:rsidRDefault="004A69C5" w:rsidP="00090E7A">
            <w:pPr>
              <w:jc w:val="both"/>
              <w:rPr>
                <w:color w:val="000000"/>
                <w:sz w:val="27"/>
                <w:szCs w:val="27"/>
              </w:rPr>
            </w:pPr>
            <w:r w:rsidRPr="00E2692C">
              <w:rPr>
                <w:color w:val="000000"/>
                <w:sz w:val="27"/>
                <w:szCs w:val="27"/>
              </w:rPr>
              <w:t>892,7</w:t>
            </w:r>
          </w:p>
        </w:tc>
        <w:tc>
          <w:tcPr>
            <w:tcW w:w="986" w:type="dxa"/>
            <w:vAlign w:val="center"/>
          </w:tcPr>
          <w:p w:rsidR="004A69C5" w:rsidRPr="00E2692C" w:rsidRDefault="004A69C5" w:rsidP="00090E7A">
            <w:pPr>
              <w:jc w:val="both"/>
              <w:rPr>
                <w:color w:val="000000"/>
                <w:sz w:val="27"/>
                <w:szCs w:val="27"/>
              </w:rPr>
            </w:pPr>
            <w:r w:rsidRPr="00E2692C">
              <w:rPr>
                <w:color w:val="000000"/>
                <w:sz w:val="27"/>
                <w:szCs w:val="27"/>
              </w:rPr>
              <w:t>1145,7</w:t>
            </w:r>
          </w:p>
        </w:tc>
        <w:tc>
          <w:tcPr>
            <w:tcW w:w="986" w:type="dxa"/>
            <w:vAlign w:val="center"/>
          </w:tcPr>
          <w:p w:rsidR="004A69C5" w:rsidRPr="00E2692C" w:rsidRDefault="004A69C5" w:rsidP="00090E7A">
            <w:pPr>
              <w:jc w:val="both"/>
              <w:rPr>
                <w:color w:val="000000"/>
                <w:sz w:val="27"/>
                <w:szCs w:val="27"/>
              </w:rPr>
            </w:pPr>
            <w:r w:rsidRPr="00E2692C">
              <w:rPr>
                <w:color w:val="000000"/>
                <w:sz w:val="27"/>
                <w:szCs w:val="27"/>
              </w:rPr>
              <w:t>1343,5</w:t>
            </w:r>
          </w:p>
        </w:tc>
        <w:tc>
          <w:tcPr>
            <w:tcW w:w="1982" w:type="dxa"/>
            <w:vAlign w:val="center"/>
          </w:tcPr>
          <w:p w:rsidR="004A69C5" w:rsidRPr="00E2692C" w:rsidRDefault="004A69C5" w:rsidP="00090E7A">
            <w:pPr>
              <w:jc w:val="both"/>
              <w:rPr>
                <w:color w:val="000000"/>
                <w:sz w:val="27"/>
                <w:szCs w:val="27"/>
              </w:rPr>
            </w:pPr>
            <w:r w:rsidRPr="00E2692C">
              <w:rPr>
                <w:color w:val="000000"/>
                <w:sz w:val="27"/>
                <w:szCs w:val="27"/>
              </w:rPr>
              <w:t>1222,4</w:t>
            </w:r>
          </w:p>
        </w:tc>
      </w:tr>
      <w:tr w:rsidR="004A69C5" w:rsidRPr="00E2692C" w:rsidTr="00090E7A">
        <w:tc>
          <w:tcPr>
            <w:tcW w:w="3576" w:type="dxa"/>
          </w:tcPr>
          <w:p w:rsidR="004A69C5" w:rsidRPr="00E2692C" w:rsidRDefault="004A69C5" w:rsidP="00090E7A">
            <w:pPr>
              <w:jc w:val="both"/>
              <w:rPr>
                <w:color w:val="000000"/>
                <w:sz w:val="27"/>
                <w:szCs w:val="27"/>
              </w:rPr>
            </w:pPr>
            <w:r w:rsidRPr="00E2692C">
              <w:rPr>
                <w:color w:val="000000"/>
                <w:sz w:val="27"/>
                <w:szCs w:val="27"/>
              </w:rPr>
              <w:t>Расходы, всего</w:t>
            </w:r>
          </w:p>
        </w:tc>
        <w:tc>
          <w:tcPr>
            <w:tcW w:w="1218" w:type="dxa"/>
            <w:vAlign w:val="center"/>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9" w:type="dxa"/>
            <w:vAlign w:val="center"/>
          </w:tcPr>
          <w:p w:rsidR="004A69C5" w:rsidRPr="00E2692C" w:rsidRDefault="004A69C5" w:rsidP="00090E7A">
            <w:pPr>
              <w:jc w:val="both"/>
              <w:rPr>
                <w:color w:val="000000"/>
                <w:sz w:val="27"/>
                <w:szCs w:val="27"/>
              </w:rPr>
            </w:pPr>
            <w:r w:rsidRPr="00E2692C">
              <w:rPr>
                <w:color w:val="000000"/>
                <w:sz w:val="27"/>
                <w:szCs w:val="27"/>
              </w:rPr>
              <w:t>2336,5</w:t>
            </w:r>
          </w:p>
        </w:tc>
        <w:tc>
          <w:tcPr>
            <w:tcW w:w="986" w:type="dxa"/>
            <w:vAlign w:val="center"/>
          </w:tcPr>
          <w:p w:rsidR="004A69C5" w:rsidRPr="00E2692C" w:rsidRDefault="004A69C5" w:rsidP="00090E7A">
            <w:pPr>
              <w:jc w:val="both"/>
              <w:rPr>
                <w:color w:val="000000"/>
                <w:sz w:val="27"/>
                <w:szCs w:val="27"/>
              </w:rPr>
            </w:pPr>
            <w:r w:rsidRPr="00E2692C">
              <w:rPr>
                <w:color w:val="000000"/>
                <w:sz w:val="27"/>
                <w:szCs w:val="27"/>
              </w:rPr>
              <w:t>2595,5</w:t>
            </w:r>
          </w:p>
        </w:tc>
        <w:tc>
          <w:tcPr>
            <w:tcW w:w="986" w:type="dxa"/>
            <w:vAlign w:val="center"/>
          </w:tcPr>
          <w:p w:rsidR="004A69C5" w:rsidRPr="00E2692C" w:rsidRDefault="004A69C5" w:rsidP="00090E7A">
            <w:pPr>
              <w:jc w:val="both"/>
              <w:rPr>
                <w:color w:val="000000"/>
                <w:sz w:val="27"/>
                <w:szCs w:val="27"/>
              </w:rPr>
            </w:pPr>
            <w:r w:rsidRPr="00E2692C">
              <w:rPr>
                <w:color w:val="000000"/>
                <w:sz w:val="27"/>
                <w:szCs w:val="27"/>
              </w:rPr>
              <w:t>2229,7</w:t>
            </w:r>
          </w:p>
        </w:tc>
        <w:tc>
          <w:tcPr>
            <w:tcW w:w="1982" w:type="dxa"/>
            <w:vAlign w:val="center"/>
          </w:tcPr>
          <w:p w:rsidR="004A69C5" w:rsidRPr="00E2692C" w:rsidRDefault="004A69C5" w:rsidP="00090E7A">
            <w:pPr>
              <w:jc w:val="both"/>
              <w:rPr>
                <w:color w:val="000000"/>
                <w:sz w:val="27"/>
                <w:szCs w:val="27"/>
              </w:rPr>
            </w:pPr>
            <w:r w:rsidRPr="00E2692C">
              <w:rPr>
                <w:color w:val="000000"/>
                <w:sz w:val="27"/>
                <w:szCs w:val="27"/>
              </w:rPr>
              <w:t>2375,2</w:t>
            </w:r>
          </w:p>
        </w:tc>
      </w:tr>
      <w:tr w:rsidR="004A69C5" w:rsidRPr="00E2692C" w:rsidTr="00090E7A">
        <w:tc>
          <w:tcPr>
            <w:tcW w:w="3576" w:type="dxa"/>
          </w:tcPr>
          <w:p w:rsidR="004A69C5" w:rsidRPr="00E2692C" w:rsidRDefault="004A69C5" w:rsidP="00090E7A">
            <w:pPr>
              <w:jc w:val="both"/>
              <w:rPr>
                <w:color w:val="000000"/>
                <w:sz w:val="27"/>
                <w:szCs w:val="27"/>
              </w:rPr>
            </w:pPr>
            <w:proofErr w:type="spellStart"/>
            <w:r w:rsidRPr="00E2692C">
              <w:rPr>
                <w:color w:val="000000"/>
                <w:sz w:val="27"/>
                <w:szCs w:val="27"/>
              </w:rPr>
              <w:t>Профицит</w:t>
            </w:r>
            <w:proofErr w:type="spellEnd"/>
            <w:proofErr w:type="gramStart"/>
            <w:r w:rsidRPr="00E2692C">
              <w:rPr>
                <w:color w:val="000000"/>
                <w:sz w:val="27"/>
                <w:szCs w:val="27"/>
              </w:rPr>
              <w:t xml:space="preserve"> (+), </w:t>
            </w:r>
            <w:proofErr w:type="gramEnd"/>
            <w:r w:rsidRPr="00E2692C">
              <w:rPr>
                <w:color w:val="000000"/>
                <w:sz w:val="27"/>
                <w:szCs w:val="27"/>
              </w:rPr>
              <w:t>дефицит (-)</w:t>
            </w:r>
          </w:p>
        </w:tc>
        <w:tc>
          <w:tcPr>
            <w:tcW w:w="1218" w:type="dxa"/>
            <w:vAlign w:val="center"/>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9" w:type="dxa"/>
            <w:vAlign w:val="center"/>
          </w:tcPr>
          <w:p w:rsidR="004A69C5" w:rsidRPr="00E2692C" w:rsidRDefault="004A69C5" w:rsidP="00090E7A">
            <w:pPr>
              <w:jc w:val="both"/>
              <w:rPr>
                <w:color w:val="000000"/>
                <w:sz w:val="27"/>
                <w:szCs w:val="27"/>
              </w:rPr>
            </w:pPr>
            <w:r w:rsidRPr="00E2692C">
              <w:rPr>
                <w:color w:val="000000"/>
                <w:sz w:val="27"/>
                <w:szCs w:val="27"/>
              </w:rPr>
              <w:t>213,3</w:t>
            </w:r>
          </w:p>
        </w:tc>
        <w:tc>
          <w:tcPr>
            <w:tcW w:w="986" w:type="dxa"/>
            <w:vAlign w:val="center"/>
          </w:tcPr>
          <w:p w:rsidR="004A69C5" w:rsidRPr="00E2692C" w:rsidRDefault="004A69C5" w:rsidP="00090E7A">
            <w:pPr>
              <w:jc w:val="both"/>
              <w:rPr>
                <w:color w:val="000000"/>
                <w:sz w:val="27"/>
                <w:szCs w:val="27"/>
              </w:rPr>
            </w:pPr>
            <w:r w:rsidRPr="00E2692C">
              <w:rPr>
                <w:color w:val="000000"/>
                <w:sz w:val="27"/>
                <w:szCs w:val="27"/>
              </w:rPr>
              <w:t>25,9</w:t>
            </w:r>
          </w:p>
        </w:tc>
        <w:tc>
          <w:tcPr>
            <w:tcW w:w="986" w:type="dxa"/>
            <w:vAlign w:val="center"/>
          </w:tcPr>
          <w:p w:rsidR="004A69C5" w:rsidRPr="00E2692C" w:rsidRDefault="004A69C5" w:rsidP="00090E7A">
            <w:pPr>
              <w:jc w:val="both"/>
              <w:rPr>
                <w:color w:val="000000"/>
                <w:sz w:val="27"/>
                <w:szCs w:val="27"/>
              </w:rPr>
            </w:pPr>
            <w:r w:rsidRPr="00E2692C">
              <w:rPr>
                <w:color w:val="000000"/>
                <w:sz w:val="27"/>
                <w:szCs w:val="27"/>
              </w:rPr>
              <w:t>351,6</w:t>
            </w:r>
          </w:p>
        </w:tc>
        <w:tc>
          <w:tcPr>
            <w:tcW w:w="1982" w:type="dxa"/>
            <w:vAlign w:val="center"/>
          </w:tcPr>
          <w:p w:rsidR="004A69C5" w:rsidRPr="00E2692C" w:rsidRDefault="004A69C5" w:rsidP="00090E7A">
            <w:pPr>
              <w:jc w:val="both"/>
              <w:rPr>
                <w:color w:val="000000"/>
                <w:sz w:val="27"/>
                <w:szCs w:val="27"/>
              </w:rPr>
            </w:pPr>
            <w:r w:rsidRPr="00E2692C">
              <w:rPr>
                <w:color w:val="000000"/>
                <w:sz w:val="27"/>
                <w:szCs w:val="27"/>
              </w:rPr>
              <w:t>0</w:t>
            </w:r>
          </w:p>
        </w:tc>
      </w:tr>
    </w:tbl>
    <w:p w:rsidR="004A69C5" w:rsidRPr="00E2692C" w:rsidRDefault="004A69C5" w:rsidP="004A69C5">
      <w:pPr>
        <w:jc w:val="both"/>
        <w:rPr>
          <w:color w:val="000000"/>
          <w:sz w:val="27"/>
          <w:szCs w:val="27"/>
        </w:rPr>
      </w:pPr>
    </w:p>
    <w:p w:rsidR="004A69C5" w:rsidRPr="00E2692C" w:rsidRDefault="004A69C5" w:rsidP="004A69C5">
      <w:pPr>
        <w:jc w:val="both"/>
        <w:rPr>
          <w:color w:val="000000"/>
          <w:sz w:val="27"/>
          <w:szCs w:val="27"/>
        </w:rPr>
      </w:pPr>
      <w:r w:rsidRPr="00E2692C">
        <w:rPr>
          <w:color w:val="000000"/>
          <w:sz w:val="27"/>
          <w:szCs w:val="27"/>
        </w:rPr>
        <w:t>Таблица 11</w:t>
      </w:r>
    </w:p>
    <w:p w:rsidR="004A69C5" w:rsidRPr="00E2692C" w:rsidRDefault="004A69C5" w:rsidP="004A69C5">
      <w:pPr>
        <w:jc w:val="both"/>
        <w:rPr>
          <w:color w:val="000000"/>
          <w:sz w:val="27"/>
          <w:szCs w:val="27"/>
        </w:rPr>
      </w:pPr>
    </w:p>
    <w:p w:rsidR="004A69C5" w:rsidRPr="00E2692C" w:rsidRDefault="004A69C5" w:rsidP="004A69C5">
      <w:pPr>
        <w:jc w:val="both"/>
        <w:rPr>
          <w:color w:val="000000"/>
          <w:sz w:val="27"/>
          <w:szCs w:val="27"/>
        </w:rPr>
      </w:pPr>
      <w:r w:rsidRPr="00E2692C">
        <w:rPr>
          <w:color w:val="000000"/>
          <w:sz w:val="27"/>
          <w:szCs w:val="27"/>
        </w:rPr>
        <w:lastRenderedPageBreak/>
        <w:t>Структура расходов местного бюджета</w:t>
      </w:r>
    </w:p>
    <w:p w:rsidR="004A69C5" w:rsidRPr="00E2692C" w:rsidRDefault="004A69C5" w:rsidP="004A69C5">
      <w:pPr>
        <w:jc w:val="both"/>
        <w:rPr>
          <w:color w:val="000000"/>
          <w:sz w:val="27"/>
          <w:szCs w:val="27"/>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7"/>
        <w:gridCol w:w="1277"/>
        <w:gridCol w:w="992"/>
        <w:gridCol w:w="992"/>
        <w:gridCol w:w="993"/>
        <w:gridCol w:w="1696"/>
      </w:tblGrid>
      <w:tr w:rsidR="004A69C5" w:rsidRPr="00E2692C" w:rsidTr="00090E7A">
        <w:tc>
          <w:tcPr>
            <w:tcW w:w="3797" w:type="dxa"/>
          </w:tcPr>
          <w:p w:rsidR="004A69C5" w:rsidRPr="00E2692C" w:rsidRDefault="004A69C5" w:rsidP="00090E7A">
            <w:pPr>
              <w:jc w:val="both"/>
              <w:rPr>
                <w:color w:val="000000"/>
                <w:sz w:val="27"/>
                <w:szCs w:val="27"/>
              </w:rPr>
            </w:pPr>
            <w:r w:rsidRPr="00E2692C">
              <w:rPr>
                <w:color w:val="000000"/>
                <w:sz w:val="27"/>
                <w:szCs w:val="27"/>
              </w:rPr>
              <w:t>Наименование</w:t>
            </w:r>
          </w:p>
        </w:tc>
        <w:tc>
          <w:tcPr>
            <w:tcW w:w="1277" w:type="dxa"/>
          </w:tcPr>
          <w:p w:rsidR="004A69C5" w:rsidRPr="00E2692C" w:rsidRDefault="004A69C5" w:rsidP="00090E7A">
            <w:pPr>
              <w:jc w:val="both"/>
              <w:rPr>
                <w:color w:val="000000"/>
                <w:sz w:val="27"/>
                <w:szCs w:val="27"/>
              </w:rPr>
            </w:pPr>
            <w:proofErr w:type="spellStart"/>
            <w:r w:rsidRPr="00E2692C">
              <w:rPr>
                <w:color w:val="000000"/>
                <w:sz w:val="27"/>
                <w:szCs w:val="27"/>
              </w:rPr>
              <w:t>Ед</w:t>
            </w:r>
            <w:proofErr w:type="gramStart"/>
            <w:r w:rsidRPr="00E2692C">
              <w:rPr>
                <w:color w:val="000000"/>
                <w:sz w:val="27"/>
                <w:szCs w:val="27"/>
              </w:rPr>
              <w:t>.и</w:t>
            </w:r>
            <w:proofErr w:type="gramEnd"/>
            <w:r w:rsidRPr="00E2692C">
              <w:rPr>
                <w:color w:val="000000"/>
                <w:sz w:val="27"/>
                <w:szCs w:val="27"/>
              </w:rPr>
              <w:t>зм</w:t>
            </w:r>
            <w:proofErr w:type="spellEnd"/>
            <w:r w:rsidRPr="00E2692C">
              <w:rPr>
                <w:color w:val="000000"/>
                <w:sz w:val="27"/>
                <w:szCs w:val="27"/>
              </w:rPr>
              <w:t>.</w:t>
            </w:r>
          </w:p>
        </w:tc>
        <w:tc>
          <w:tcPr>
            <w:tcW w:w="992" w:type="dxa"/>
          </w:tcPr>
          <w:p w:rsidR="004A69C5" w:rsidRPr="00E2692C" w:rsidRDefault="004A69C5" w:rsidP="00090E7A">
            <w:pPr>
              <w:jc w:val="both"/>
              <w:rPr>
                <w:color w:val="000000"/>
                <w:sz w:val="27"/>
                <w:szCs w:val="27"/>
              </w:rPr>
            </w:pPr>
            <w:r w:rsidRPr="00E2692C">
              <w:rPr>
                <w:color w:val="000000"/>
                <w:sz w:val="27"/>
                <w:szCs w:val="27"/>
              </w:rPr>
              <w:t>2014</w:t>
            </w:r>
          </w:p>
        </w:tc>
        <w:tc>
          <w:tcPr>
            <w:tcW w:w="992" w:type="dxa"/>
          </w:tcPr>
          <w:p w:rsidR="004A69C5" w:rsidRPr="00E2692C" w:rsidRDefault="004A69C5" w:rsidP="00090E7A">
            <w:pPr>
              <w:jc w:val="both"/>
              <w:rPr>
                <w:color w:val="000000"/>
                <w:sz w:val="27"/>
                <w:szCs w:val="27"/>
              </w:rPr>
            </w:pPr>
            <w:r w:rsidRPr="00E2692C">
              <w:rPr>
                <w:color w:val="000000"/>
                <w:sz w:val="27"/>
                <w:szCs w:val="27"/>
              </w:rPr>
              <w:t>2015</w:t>
            </w:r>
          </w:p>
        </w:tc>
        <w:tc>
          <w:tcPr>
            <w:tcW w:w="993" w:type="dxa"/>
          </w:tcPr>
          <w:p w:rsidR="004A69C5" w:rsidRPr="00E2692C" w:rsidRDefault="004A69C5" w:rsidP="00090E7A">
            <w:pPr>
              <w:jc w:val="both"/>
              <w:rPr>
                <w:color w:val="000000"/>
                <w:sz w:val="27"/>
                <w:szCs w:val="27"/>
              </w:rPr>
            </w:pPr>
            <w:r w:rsidRPr="00E2692C">
              <w:rPr>
                <w:color w:val="000000"/>
                <w:sz w:val="27"/>
                <w:szCs w:val="27"/>
              </w:rPr>
              <w:t>2016</w:t>
            </w:r>
          </w:p>
        </w:tc>
        <w:tc>
          <w:tcPr>
            <w:tcW w:w="1696" w:type="dxa"/>
          </w:tcPr>
          <w:p w:rsidR="004A69C5" w:rsidRPr="00E2692C" w:rsidRDefault="004A69C5" w:rsidP="00090E7A">
            <w:pPr>
              <w:jc w:val="both"/>
              <w:rPr>
                <w:color w:val="000000"/>
                <w:sz w:val="27"/>
                <w:szCs w:val="27"/>
              </w:rPr>
            </w:pPr>
            <w:r w:rsidRPr="00E2692C">
              <w:rPr>
                <w:color w:val="000000"/>
                <w:sz w:val="27"/>
                <w:szCs w:val="27"/>
              </w:rPr>
              <w:t>2017 оценка</w:t>
            </w:r>
          </w:p>
        </w:tc>
      </w:tr>
      <w:tr w:rsidR="004A69C5" w:rsidRPr="00E2692C" w:rsidTr="00090E7A">
        <w:tc>
          <w:tcPr>
            <w:tcW w:w="3797" w:type="dxa"/>
          </w:tcPr>
          <w:p w:rsidR="004A69C5" w:rsidRPr="00E2692C" w:rsidRDefault="004A69C5" w:rsidP="00090E7A">
            <w:pPr>
              <w:jc w:val="both"/>
              <w:rPr>
                <w:color w:val="000000"/>
                <w:sz w:val="27"/>
                <w:szCs w:val="27"/>
              </w:rPr>
            </w:pPr>
            <w:r w:rsidRPr="00E2692C">
              <w:rPr>
                <w:color w:val="000000"/>
                <w:sz w:val="27"/>
                <w:szCs w:val="27"/>
              </w:rPr>
              <w:t>Расходы, всего</w:t>
            </w:r>
          </w:p>
        </w:tc>
        <w:tc>
          <w:tcPr>
            <w:tcW w:w="1277" w:type="dxa"/>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2336,5</w:t>
            </w: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2595,5</w:t>
            </w:r>
          </w:p>
        </w:tc>
        <w:tc>
          <w:tcPr>
            <w:tcW w:w="993" w:type="dxa"/>
            <w:vAlign w:val="center"/>
          </w:tcPr>
          <w:p w:rsidR="004A69C5" w:rsidRPr="00E2692C" w:rsidRDefault="004A69C5" w:rsidP="00090E7A">
            <w:pPr>
              <w:jc w:val="both"/>
              <w:rPr>
                <w:color w:val="000000"/>
                <w:sz w:val="27"/>
                <w:szCs w:val="27"/>
              </w:rPr>
            </w:pPr>
            <w:r w:rsidRPr="00E2692C">
              <w:rPr>
                <w:color w:val="000000"/>
                <w:sz w:val="27"/>
                <w:szCs w:val="27"/>
              </w:rPr>
              <w:t>2229,7</w:t>
            </w:r>
          </w:p>
        </w:tc>
        <w:tc>
          <w:tcPr>
            <w:tcW w:w="1696" w:type="dxa"/>
            <w:vAlign w:val="center"/>
          </w:tcPr>
          <w:p w:rsidR="004A69C5" w:rsidRPr="00E2692C" w:rsidRDefault="004A69C5" w:rsidP="00090E7A">
            <w:pPr>
              <w:jc w:val="both"/>
              <w:rPr>
                <w:color w:val="000000"/>
                <w:sz w:val="27"/>
                <w:szCs w:val="27"/>
              </w:rPr>
            </w:pPr>
            <w:r w:rsidRPr="00E2692C">
              <w:rPr>
                <w:color w:val="000000"/>
                <w:sz w:val="27"/>
                <w:szCs w:val="27"/>
              </w:rPr>
              <w:t>2375,2</w:t>
            </w:r>
          </w:p>
        </w:tc>
      </w:tr>
      <w:tr w:rsidR="004A69C5" w:rsidRPr="00E2692C" w:rsidTr="00090E7A">
        <w:tc>
          <w:tcPr>
            <w:tcW w:w="3797" w:type="dxa"/>
          </w:tcPr>
          <w:p w:rsidR="004A69C5" w:rsidRPr="00E2692C" w:rsidRDefault="004A69C5" w:rsidP="00090E7A">
            <w:pPr>
              <w:jc w:val="both"/>
              <w:rPr>
                <w:color w:val="000000"/>
                <w:sz w:val="27"/>
                <w:szCs w:val="27"/>
              </w:rPr>
            </w:pPr>
            <w:r w:rsidRPr="00E2692C">
              <w:rPr>
                <w:color w:val="000000"/>
                <w:sz w:val="27"/>
                <w:szCs w:val="27"/>
              </w:rPr>
              <w:t>В том числе</w:t>
            </w:r>
            <w:proofErr w:type="gramStart"/>
            <w:r w:rsidRPr="00E2692C">
              <w:rPr>
                <w:color w:val="000000"/>
                <w:sz w:val="27"/>
                <w:szCs w:val="27"/>
              </w:rPr>
              <w:t xml:space="preserve"> :</w:t>
            </w:r>
            <w:proofErr w:type="gramEnd"/>
          </w:p>
        </w:tc>
        <w:tc>
          <w:tcPr>
            <w:tcW w:w="1277" w:type="dxa"/>
          </w:tcPr>
          <w:p w:rsidR="004A69C5" w:rsidRPr="00E2692C" w:rsidRDefault="004A69C5" w:rsidP="00090E7A">
            <w:pPr>
              <w:jc w:val="both"/>
              <w:rPr>
                <w:color w:val="000000"/>
                <w:sz w:val="27"/>
                <w:szCs w:val="27"/>
              </w:rPr>
            </w:pPr>
          </w:p>
        </w:tc>
        <w:tc>
          <w:tcPr>
            <w:tcW w:w="992" w:type="dxa"/>
          </w:tcPr>
          <w:p w:rsidR="004A69C5" w:rsidRPr="00E2692C" w:rsidRDefault="004A69C5" w:rsidP="00090E7A">
            <w:pPr>
              <w:jc w:val="both"/>
              <w:rPr>
                <w:color w:val="000000"/>
                <w:sz w:val="27"/>
                <w:szCs w:val="27"/>
              </w:rPr>
            </w:pPr>
          </w:p>
        </w:tc>
        <w:tc>
          <w:tcPr>
            <w:tcW w:w="992" w:type="dxa"/>
          </w:tcPr>
          <w:p w:rsidR="004A69C5" w:rsidRPr="00E2692C" w:rsidRDefault="004A69C5" w:rsidP="00090E7A">
            <w:pPr>
              <w:jc w:val="both"/>
              <w:rPr>
                <w:color w:val="000000"/>
                <w:sz w:val="27"/>
                <w:szCs w:val="27"/>
              </w:rPr>
            </w:pPr>
          </w:p>
        </w:tc>
        <w:tc>
          <w:tcPr>
            <w:tcW w:w="993" w:type="dxa"/>
          </w:tcPr>
          <w:p w:rsidR="004A69C5" w:rsidRPr="00E2692C" w:rsidRDefault="004A69C5" w:rsidP="00090E7A">
            <w:pPr>
              <w:jc w:val="both"/>
              <w:rPr>
                <w:color w:val="000000"/>
                <w:sz w:val="27"/>
                <w:szCs w:val="27"/>
              </w:rPr>
            </w:pPr>
          </w:p>
        </w:tc>
        <w:tc>
          <w:tcPr>
            <w:tcW w:w="1696" w:type="dxa"/>
          </w:tcPr>
          <w:p w:rsidR="004A69C5" w:rsidRPr="00E2692C" w:rsidRDefault="004A69C5" w:rsidP="00090E7A">
            <w:pPr>
              <w:jc w:val="both"/>
              <w:rPr>
                <w:color w:val="000000"/>
                <w:sz w:val="27"/>
                <w:szCs w:val="27"/>
              </w:rPr>
            </w:pPr>
          </w:p>
        </w:tc>
      </w:tr>
      <w:tr w:rsidR="004A69C5" w:rsidRPr="00E2692C" w:rsidTr="00090E7A">
        <w:tc>
          <w:tcPr>
            <w:tcW w:w="3797" w:type="dxa"/>
          </w:tcPr>
          <w:p w:rsidR="004A69C5" w:rsidRPr="00E2692C" w:rsidRDefault="004A69C5" w:rsidP="00090E7A">
            <w:pPr>
              <w:jc w:val="both"/>
              <w:rPr>
                <w:color w:val="000000"/>
                <w:sz w:val="27"/>
                <w:szCs w:val="27"/>
              </w:rPr>
            </w:pPr>
            <w:r w:rsidRPr="00E2692C">
              <w:rPr>
                <w:color w:val="000000"/>
                <w:sz w:val="27"/>
                <w:szCs w:val="27"/>
              </w:rPr>
              <w:t>-общегосударственные вопросы</w:t>
            </w:r>
          </w:p>
        </w:tc>
        <w:tc>
          <w:tcPr>
            <w:tcW w:w="1277" w:type="dxa"/>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 xml:space="preserve"> 1147,5</w:t>
            </w: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1696,2</w:t>
            </w:r>
          </w:p>
        </w:tc>
        <w:tc>
          <w:tcPr>
            <w:tcW w:w="993" w:type="dxa"/>
            <w:vAlign w:val="center"/>
          </w:tcPr>
          <w:p w:rsidR="004A69C5" w:rsidRPr="00E2692C" w:rsidRDefault="004A69C5" w:rsidP="00090E7A">
            <w:pPr>
              <w:jc w:val="both"/>
              <w:rPr>
                <w:color w:val="000000"/>
                <w:sz w:val="27"/>
                <w:szCs w:val="27"/>
              </w:rPr>
            </w:pPr>
            <w:r w:rsidRPr="00E2692C">
              <w:rPr>
                <w:color w:val="000000"/>
                <w:sz w:val="27"/>
                <w:szCs w:val="27"/>
              </w:rPr>
              <w:t>1876,4</w:t>
            </w:r>
          </w:p>
        </w:tc>
        <w:tc>
          <w:tcPr>
            <w:tcW w:w="1696" w:type="dxa"/>
            <w:vAlign w:val="center"/>
          </w:tcPr>
          <w:p w:rsidR="004A69C5" w:rsidRPr="00E2692C" w:rsidRDefault="004A69C5" w:rsidP="00090E7A">
            <w:pPr>
              <w:jc w:val="both"/>
              <w:rPr>
                <w:color w:val="000000"/>
                <w:sz w:val="27"/>
                <w:szCs w:val="27"/>
              </w:rPr>
            </w:pPr>
            <w:r w:rsidRPr="00E2692C">
              <w:rPr>
                <w:color w:val="000000"/>
                <w:sz w:val="27"/>
                <w:szCs w:val="27"/>
              </w:rPr>
              <w:t>1914,8</w:t>
            </w:r>
          </w:p>
        </w:tc>
      </w:tr>
      <w:tr w:rsidR="004A69C5" w:rsidRPr="00E2692C" w:rsidTr="00090E7A">
        <w:tc>
          <w:tcPr>
            <w:tcW w:w="3797" w:type="dxa"/>
          </w:tcPr>
          <w:p w:rsidR="004A69C5" w:rsidRPr="00E2692C" w:rsidRDefault="004A69C5" w:rsidP="00090E7A">
            <w:pPr>
              <w:jc w:val="both"/>
              <w:rPr>
                <w:color w:val="000000"/>
                <w:sz w:val="27"/>
                <w:szCs w:val="27"/>
              </w:rPr>
            </w:pPr>
            <w:r w:rsidRPr="00E2692C">
              <w:rPr>
                <w:color w:val="000000"/>
                <w:sz w:val="27"/>
                <w:szCs w:val="27"/>
              </w:rPr>
              <w:t>-национальная оборона</w:t>
            </w:r>
          </w:p>
        </w:tc>
        <w:tc>
          <w:tcPr>
            <w:tcW w:w="1277" w:type="dxa"/>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50,2</w:t>
            </w: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55,0</w:t>
            </w:r>
          </w:p>
        </w:tc>
        <w:tc>
          <w:tcPr>
            <w:tcW w:w="993" w:type="dxa"/>
            <w:vAlign w:val="center"/>
          </w:tcPr>
          <w:p w:rsidR="004A69C5" w:rsidRPr="00E2692C" w:rsidRDefault="004A69C5" w:rsidP="00090E7A">
            <w:pPr>
              <w:jc w:val="both"/>
              <w:rPr>
                <w:color w:val="000000"/>
                <w:sz w:val="27"/>
                <w:szCs w:val="27"/>
              </w:rPr>
            </w:pPr>
            <w:r w:rsidRPr="00E2692C">
              <w:rPr>
                <w:color w:val="000000"/>
                <w:sz w:val="27"/>
                <w:szCs w:val="27"/>
              </w:rPr>
              <w:t>56,8</w:t>
            </w:r>
          </w:p>
        </w:tc>
        <w:tc>
          <w:tcPr>
            <w:tcW w:w="1696" w:type="dxa"/>
            <w:vAlign w:val="center"/>
          </w:tcPr>
          <w:p w:rsidR="004A69C5" w:rsidRPr="00E2692C" w:rsidRDefault="004A69C5" w:rsidP="00090E7A">
            <w:pPr>
              <w:jc w:val="both"/>
              <w:rPr>
                <w:color w:val="000000"/>
                <w:sz w:val="27"/>
                <w:szCs w:val="27"/>
              </w:rPr>
            </w:pPr>
            <w:r w:rsidRPr="00E2692C">
              <w:rPr>
                <w:color w:val="000000"/>
                <w:sz w:val="27"/>
                <w:szCs w:val="27"/>
              </w:rPr>
              <w:t>58,4</w:t>
            </w:r>
          </w:p>
        </w:tc>
      </w:tr>
      <w:tr w:rsidR="004A69C5" w:rsidRPr="00E2692C" w:rsidTr="00090E7A">
        <w:tc>
          <w:tcPr>
            <w:tcW w:w="3797" w:type="dxa"/>
          </w:tcPr>
          <w:p w:rsidR="004A69C5" w:rsidRPr="00E2692C" w:rsidRDefault="004A69C5" w:rsidP="00090E7A">
            <w:pPr>
              <w:jc w:val="both"/>
              <w:rPr>
                <w:color w:val="000000"/>
                <w:sz w:val="27"/>
                <w:szCs w:val="27"/>
              </w:rPr>
            </w:pPr>
            <w:r w:rsidRPr="00E2692C">
              <w:rPr>
                <w:color w:val="000000"/>
                <w:sz w:val="27"/>
                <w:szCs w:val="27"/>
              </w:rPr>
              <w:t>-национальная экономика</w:t>
            </w:r>
          </w:p>
        </w:tc>
        <w:tc>
          <w:tcPr>
            <w:tcW w:w="1277" w:type="dxa"/>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4A69C5" w:rsidRPr="00E2692C" w:rsidRDefault="004A69C5" w:rsidP="00090E7A">
            <w:pPr>
              <w:jc w:val="both"/>
              <w:rPr>
                <w:color w:val="000000"/>
                <w:sz w:val="27"/>
                <w:szCs w:val="27"/>
              </w:rPr>
            </w:pP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291,5</w:t>
            </w:r>
          </w:p>
        </w:tc>
        <w:tc>
          <w:tcPr>
            <w:tcW w:w="993" w:type="dxa"/>
            <w:vAlign w:val="center"/>
          </w:tcPr>
          <w:p w:rsidR="004A69C5" w:rsidRPr="00E2692C" w:rsidRDefault="004A69C5" w:rsidP="00090E7A">
            <w:pPr>
              <w:jc w:val="both"/>
              <w:rPr>
                <w:color w:val="000000"/>
                <w:sz w:val="27"/>
                <w:szCs w:val="27"/>
              </w:rPr>
            </w:pPr>
            <w:r w:rsidRPr="00E2692C">
              <w:rPr>
                <w:color w:val="000000"/>
                <w:sz w:val="27"/>
                <w:szCs w:val="27"/>
              </w:rPr>
              <w:t>65,7</w:t>
            </w:r>
          </w:p>
        </w:tc>
        <w:tc>
          <w:tcPr>
            <w:tcW w:w="1696" w:type="dxa"/>
            <w:vAlign w:val="center"/>
          </w:tcPr>
          <w:p w:rsidR="004A69C5" w:rsidRPr="00E2692C" w:rsidRDefault="004A69C5" w:rsidP="00090E7A">
            <w:pPr>
              <w:jc w:val="both"/>
              <w:rPr>
                <w:color w:val="000000"/>
                <w:sz w:val="27"/>
                <w:szCs w:val="27"/>
              </w:rPr>
            </w:pPr>
            <w:r w:rsidRPr="00E2692C">
              <w:rPr>
                <w:color w:val="000000"/>
                <w:sz w:val="27"/>
                <w:szCs w:val="27"/>
              </w:rPr>
              <w:t>170,0</w:t>
            </w:r>
          </w:p>
        </w:tc>
      </w:tr>
      <w:tr w:rsidR="004A69C5" w:rsidRPr="00E2692C" w:rsidTr="00090E7A">
        <w:tc>
          <w:tcPr>
            <w:tcW w:w="3797" w:type="dxa"/>
          </w:tcPr>
          <w:p w:rsidR="004A69C5" w:rsidRPr="00E2692C" w:rsidRDefault="004A69C5" w:rsidP="00090E7A">
            <w:pPr>
              <w:jc w:val="both"/>
              <w:rPr>
                <w:color w:val="000000"/>
                <w:sz w:val="27"/>
                <w:szCs w:val="27"/>
              </w:rPr>
            </w:pPr>
            <w:r w:rsidRPr="00E2692C">
              <w:rPr>
                <w:color w:val="000000"/>
                <w:sz w:val="27"/>
                <w:szCs w:val="27"/>
              </w:rPr>
              <w:t>ЖКХ</w:t>
            </w:r>
          </w:p>
        </w:tc>
        <w:tc>
          <w:tcPr>
            <w:tcW w:w="1277" w:type="dxa"/>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154,8</w:t>
            </w: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67,1</w:t>
            </w:r>
          </w:p>
        </w:tc>
        <w:tc>
          <w:tcPr>
            <w:tcW w:w="993" w:type="dxa"/>
            <w:vAlign w:val="center"/>
          </w:tcPr>
          <w:p w:rsidR="004A69C5" w:rsidRPr="00E2692C" w:rsidRDefault="004A69C5" w:rsidP="00090E7A">
            <w:pPr>
              <w:jc w:val="both"/>
              <w:rPr>
                <w:color w:val="000000"/>
                <w:sz w:val="27"/>
                <w:szCs w:val="27"/>
              </w:rPr>
            </w:pPr>
            <w:r w:rsidRPr="00E2692C">
              <w:rPr>
                <w:color w:val="000000"/>
                <w:sz w:val="27"/>
                <w:szCs w:val="27"/>
              </w:rPr>
              <w:t>88,9</w:t>
            </w:r>
          </w:p>
        </w:tc>
        <w:tc>
          <w:tcPr>
            <w:tcW w:w="1696" w:type="dxa"/>
            <w:vAlign w:val="center"/>
          </w:tcPr>
          <w:p w:rsidR="004A69C5" w:rsidRPr="00E2692C" w:rsidRDefault="004A69C5" w:rsidP="00090E7A">
            <w:pPr>
              <w:jc w:val="both"/>
              <w:rPr>
                <w:color w:val="000000"/>
                <w:sz w:val="27"/>
                <w:szCs w:val="27"/>
              </w:rPr>
            </w:pPr>
            <w:r w:rsidRPr="00E2692C">
              <w:rPr>
                <w:color w:val="000000"/>
                <w:sz w:val="27"/>
                <w:szCs w:val="27"/>
              </w:rPr>
              <w:t>90,0</w:t>
            </w:r>
          </w:p>
        </w:tc>
      </w:tr>
      <w:tr w:rsidR="004A69C5" w:rsidRPr="00E2692C" w:rsidTr="00090E7A">
        <w:tc>
          <w:tcPr>
            <w:tcW w:w="3797" w:type="dxa"/>
          </w:tcPr>
          <w:p w:rsidR="004A69C5" w:rsidRPr="00E2692C" w:rsidRDefault="004A69C5" w:rsidP="00090E7A">
            <w:pPr>
              <w:jc w:val="both"/>
              <w:rPr>
                <w:color w:val="000000"/>
                <w:sz w:val="27"/>
                <w:szCs w:val="27"/>
              </w:rPr>
            </w:pPr>
            <w:r w:rsidRPr="00E2692C">
              <w:rPr>
                <w:color w:val="000000"/>
                <w:sz w:val="27"/>
                <w:szCs w:val="27"/>
              </w:rPr>
              <w:t>- Культура, искусство и кинематография</w:t>
            </w:r>
          </w:p>
        </w:tc>
        <w:tc>
          <w:tcPr>
            <w:tcW w:w="1277" w:type="dxa"/>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984,0</w:t>
            </w: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401,4</w:t>
            </w:r>
          </w:p>
        </w:tc>
        <w:tc>
          <w:tcPr>
            <w:tcW w:w="993" w:type="dxa"/>
            <w:vAlign w:val="center"/>
          </w:tcPr>
          <w:p w:rsidR="004A69C5" w:rsidRPr="00E2692C" w:rsidRDefault="004A69C5" w:rsidP="00090E7A">
            <w:pPr>
              <w:jc w:val="both"/>
              <w:rPr>
                <w:color w:val="000000"/>
                <w:sz w:val="27"/>
                <w:szCs w:val="27"/>
              </w:rPr>
            </w:pPr>
          </w:p>
        </w:tc>
        <w:tc>
          <w:tcPr>
            <w:tcW w:w="1696" w:type="dxa"/>
            <w:vAlign w:val="center"/>
          </w:tcPr>
          <w:p w:rsidR="004A69C5" w:rsidRPr="00E2692C" w:rsidRDefault="004A69C5" w:rsidP="00090E7A">
            <w:pPr>
              <w:jc w:val="both"/>
              <w:rPr>
                <w:color w:val="000000"/>
                <w:sz w:val="27"/>
                <w:szCs w:val="27"/>
              </w:rPr>
            </w:pPr>
          </w:p>
        </w:tc>
      </w:tr>
      <w:tr w:rsidR="004A69C5" w:rsidRPr="00E2692C" w:rsidTr="00090E7A">
        <w:tc>
          <w:tcPr>
            <w:tcW w:w="3797" w:type="dxa"/>
          </w:tcPr>
          <w:p w:rsidR="004A69C5" w:rsidRPr="00E2692C" w:rsidRDefault="004A69C5" w:rsidP="00090E7A">
            <w:pPr>
              <w:jc w:val="both"/>
              <w:rPr>
                <w:color w:val="000000"/>
                <w:sz w:val="27"/>
                <w:szCs w:val="27"/>
              </w:rPr>
            </w:pPr>
            <w:r w:rsidRPr="00E2692C">
              <w:rPr>
                <w:color w:val="000000"/>
                <w:sz w:val="27"/>
                <w:szCs w:val="27"/>
              </w:rPr>
              <w:t>- Социальная политика</w:t>
            </w:r>
          </w:p>
        </w:tc>
        <w:tc>
          <w:tcPr>
            <w:tcW w:w="1277" w:type="dxa"/>
          </w:tcPr>
          <w:p w:rsidR="004A69C5" w:rsidRPr="00E2692C" w:rsidRDefault="004A69C5" w:rsidP="00090E7A">
            <w:pPr>
              <w:jc w:val="both"/>
              <w:rPr>
                <w:color w:val="000000"/>
                <w:sz w:val="27"/>
                <w:szCs w:val="27"/>
              </w:rPr>
            </w:pPr>
            <w:r w:rsidRPr="00E2692C">
              <w:rPr>
                <w:color w:val="000000"/>
                <w:sz w:val="27"/>
                <w:szCs w:val="27"/>
              </w:rPr>
              <w:t>тыс</w:t>
            </w:r>
            <w:proofErr w:type="gramStart"/>
            <w:r w:rsidRPr="00E2692C">
              <w:rPr>
                <w:color w:val="000000"/>
                <w:sz w:val="27"/>
                <w:szCs w:val="27"/>
              </w:rPr>
              <w:t>.р</w:t>
            </w:r>
            <w:proofErr w:type="gramEnd"/>
            <w:r w:rsidRPr="00E2692C">
              <w:rPr>
                <w:color w:val="000000"/>
                <w:sz w:val="27"/>
                <w:szCs w:val="27"/>
              </w:rPr>
              <w:t>уб.</w:t>
            </w:r>
          </w:p>
        </w:tc>
        <w:tc>
          <w:tcPr>
            <w:tcW w:w="992" w:type="dxa"/>
            <w:vAlign w:val="center"/>
          </w:tcPr>
          <w:p w:rsidR="004A69C5" w:rsidRPr="00E2692C" w:rsidRDefault="004A69C5" w:rsidP="00090E7A">
            <w:pPr>
              <w:jc w:val="both"/>
              <w:rPr>
                <w:color w:val="000000"/>
                <w:sz w:val="27"/>
                <w:szCs w:val="27"/>
              </w:rPr>
            </w:pPr>
          </w:p>
        </w:tc>
        <w:tc>
          <w:tcPr>
            <w:tcW w:w="992" w:type="dxa"/>
            <w:vAlign w:val="center"/>
          </w:tcPr>
          <w:p w:rsidR="004A69C5" w:rsidRPr="00E2692C" w:rsidRDefault="004A69C5" w:rsidP="00090E7A">
            <w:pPr>
              <w:jc w:val="both"/>
              <w:rPr>
                <w:color w:val="000000"/>
                <w:sz w:val="27"/>
                <w:szCs w:val="27"/>
              </w:rPr>
            </w:pPr>
            <w:r w:rsidRPr="00E2692C">
              <w:rPr>
                <w:color w:val="000000"/>
                <w:sz w:val="27"/>
                <w:szCs w:val="27"/>
              </w:rPr>
              <w:t>84,3</w:t>
            </w:r>
          </w:p>
        </w:tc>
        <w:tc>
          <w:tcPr>
            <w:tcW w:w="993" w:type="dxa"/>
            <w:vAlign w:val="center"/>
          </w:tcPr>
          <w:p w:rsidR="004A69C5" w:rsidRPr="00E2692C" w:rsidRDefault="004A69C5" w:rsidP="00090E7A">
            <w:pPr>
              <w:jc w:val="both"/>
              <w:rPr>
                <w:color w:val="000000"/>
                <w:sz w:val="27"/>
                <w:szCs w:val="27"/>
              </w:rPr>
            </w:pPr>
            <w:r w:rsidRPr="00E2692C">
              <w:rPr>
                <w:color w:val="000000"/>
                <w:sz w:val="27"/>
                <w:szCs w:val="27"/>
              </w:rPr>
              <w:t>141,9</w:t>
            </w:r>
          </w:p>
        </w:tc>
        <w:tc>
          <w:tcPr>
            <w:tcW w:w="1696" w:type="dxa"/>
            <w:vAlign w:val="center"/>
          </w:tcPr>
          <w:p w:rsidR="004A69C5" w:rsidRPr="00E2692C" w:rsidRDefault="004A69C5" w:rsidP="00090E7A">
            <w:pPr>
              <w:jc w:val="both"/>
              <w:rPr>
                <w:color w:val="000000"/>
                <w:sz w:val="27"/>
                <w:szCs w:val="27"/>
              </w:rPr>
            </w:pPr>
            <w:r w:rsidRPr="00E2692C">
              <w:rPr>
                <w:color w:val="000000"/>
                <w:sz w:val="27"/>
                <w:szCs w:val="27"/>
              </w:rPr>
              <w:t>142,0</w:t>
            </w:r>
          </w:p>
        </w:tc>
      </w:tr>
    </w:tbl>
    <w:p w:rsidR="004A69C5" w:rsidRPr="00E2692C" w:rsidRDefault="004A69C5" w:rsidP="004A69C5">
      <w:pPr>
        <w:ind w:firstLine="709"/>
        <w:jc w:val="both"/>
        <w:rPr>
          <w:color w:val="000000"/>
          <w:sz w:val="27"/>
          <w:szCs w:val="27"/>
          <w:highlight w:val="red"/>
        </w:rPr>
      </w:pPr>
    </w:p>
    <w:p w:rsidR="004A69C5" w:rsidRPr="00E2692C" w:rsidRDefault="004A69C5" w:rsidP="004A69C5">
      <w:pPr>
        <w:ind w:firstLine="709"/>
        <w:jc w:val="both"/>
        <w:rPr>
          <w:sz w:val="27"/>
          <w:szCs w:val="27"/>
        </w:rPr>
      </w:pPr>
      <w:r w:rsidRPr="00E2692C">
        <w:rPr>
          <w:sz w:val="27"/>
          <w:szCs w:val="27"/>
        </w:rPr>
        <w:t xml:space="preserve">Собственные доходы консолидированного бюджета </w:t>
      </w:r>
      <w:proofErr w:type="spellStart"/>
      <w:r w:rsidRPr="00E2692C">
        <w:rPr>
          <w:sz w:val="27"/>
          <w:szCs w:val="27"/>
        </w:rPr>
        <w:t>Староирюкского</w:t>
      </w:r>
      <w:proofErr w:type="spellEnd"/>
      <w:r w:rsidRPr="00E2692C">
        <w:rPr>
          <w:sz w:val="27"/>
          <w:szCs w:val="27"/>
        </w:rPr>
        <w:t xml:space="preserve"> сельского поселения формируются за счет налоговых, неналоговых доходов,</w:t>
      </w:r>
      <w:r w:rsidRPr="00E2692C">
        <w:rPr>
          <w:rFonts w:eastAsia="A"/>
          <w:sz w:val="27"/>
          <w:szCs w:val="27"/>
        </w:rPr>
        <w:t xml:space="preserve"> </w:t>
      </w:r>
      <w:r w:rsidRPr="00E2692C">
        <w:rPr>
          <w:sz w:val="27"/>
          <w:szCs w:val="27"/>
        </w:rPr>
        <w:t xml:space="preserve"> средств, полученных в рамках межбюджетных отношений</w:t>
      </w:r>
      <w:r w:rsidRPr="00E2692C">
        <w:rPr>
          <w:rFonts w:eastAsia="A"/>
          <w:sz w:val="27"/>
          <w:szCs w:val="27"/>
        </w:rPr>
        <w:t xml:space="preserve"> и прочих безвозмездных поступлений.</w:t>
      </w:r>
    </w:p>
    <w:p w:rsidR="004A69C5" w:rsidRPr="00E2692C" w:rsidRDefault="004A69C5" w:rsidP="004A69C5">
      <w:pPr>
        <w:jc w:val="both"/>
        <w:rPr>
          <w:b/>
          <w:color w:val="FF0000"/>
          <w:sz w:val="27"/>
          <w:szCs w:val="27"/>
        </w:rPr>
      </w:pPr>
      <w:r w:rsidRPr="00E2692C">
        <w:rPr>
          <w:b/>
          <w:color w:val="FF0000"/>
          <w:sz w:val="27"/>
          <w:szCs w:val="27"/>
        </w:rPr>
        <w:t xml:space="preserve"> </w:t>
      </w:r>
    </w:p>
    <w:p w:rsidR="004A69C5" w:rsidRPr="00E2692C" w:rsidRDefault="004A69C5" w:rsidP="004A69C5">
      <w:pPr>
        <w:jc w:val="both"/>
        <w:rPr>
          <w:b/>
          <w:color w:val="000000"/>
          <w:sz w:val="27"/>
          <w:szCs w:val="27"/>
        </w:rPr>
      </w:pPr>
      <w:r w:rsidRPr="00E2692C">
        <w:rPr>
          <w:b/>
          <w:color w:val="000000"/>
          <w:sz w:val="27"/>
          <w:szCs w:val="27"/>
        </w:rPr>
        <w:t xml:space="preserve">                              1.8 Управление муниципальным имуществом</w:t>
      </w:r>
    </w:p>
    <w:p w:rsidR="004A69C5" w:rsidRPr="00E2692C" w:rsidRDefault="004A69C5" w:rsidP="004A69C5">
      <w:pPr>
        <w:jc w:val="both"/>
        <w:rPr>
          <w:b/>
          <w:color w:val="000000"/>
          <w:sz w:val="27"/>
          <w:szCs w:val="27"/>
        </w:rPr>
      </w:pPr>
    </w:p>
    <w:p w:rsidR="004A69C5" w:rsidRPr="00E2692C" w:rsidRDefault="004A69C5" w:rsidP="004A69C5">
      <w:pPr>
        <w:pStyle w:val="a5"/>
        <w:ind w:firstLine="709"/>
        <w:jc w:val="both"/>
        <w:rPr>
          <w:color w:val="000000"/>
          <w:sz w:val="27"/>
          <w:szCs w:val="27"/>
        </w:rPr>
      </w:pPr>
      <w:r w:rsidRPr="00E2692C">
        <w:rPr>
          <w:color w:val="000000"/>
          <w:sz w:val="27"/>
          <w:szCs w:val="27"/>
        </w:rPr>
        <w:t xml:space="preserve">Основная цель управления муниципальной собственностью: обеспечение социально-экономических функций государства, а также максимальной доходности муниципальной недвижимости, ее сохранности и капитализации. </w:t>
      </w:r>
    </w:p>
    <w:p w:rsidR="004A69C5" w:rsidRPr="00E2692C" w:rsidRDefault="004A69C5" w:rsidP="004A69C5">
      <w:pPr>
        <w:jc w:val="both"/>
        <w:rPr>
          <w:color w:val="000000"/>
          <w:sz w:val="27"/>
          <w:szCs w:val="27"/>
        </w:rPr>
      </w:pPr>
      <w:r w:rsidRPr="00E2692C">
        <w:rPr>
          <w:color w:val="000000"/>
          <w:sz w:val="27"/>
          <w:szCs w:val="27"/>
        </w:rPr>
        <w:t>Основные мероприятия, направленные на реализацию программы:</w:t>
      </w:r>
    </w:p>
    <w:p w:rsidR="004A69C5" w:rsidRPr="00E2692C" w:rsidRDefault="004A69C5" w:rsidP="004A69C5">
      <w:pPr>
        <w:jc w:val="both"/>
        <w:rPr>
          <w:color w:val="000000"/>
          <w:sz w:val="27"/>
          <w:szCs w:val="27"/>
        </w:rPr>
      </w:pPr>
      <w:r w:rsidRPr="00E2692C">
        <w:rPr>
          <w:color w:val="000000"/>
          <w:sz w:val="27"/>
          <w:szCs w:val="27"/>
        </w:rPr>
        <w:t xml:space="preserve">- эффективное управление земельными ресурсами; </w:t>
      </w:r>
    </w:p>
    <w:p w:rsidR="004A69C5" w:rsidRPr="00E2692C" w:rsidRDefault="004A69C5" w:rsidP="004A69C5">
      <w:pPr>
        <w:jc w:val="both"/>
        <w:rPr>
          <w:sz w:val="27"/>
          <w:szCs w:val="27"/>
        </w:rPr>
      </w:pPr>
      <w:r w:rsidRPr="00E2692C">
        <w:rPr>
          <w:sz w:val="27"/>
          <w:szCs w:val="27"/>
        </w:rPr>
        <w:t>- управление муниципальным имуществом, объектами недвижимости, включая предоставление их в аренду;</w:t>
      </w:r>
    </w:p>
    <w:p w:rsidR="004A69C5" w:rsidRPr="00E2692C" w:rsidRDefault="004A69C5" w:rsidP="004A69C5">
      <w:pPr>
        <w:jc w:val="both"/>
        <w:rPr>
          <w:sz w:val="27"/>
          <w:szCs w:val="27"/>
        </w:rPr>
      </w:pPr>
      <w:r w:rsidRPr="00E2692C">
        <w:rPr>
          <w:sz w:val="27"/>
          <w:szCs w:val="27"/>
        </w:rPr>
        <w:t>- изыскивать возможности эффективного использования муниципального имущества, более интенсивное вовлечение его в хозяйственный оборот.</w:t>
      </w:r>
    </w:p>
    <w:p w:rsidR="004A69C5" w:rsidRPr="00E2692C" w:rsidRDefault="004A69C5" w:rsidP="004A69C5">
      <w:pPr>
        <w:ind w:firstLine="709"/>
        <w:jc w:val="both"/>
        <w:rPr>
          <w:sz w:val="27"/>
          <w:szCs w:val="27"/>
        </w:rPr>
      </w:pPr>
    </w:p>
    <w:p w:rsidR="004A69C5" w:rsidRPr="00E2692C" w:rsidRDefault="004A69C5" w:rsidP="004A69C5">
      <w:pPr>
        <w:pStyle w:val="140"/>
        <w:spacing w:after="0" w:line="240" w:lineRule="auto"/>
        <w:ind w:firstLine="709"/>
        <w:jc w:val="both"/>
        <w:rPr>
          <w:b/>
          <w:bCs/>
          <w:sz w:val="27"/>
          <w:szCs w:val="27"/>
        </w:rPr>
      </w:pPr>
      <w:r w:rsidRPr="00E2692C">
        <w:rPr>
          <w:b/>
          <w:bCs/>
          <w:sz w:val="27"/>
          <w:szCs w:val="27"/>
        </w:rPr>
        <w:t>1.9. Оценка экологической ситуации</w:t>
      </w:r>
    </w:p>
    <w:p w:rsidR="004A69C5" w:rsidRPr="00E2692C" w:rsidRDefault="004A69C5" w:rsidP="004A69C5">
      <w:pPr>
        <w:pStyle w:val="140"/>
        <w:spacing w:after="0" w:line="240" w:lineRule="auto"/>
        <w:ind w:firstLine="709"/>
        <w:jc w:val="both"/>
        <w:rPr>
          <w:b/>
          <w:bCs/>
          <w:sz w:val="27"/>
          <w:szCs w:val="27"/>
        </w:rPr>
      </w:pPr>
    </w:p>
    <w:p w:rsidR="004A69C5" w:rsidRPr="00E2692C" w:rsidRDefault="004A69C5" w:rsidP="004A69C5">
      <w:pPr>
        <w:pStyle w:val="140"/>
        <w:spacing w:after="0" w:line="240" w:lineRule="auto"/>
        <w:ind w:firstLine="709"/>
        <w:jc w:val="both"/>
        <w:rPr>
          <w:sz w:val="27"/>
          <w:szCs w:val="27"/>
        </w:rPr>
      </w:pPr>
      <w:proofErr w:type="spellStart"/>
      <w:r w:rsidRPr="00E2692C">
        <w:rPr>
          <w:sz w:val="27"/>
          <w:szCs w:val="27"/>
        </w:rPr>
        <w:t>Староирюкское</w:t>
      </w:r>
      <w:proofErr w:type="spellEnd"/>
      <w:r w:rsidRPr="00E2692C">
        <w:rPr>
          <w:sz w:val="27"/>
          <w:szCs w:val="27"/>
        </w:rPr>
        <w:t xml:space="preserve"> сельское поселение относится к числу поселений со сравнительно благоприятным состоянием окружающей среды.</w:t>
      </w:r>
    </w:p>
    <w:p w:rsidR="004A69C5" w:rsidRPr="00E2692C" w:rsidRDefault="004A69C5" w:rsidP="004A69C5">
      <w:pPr>
        <w:pStyle w:val="140"/>
        <w:spacing w:after="0" w:line="240" w:lineRule="auto"/>
        <w:ind w:firstLine="709"/>
        <w:jc w:val="both"/>
        <w:rPr>
          <w:sz w:val="27"/>
          <w:szCs w:val="27"/>
        </w:rPr>
      </w:pPr>
      <w:r w:rsidRPr="00E2692C">
        <w:rPr>
          <w:sz w:val="27"/>
          <w:szCs w:val="27"/>
        </w:rPr>
        <w:t>Состояние атмосферного воздуха  на территории поселения, остается стабильным. Во многом это объясняется тем, что   все котельные    переведены на природный газ. Основными источниками загрязнения атмосферного воздуха являются газоперекачивающие агрегаты Вятского линейно-производственного управления магистральных газопроводов  и автотранспорт.</w:t>
      </w:r>
    </w:p>
    <w:p w:rsidR="004A69C5" w:rsidRPr="00E2692C" w:rsidRDefault="004A69C5" w:rsidP="004A69C5">
      <w:pPr>
        <w:pStyle w:val="140"/>
        <w:spacing w:after="0" w:line="240" w:lineRule="auto"/>
        <w:ind w:firstLine="709"/>
        <w:jc w:val="both"/>
        <w:rPr>
          <w:sz w:val="27"/>
          <w:szCs w:val="27"/>
        </w:rPr>
      </w:pPr>
      <w:r w:rsidRPr="00E2692C">
        <w:rPr>
          <w:sz w:val="27"/>
          <w:szCs w:val="27"/>
        </w:rPr>
        <w:t xml:space="preserve"> </w:t>
      </w:r>
    </w:p>
    <w:p w:rsidR="004A69C5" w:rsidRPr="00E2692C" w:rsidRDefault="004A69C5" w:rsidP="004A69C5">
      <w:pPr>
        <w:pStyle w:val="140"/>
        <w:spacing w:after="0" w:line="240" w:lineRule="auto"/>
        <w:ind w:firstLine="709"/>
        <w:jc w:val="both"/>
        <w:rPr>
          <w:sz w:val="27"/>
          <w:szCs w:val="27"/>
        </w:rPr>
      </w:pPr>
    </w:p>
    <w:p w:rsidR="004A69C5" w:rsidRPr="00E2692C" w:rsidRDefault="004A69C5" w:rsidP="004A69C5">
      <w:pPr>
        <w:pStyle w:val="210"/>
        <w:spacing w:line="240" w:lineRule="auto"/>
        <w:ind w:firstLine="709"/>
        <w:jc w:val="both"/>
        <w:rPr>
          <w:sz w:val="27"/>
          <w:szCs w:val="27"/>
        </w:rPr>
      </w:pPr>
      <w:r w:rsidRPr="00E2692C">
        <w:rPr>
          <w:rFonts w:eastAsia="A"/>
          <w:b/>
          <w:sz w:val="27"/>
          <w:szCs w:val="27"/>
        </w:rPr>
        <w:t xml:space="preserve"> </w:t>
      </w:r>
      <w:r w:rsidRPr="00E2692C">
        <w:rPr>
          <w:rFonts w:eastAsia="A"/>
          <w:b/>
          <w:color w:val="000000"/>
          <w:sz w:val="27"/>
          <w:szCs w:val="27"/>
        </w:rPr>
        <w:t xml:space="preserve">Раздел 2. Основные проблемы социально-экономического развития </w:t>
      </w:r>
    </w:p>
    <w:p w:rsidR="004A69C5" w:rsidRPr="00E2692C" w:rsidRDefault="004A69C5" w:rsidP="004A69C5">
      <w:pPr>
        <w:ind w:firstLine="540"/>
        <w:jc w:val="both"/>
        <w:rPr>
          <w:sz w:val="27"/>
          <w:szCs w:val="27"/>
        </w:rPr>
      </w:pPr>
      <w:r w:rsidRPr="00E2692C">
        <w:rPr>
          <w:sz w:val="27"/>
          <w:szCs w:val="27"/>
        </w:rPr>
        <w:t xml:space="preserve">На основе оценки исходной социально-экономической ситуации сельского поселения для обеспечения  анализа внутренних и внешних факторов, </w:t>
      </w:r>
      <w:r w:rsidRPr="00E2692C">
        <w:rPr>
          <w:sz w:val="27"/>
          <w:szCs w:val="27"/>
        </w:rPr>
        <w:lastRenderedPageBreak/>
        <w:t xml:space="preserve">влияющих на развитие муниципального образования, определения преимуществ и проблем, тормозящих движение, а так же негативных моментов и тенденций развития, проведен </w:t>
      </w:r>
      <w:r w:rsidRPr="00E2692C">
        <w:rPr>
          <w:sz w:val="27"/>
          <w:szCs w:val="27"/>
          <w:lang w:val="en-US"/>
        </w:rPr>
        <w:t>SWOT</w:t>
      </w:r>
      <w:r w:rsidRPr="00E2692C">
        <w:rPr>
          <w:sz w:val="27"/>
          <w:szCs w:val="27"/>
        </w:rPr>
        <w:t xml:space="preserve">-анализ социально-экономического развития поселения. </w:t>
      </w:r>
    </w:p>
    <w:p w:rsidR="004A69C5" w:rsidRPr="00E2692C" w:rsidRDefault="004A69C5" w:rsidP="004A69C5">
      <w:pPr>
        <w:ind w:firstLine="540"/>
        <w:jc w:val="both"/>
        <w:rPr>
          <w:sz w:val="27"/>
          <w:szCs w:val="27"/>
        </w:rPr>
      </w:pPr>
      <w:r w:rsidRPr="00E2692C">
        <w:rPr>
          <w:sz w:val="27"/>
          <w:szCs w:val="27"/>
        </w:rPr>
        <w:t xml:space="preserve"> В  результате проведения выявлены особенности и   преимущества, которые необходимо использовать для перспективного развития. Выявлены так же ключевые проблемы, требующие решения для повышения уровня развития  поселения и на решение которых будет направлена программа социально-экономического развития.</w:t>
      </w:r>
    </w:p>
    <w:p w:rsidR="004A69C5" w:rsidRPr="00E2692C" w:rsidRDefault="004A69C5" w:rsidP="004A69C5">
      <w:pPr>
        <w:pStyle w:val="140"/>
        <w:spacing w:line="240" w:lineRule="auto"/>
        <w:ind w:firstLine="709"/>
        <w:jc w:val="both"/>
        <w:rPr>
          <w:color w:val="000000"/>
          <w:spacing w:val="-4"/>
          <w:sz w:val="27"/>
          <w:szCs w:val="27"/>
        </w:rPr>
      </w:pPr>
      <w:r w:rsidRPr="00E2692C">
        <w:rPr>
          <w:sz w:val="27"/>
          <w:szCs w:val="27"/>
        </w:rPr>
        <w:t xml:space="preserve">С помощью </w:t>
      </w:r>
      <w:r w:rsidRPr="00E2692C">
        <w:rPr>
          <w:sz w:val="27"/>
          <w:szCs w:val="27"/>
          <w:lang w:val="en-US"/>
        </w:rPr>
        <w:t>SWOT</w:t>
      </w:r>
      <w:r w:rsidRPr="00E2692C">
        <w:rPr>
          <w:sz w:val="27"/>
          <w:szCs w:val="27"/>
        </w:rPr>
        <w:t xml:space="preserve"> – анализа выявляются внутренние факторы – сильные и слабые стороны муниципального образования, и внешние факторы – возможности и угрозы. С</w:t>
      </w:r>
      <w:r w:rsidRPr="00E2692C">
        <w:rPr>
          <w:color w:val="000000"/>
          <w:spacing w:val="-1"/>
          <w:sz w:val="27"/>
          <w:szCs w:val="27"/>
        </w:rPr>
        <w:t>ильные и сл</w:t>
      </w:r>
      <w:r w:rsidRPr="00E2692C">
        <w:rPr>
          <w:color w:val="000000"/>
          <w:sz w:val="27"/>
          <w:szCs w:val="27"/>
        </w:rPr>
        <w:t>абые стороны – это внутренние характеристики субъекта, ему подконтрол</w:t>
      </w:r>
      <w:r w:rsidRPr="00E2692C">
        <w:rPr>
          <w:color w:val="000000"/>
          <w:spacing w:val="-5"/>
          <w:sz w:val="27"/>
          <w:szCs w:val="27"/>
        </w:rPr>
        <w:t>ьные, в то время как возможности и угрозы связаны с характеристиками внешней сре</w:t>
      </w:r>
      <w:r w:rsidRPr="00E2692C">
        <w:rPr>
          <w:color w:val="000000"/>
          <w:spacing w:val="-4"/>
          <w:sz w:val="27"/>
          <w:szCs w:val="27"/>
        </w:rPr>
        <w:t>ды и неподвластны влиянию субъекта.</w:t>
      </w:r>
    </w:p>
    <w:p w:rsidR="004A69C5" w:rsidRPr="00E2692C" w:rsidRDefault="004A69C5" w:rsidP="004A69C5">
      <w:pPr>
        <w:pStyle w:val="140"/>
        <w:spacing w:line="240" w:lineRule="auto"/>
        <w:ind w:firstLine="709"/>
        <w:jc w:val="both"/>
        <w:rPr>
          <w:color w:val="000000"/>
          <w:spacing w:val="-4"/>
          <w:sz w:val="27"/>
          <w:szCs w:val="27"/>
        </w:rPr>
      </w:pPr>
      <w:r w:rsidRPr="00E2692C">
        <w:rPr>
          <w:color w:val="000000"/>
          <w:spacing w:val="-4"/>
          <w:sz w:val="27"/>
          <w:szCs w:val="27"/>
        </w:rPr>
        <w:t>SWOT-анализ показывает, какие сферы деятельности и функции муниципального образования нуждаются в улучшении, поскольку являются слабыми сторонами, а также позволяет определить, какие сферы и функции, представляющие собой сильные стороны, следует наиболее полно использовать.</w:t>
      </w:r>
    </w:p>
    <w:p w:rsidR="004A69C5" w:rsidRPr="00E2692C" w:rsidRDefault="004A69C5" w:rsidP="004A69C5">
      <w:pPr>
        <w:pStyle w:val="140"/>
        <w:spacing w:line="240" w:lineRule="auto"/>
        <w:ind w:firstLine="709"/>
        <w:jc w:val="both"/>
        <w:rPr>
          <w:rFonts w:eastAsia="A"/>
          <w:color w:val="000000"/>
          <w:sz w:val="27"/>
          <w:szCs w:val="27"/>
        </w:rPr>
      </w:pPr>
    </w:p>
    <w:p w:rsidR="004A69C5" w:rsidRPr="00E2692C" w:rsidRDefault="004A69C5" w:rsidP="004A69C5">
      <w:pPr>
        <w:tabs>
          <w:tab w:val="left" w:pos="800"/>
        </w:tabs>
        <w:ind w:firstLine="709"/>
        <w:jc w:val="both"/>
        <w:rPr>
          <w:sz w:val="27"/>
          <w:szCs w:val="27"/>
        </w:rPr>
      </w:pPr>
      <w:r w:rsidRPr="00E2692C">
        <w:rPr>
          <w:rFonts w:eastAsia="A"/>
          <w:color w:val="000000"/>
          <w:sz w:val="27"/>
          <w:szCs w:val="27"/>
        </w:rPr>
        <w:t xml:space="preserve">                                                                                                 Таблица 12</w:t>
      </w:r>
    </w:p>
    <w:p w:rsidR="004A69C5" w:rsidRPr="00E2692C" w:rsidRDefault="004A69C5" w:rsidP="004A69C5">
      <w:pPr>
        <w:tabs>
          <w:tab w:val="left" w:pos="800"/>
        </w:tabs>
        <w:ind w:firstLine="709"/>
        <w:jc w:val="both"/>
        <w:rPr>
          <w:sz w:val="27"/>
          <w:szCs w:val="27"/>
        </w:rPr>
      </w:pPr>
    </w:p>
    <w:p w:rsidR="004A69C5" w:rsidRPr="00E2692C" w:rsidRDefault="004A69C5" w:rsidP="004A69C5">
      <w:pPr>
        <w:tabs>
          <w:tab w:val="left" w:pos="800"/>
        </w:tabs>
        <w:ind w:firstLine="709"/>
        <w:jc w:val="both"/>
        <w:rPr>
          <w:rFonts w:eastAsia="A"/>
          <w:color w:val="000000"/>
          <w:sz w:val="27"/>
          <w:szCs w:val="27"/>
        </w:rPr>
      </w:pPr>
      <w:r w:rsidRPr="00E2692C">
        <w:rPr>
          <w:color w:val="000000"/>
          <w:sz w:val="27"/>
          <w:szCs w:val="27"/>
        </w:rPr>
        <w:t>Анализ сильных, слабых сторон, возможностей и угроз (SWOT-анализ)</w:t>
      </w:r>
    </w:p>
    <w:tbl>
      <w:tblPr>
        <w:tblW w:w="0" w:type="auto"/>
        <w:tblInd w:w="-141" w:type="dxa"/>
        <w:tblLayout w:type="fixed"/>
        <w:tblLook w:val="0000"/>
      </w:tblPr>
      <w:tblGrid>
        <w:gridCol w:w="2686"/>
        <w:gridCol w:w="15"/>
        <w:gridCol w:w="3720"/>
        <w:gridCol w:w="15"/>
        <w:gridCol w:w="3245"/>
      </w:tblGrid>
      <w:tr w:rsidR="004A69C5" w:rsidRPr="00E2692C" w:rsidTr="00090E7A">
        <w:trPr>
          <w:trHeight w:val="420"/>
        </w:trPr>
        <w:tc>
          <w:tcPr>
            <w:tcW w:w="268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firstLine="709"/>
              <w:jc w:val="both"/>
              <w:rPr>
                <w:rFonts w:eastAsia="A"/>
                <w:color w:val="000000"/>
                <w:sz w:val="27"/>
                <w:szCs w:val="27"/>
              </w:rPr>
            </w:pPr>
            <w:r w:rsidRPr="00E2692C">
              <w:rPr>
                <w:rFonts w:eastAsia="A"/>
                <w:color w:val="000000"/>
                <w:sz w:val="27"/>
                <w:szCs w:val="27"/>
              </w:rPr>
              <w:t>Сферы</w:t>
            </w:r>
          </w:p>
        </w:tc>
        <w:tc>
          <w:tcPr>
            <w:tcW w:w="3750" w:type="dxa"/>
            <w:gridSpan w:val="3"/>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firstLine="709"/>
              <w:jc w:val="both"/>
              <w:rPr>
                <w:rFonts w:eastAsia="A"/>
                <w:color w:val="000000"/>
                <w:sz w:val="27"/>
                <w:szCs w:val="27"/>
              </w:rPr>
            </w:pPr>
            <w:r w:rsidRPr="00E2692C">
              <w:rPr>
                <w:rFonts w:eastAsia="A"/>
                <w:color w:val="000000"/>
                <w:sz w:val="27"/>
                <w:szCs w:val="27"/>
              </w:rPr>
              <w:t>Преимуществ</w:t>
            </w:r>
            <w:proofErr w:type="gramStart"/>
            <w:r w:rsidRPr="00E2692C">
              <w:rPr>
                <w:rFonts w:eastAsia="A"/>
                <w:color w:val="000000"/>
                <w:sz w:val="27"/>
                <w:szCs w:val="27"/>
              </w:rPr>
              <w:t>а</w:t>
            </w:r>
            <w:r w:rsidRPr="00E2692C">
              <w:rPr>
                <w:rFonts w:eastAsia="A"/>
                <w:color w:val="000000"/>
                <w:sz w:val="27"/>
                <w:szCs w:val="27"/>
                <w:lang w:val="en-US"/>
              </w:rPr>
              <w:t>(</w:t>
            </w:r>
            <w:proofErr w:type="gramEnd"/>
            <w:r w:rsidRPr="00E2692C">
              <w:rPr>
                <w:rFonts w:eastAsia="A"/>
                <w:color w:val="000000"/>
                <w:sz w:val="27"/>
                <w:szCs w:val="27"/>
              </w:rPr>
              <w:t>сильные стороны)</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tabs>
                <w:tab w:val="left" w:pos="800"/>
              </w:tabs>
              <w:jc w:val="both"/>
              <w:rPr>
                <w:sz w:val="27"/>
                <w:szCs w:val="27"/>
              </w:rPr>
            </w:pPr>
            <w:r w:rsidRPr="00E2692C">
              <w:rPr>
                <w:rFonts w:eastAsia="A"/>
                <w:color w:val="000000"/>
                <w:sz w:val="27"/>
                <w:szCs w:val="27"/>
              </w:rPr>
              <w:t>Ключевые проблемы (слабые стороны)</w:t>
            </w:r>
          </w:p>
        </w:tc>
      </w:tr>
      <w:tr w:rsidR="004A69C5" w:rsidRPr="00E2692C" w:rsidTr="00090E7A">
        <w:trPr>
          <w:trHeight w:val="420"/>
        </w:trPr>
        <w:tc>
          <w:tcPr>
            <w:tcW w:w="268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jc w:val="both"/>
              <w:rPr>
                <w:sz w:val="27"/>
                <w:szCs w:val="27"/>
              </w:rPr>
            </w:pPr>
            <w:r w:rsidRPr="00E2692C">
              <w:rPr>
                <w:rFonts w:eastAsia="A"/>
                <w:b/>
                <w:color w:val="000000"/>
                <w:sz w:val="27"/>
                <w:szCs w:val="27"/>
              </w:rPr>
              <w:t>Географическое положение</w:t>
            </w:r>
          </w:p>
        </w:tc>
        <w:tc>
          <w:tcPr>
            <w:tcW w:w="3750" w:type="dxa"/>
            <w:gridSpan w:val="3"/>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sz w:val="27"/>
                <w:szCs w:val="27"/>
              </w:rPr>
            </w:pPr>
            <w:r w:rsidRPr="00E2692C">
              <w:rPr>
                <w:sz w:val="27"/>
                <w:szCs w:val="27"/>
              </w:rPr>
              <w:t>1.Выгодное географическое положение</w:t>
            </w:r>
            <w:r w:rsidRPr="00E2692C">
              <w:rPr>
                <w:rFonts w:eastAsia="A"/>
                <w:sz w:val="27"/>
                <w:szCs w:val="27"/>
              </w:rPr>
              <w:t>.</w:t>
            </w:r>
          </w:p>
          <w:p w:rsidR="004A69C5" w:rsidRPr="00E2692C" w:rsidRDefault="004A69C5" w:rsidP="00090E7A">
            <w:pPr>
              <w:jc w:val="both"/>
              <w:rPr>
                <w:sz w:val="27"/>
                <w:szCs w:val="27"/>
              </w:rPr>
            </w:pPr>
            <w:r w:rsidRPr="00E2692C">
              <w:rPr>
                <w:sz w:val="27"/>
                <w:szCs w:val="27"/>
              </w:rPr>
              <w:t>2.Наличие сельхозугодий и пашни для ведения</w:t>
            </w:r>
            <w:r w:rsidRPr="00E2692C">
              <w:rPr>
                <w:rFonts w:eastAsia="A"/>
                <w:sz w:val="27"/>
                <w:szCs w:val="27"/>
              </w:rPr>
              <w:t xml:space="preserve"> </w:t>
            </w:r>
            <w:r w:rsidRPr="00E2692C">
              <w:rPr>
                <w:sz w:val="27"/>
                <w:szCs w:val="27"/>
              </w:rPr>
              <w:t>интенсивного сельскохозяйственного производства</w:t>
            </w:r>
            <w:r w:rsidRPr="00E2692C">
              <w:rPr>
                <w:rFonts w:eastAsia="A"/>
                <w:sz w:val="27"/>
                <w:szCs w:val="27"/>
              </w:rPr>
              <w:t>.</w:t>
            </w:r>
          </w:p>
          <w:p w:rsidR="004A69C5" w:rsidRPr="00E2692C" w:rsidRDefault="004A69C5" w:rsidP="00090E7A">
            <w:pPr>
              <w:jc w:val="both"/>
              <w:rPr>
                <w:rFonts w:eastAsia="A"/>
                <w:sz w:val="27"/>
                <w:szCs w:val="27"/>
              </w:rPr>
            </w:pPr>
            <w:r w:rsidRPr="00E2692C">
              <w:rPr>
                <w:sz w:val="27"/>
                <w:szCs w:val="27"/>
              </w:rPr>
              <w:t>3.Привлекательная природная среда</w:t>
            </w:r>
            <w:r w:rsidRPr="00E2692C">
              <w:rPr>
                <w:rFonts w:eastAsia="A"/>
                <w:sz w:val="27"/>
                <w:szCs w:val="27"/>
              </w:rPr>
              <w:t>.</w:t>
            </w:r>
          </w:p>
          <w:p w:rsidR="004A69C5" w:rsidRPr="00E2692C" w:rsidRDefault="004A69C5" w:rsidP="00090E7A">
            <w:pPr>
              <w:jc w:val="both"/>
              <w:rPr>
                <w:rFonts w:eastAsia="A"/>
                <w:sz w:val="27"/>
                <w:szCs w:val="27"/>
              </w:rPr>
            </w:pPr>
            <w:r w:rsidRPr="00E2692C">
              <w:rPr>
                <w:rFonts w:eastAsia="A"/>
                <w:sz w:val="27"/>
                <w:szCs w:val="27"/>
              </w:rPr>
              <w:t>4.Культурное наследие.</w:t>
            </w:r>
          </w:p>
          <w:p w:rsidR="004A69C5" w:rsidRPr="00E2692C" w:rsidRDefault="004A69C5" w:rsidP="00090E7A">
            <w:pPr>
              <w:jc w:val="both"/>
              <w:rPr>
                <w:rFonts w:eastAsia="A"/>
                <w:sz w:val="27"/>
                <w:szCs w:val="27"/>
              </w:rPr>
            </w:pPr>
            <w:r w:rsidRPr="00E2692C">
              <w:rPr>
                <w:rFonts w:eastAsia="A"/>
                <w:sz w:val="27"/>
                <w:szCs w:val="27"/>
              </w:rPr>
              <w:t>5.Низкая социальная конфликтность.</w:t>
            </w:r>
          </w:p>
          <w:p w:rsidR="004A69C5" w:rsidRPr="00E2692C" w:rsidRDefault="004A69C5" w:rsidP="00090E7A">
            <w:pPr>
              <w:jc w:val="both"/>
              <w:rPr>
                <w:rFonts w:eastAsia="A"/>
                <w:sz w:val="27"/>
                <w:szCs w:val="27"/>
              </w:rPr>
            </w:pPr>
            <w:r w:rsidRPr="00E2692C">
              <w:rPr>
                <w:rFonts w:eastAsia="A"/>
                <w:sz w:val="27"/>
                <w:szCs w:val="27"/>
              </w:rPr>
              <w:t xml:space="preserve">6.Наличие свободных территорий для расширения хозяйственной деятельности.   </w:t>
            </w:r>
          </w:p>
          <w:p w:rsidR="004A69C5" w:rsidRPr="00E2692C" w:rsidRDefault="004A69C5" w:rsidP="00090E7A">
            <w:pPr>
              <w:jc w:val="both"/>
              <w:rPr>
                <w:sz w:val="27"/>
                <w:szCs w:val="27"/>
              </w:rPr>
            </w:pPr>
            <w:r w:rsidRPr="00E2692C">
              <w:rPr>
                <w:rFonts w:eastAsia="A"/>
                <w:sz w:val="27"/>
                <w:szCs w:val="27"/>
              </w:rPr>
              <w:t>.</w:t>
            </w:r>
          </w:p>
          <w:p w:rsidR="004A69C5" w:rsidRPr="00E2692C" w:rsidRDefault="004A69C5" w:rsidP="00090E7A">
            <w:pPr>
              <w:ind w:firstLine="709"/>
              <w:jc w:val="both"/>
              <w:rPr>
                <w:sz w:val="27"/>
                <w:szCs w:val="27"/>
              </w:rPr>
            </w:pPr>
            <w:r w:rsidRPr="00E2692C">
              <w:rPr>
                <w:sz w:val="27"/>
                <w:szCs w:val="27"/>
              </w:rPr>
              <w:t xml:space="preserve"> </w:t>
            </w:r>
          </w:p>
          <w:p w:rsidR="004A69C5" w:rsidRPr="00E2692C" w:rsidRDefault="004A69C5" w:rsidP="00090E7A">
            <w:pPr>
              <w:tabs>
                <w:tab w:val="left" w:pos="800"/>
              </w:tabs>
              <w:ind w:left="179" w:firstLine="709"/>
              <w:jc w:val="both"/>
              <w:rPr>
                <w:rFonts w:eastAsia="A"/>
                <w:color w:val="000000"/>
                <w:sz w:val="27"/>
                <w:szCs w:val="27"/>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tabs>
                <w:tab w:val="left" w:pos="800"/>
              </w:tabs>
              <w:jc w:val="both"/>
              <w:rPr>
                <w:rFonts w:eastAsia="A"/>
                <w:bCs/>
                <w:color w:val="000000"/>
                <w:sz w:val="27"/>
                <w:szCs w:val="27"/>
              </w:rPr>
            </w:pPr>
            <w:r w:rsidRPr="00E2692C">
              <w:rPr>
                <w:rFonts w:eastAsia="A"/>
                <w:color w:val="000000"/>
                <w:sz w:val="27"/>
                <w:szCs w:val="27"/>
              </w:rPr>
              <w:t>1.Трудовая миграция.</w:t>
            </w:r>
          </w:p>
          <w:p w:rsidR="004A69C5" w:rsidRPr="00E2692C" w:rsidRDefault="004A69C5" w:rsidP="00090E7A">
            <w:pPr>
              <w:tabs>
                <w:tab w:val="left" w:pos="800"/>
              </w:tabs>
              <w:jc w:val="both"/>
              <w:rPr>
                <w:sz w:val="27"/>
                <w:szCs w:val="27"/>
              </w:rPr>
            </w:pPr>
            <w:r w:rsidRPr="00E2692C">
              <w:rPr>
                <w:sz w:val="27"/>
                <w:szCs w:val="27"/>
              </w:rPr>
              <w:t>2.Недостаточное финансирование работ по содержанию, ремонту и капитальному ремонту дорог</w:t>
            </w:r>
          </w:p>
          <w:p w:rsidR="004A69C5" w:rsidRPr="00E2692C" w:rsidRDefault="004A69C5" w:rsidP="00090E7A">
            <w:pPr>
              <w:tabs>
                <w:tab w:val="left" w:pos="800"/>
              </w:tabs>
              <w:jc w:val="both"/>
              <w:rPr>
                <w:sz w:val="27"/>
                <w:szCs w:val="27"/>
              </w:rPr>
            </w:pPr>
          </w:p>
          <w:p w:rsidR="004A69C5" w:rsidRPr="00E2692C" w:rsidRDefault="004A69C5" w:rsidP="00090E7A">
            <w:pPr>
              <w:tabs>
                <w:tab w:val="left" w:pos="800"/>
              </w:tabs>
              <w:jc w:val="both"/>
              <w:rPr>
                <w:sz w:val="27"/>
                <w:szCs w:val="27"/>
              </w:rPr>
            </w:pPr>
          </w:p>
          <w:p w:rsidR="004A69C5" w:rsidRPr="00E2692C" w:rsidRDefault="004A69C5" w:rsidP="00090E7A">
            <w:pPr>
              <w:tabs>
                <w:tab w:val="left" w:pos="492"/>
              </w:tabs>
              <w:jc w:val="both"/>
              <w:rPr>
                <w:sz w:val="27"/>
                <w:szCs w:val="27"/>
              </w:rPr>
            </w:pPr>
          </w:p>
        </w:tc>
      </w:tr>
      <w:tr w:rsidR="004A69C5" w:rsidRPr="00E2692C" w:rsidTr="00090E7A">
        <w:trPr>
          <w:trHeight w:val="420"/>
        </w:trPr>
        <w:tc>
          <w:tcPr>
            <w:tcW w:w="268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jc w:val="both"/>
              <w:rPr>
                <w:rFonts w:eastAsia="A"/>
                <w:sz w:val="27"/>
                <w:szCs w:val="27"/>
              </w:rPr>
            </w:pPr>
            <w:r w:rsidRPr="00E2692C">
              <w:rPr>
                <w:rFonts w:eastAsia="A"/>
                <w:b/>
                <w:color w:val="000000"/>
                <w:sz w:val="27"/>
                <w:szCs w:val="27"/>
              </w:rPr>
              <w:t xml:space="preserve">Природные </w:t>
            </w:r>
            <w:r w:rsidRPr="00E2692C">
              <w:rPr>
                <w:rFonts w:eastAsia="A"/>
                <w:b/>
                <w:color w:val="000000"/>
                <w:sz w:val="27"/>
                <w:szCs w:val="27"/>
              </w:rPr>
              <w:lastRenderedPageBreak/>
              <w:t>ресурсы</w:t>
            </w:r>
          </w:p>
        </w:tc>
        <w:tc>
          <w:tcPr>
            <w:tcW w:w="3750" w:type="dxa"/>
            <w:gridSpan w:val="3"/>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rFonts w:eastAsia="A"/>
                <w:sz w:val="27"/>
                <w:szCs w:val="27"/>
              </w:rPr>
            </w:pPr>
            <w:r w:rsidRPr="00E2692C">
              <w:rPr>
                <w:rFonts w:eastAsia="A"/>
                <w:sz w:val="27"/>
                <w:szCs w:val="27"/>
              </w:rPr>
              <w:lastRenderedPageBreak/>
              <w:t>1. Наличие водных объектов.</w:t>
            </w:r>
          </w:p>
          <w:p w:rsidR="004A69C5" w:rsidRPr="00E2692C" w:rsidRDefault="004A69C5" w:rsidP="00090E7A">
            <w:pPr>
              <w:jc w:val="both"/>
              <w:rPr>
                <w:rFonts w:eastAsia="A"/>
                <w:color w:val="000000"/>
                <w:sz w:val="27"/>
                <w:szCs w:val="27"/>
              </w:rPr>
            </w:pPr>
            <w:r w:rsidRPr="00E2692C">
              <w:rPr>
                <w:rFonts w:eastAsia="A"/>
                <w:sz w:val="27"/>
                <w:szCs w:val="27"/>
              </w:rPr>
              <w:lastRenderedPageBreak/>
              <w:t>2.Благоприятный климат</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tabs>
                <w:tab w:val="left" w:pos="800"/>
              </w:tabs>
              <w:jc w:val="both"/>
              <w:rPr>
                <w:sz w:val="27"/>
                <w:szCs w:val="27"/>
              </w:rPr>
            </w:pPr>
            <w:r w:rsidRPr="00E2692C">
              <w:rPr>
                <w:rFonts w:eastAsia="A"/>
                <w:color w:val="000000"/>
                <w:sz w:val="27"/>
                <w:szCs w:val="27"/>
              </w:rPr>
              <w:lastRenderedPageBreak/>
              <w:t xml:space="preserve">1.Недостаточно </w:t>
            </w:r>
            <w:r w:rsidRPr="00E2692C">
              <w:rPr>
                <w:rFonts w:eastAsia="A"/>
                <w:color w:val="000000"/>
                <w:sz w:val="27"/>
                <w:szCs w:val="27"/>
              </w:rPr>
              <w:lastRenderedPageBreak/>
              <w:t>эффективное использование полезных ископаемых, водных и земельных ресурсов.</w:t>
            </w:r>
          </w:p>
        </w:tc>
      </w:tr>
      <w:tr w:rsidR="004A69C5" w:rsidRPr="00E2692C" w:rsidTr="00090E7A">
        <w:trPr>
          <w:trHeight w:val="420"/>
        </w:trPr>
        <w:tc>
          <w:tcPr>
            <w:tcW w:w="268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jc w:val="both"/>
              <w:rPr>
                <w:rFonts w:eastAsia="A"/>
                <w:sz w:val="27"/>
                <w:szCs w:val="27"/>
              </w:rPr>
            </w:pPr>
            <w:r w:rsidRPr="00E2692C">
              <w:rPr>
                <w:rFonts w:eastAsia="A"/>
                <w:b/>
                <w:color w:val="000000"/>
                <w:sz w:val="27"/>
                <w:szCs w:val="27"/>
              </w:rPr>
              <w:lastRenderedPageBreak/>
              <w:t>Демография</w:t>
            </w:r>
          </w:p>
        </w:tc>
        <w:tc>
          <w:tcPr>
            <w:tcW w:w="3750" w:type="dxa"/>
            <w:gridSpan w:val="3"/>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sz w:val="27"/>
                <w:szCs w:val="27"/>
              </w:rPr>
              <w:t xml:space="preserve">1.Возможное увеличение численности населения за счет миграционного прироста и увеличения рождаемости </w:t>
            </w:r>
          </w:p>
          <w:p w:rsidR="004A69C5" w:rsidRPr="00E2692C" w:rsidRDefault="004A69C5" w:rsidP="00090E7A">
            <w:pPr>
              <w:jc w:val="both"/>
              <w:rPr>
                <w:rFonts w:eastAsia="A"/>
                <w:color w:val="000000"/>
                <w:sz w:val="27"/>
                <w:szCs w:val="27"/>
              </w:rPr>
            </w:pPr>
            <w:r w:rsidRPr="00E2692C">
              <w:rPr>
                <w:rFonts w:eastAsia="A"/>
                <w:color w:val="000000"/>
                <w:sz w:val="27"/>
                <w:szCs w:val="27"/>
              </w:rPr>
              <w:t>5.Низкая социальная конфликтность.</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tabs>
                <w:tab w:val="left" w:pos="800"/>
              </w:tabs>
              <w:jc w:val="both"/>
              <w:rPr>
                <w:rFonts w:eastAsia="A"/>
                <w:color w:val="000000"/>
                <w:sz w:val="27"/>
                <w:szCs w:val="27"/>
              </w:rPr>
            </w:pPr>
            <w:r w:rsidRPr="00E2692C">
              <w:rPr>
                <w:rFonts w:eastAsia="A"/>
                <w:color w:val="000000"/>
                <w:sz w:val="27"/>
                <w:szCs w:val="27"/>
              </w:rPr>
              <w:t>1.Естественная убыль населения.</w:t>
            </w:r>
          </w:p>
          <w:p w:rsidR="004A69C5" w:rsidRPr="00E2692C" w:rsidRDefault="004A69C5" w:rsidP="00090E7A">
            <w:pPr>
              <w:tabs>
                <w:tab w:val="left" w:pos="800"/>
              </w:tabs>
              <w:jc w:val="both"/>
              <w:rPr>
                <w:rFonts w:eastAsia="A"/>
                <w:color w:val="000000"/>
                <w:sz w:val="27"/>
                <w:szCs w:val="27"/>
              </w:rPr>
            </w:pPr>
            <w:r w:rsidRPr="00E2692C">
              <w:rPr>
                <w:rFonts w:eastAsia="A"/>
                <w:color w:val="000000"/>
                <w:sz w:val="27"/>
                <w:szCs w:val="27"/>
              </w:rPr>
              <w:t>2.Миграция молодежи. Безработица.</w:t>
            </w:r>
          </w:p>
          <w:p w:rsidR="004A69C5" w:rsidRPr="00E2692C" w:rsidRDefault="004A69C5" w:rsidP="00090E7A">
            <w:pPr>
              <w:tabs>
                <w:tab w:val="left" w:pos="800"/>
              </w:tabs>
              <w:jc w:val="both"/>
              <w:rPr>
                <w:rFonts w:eastAsia="A"/>
                <w:color w:val="000000"/>
                <w:sz w:val="27"/>
                <w:szCs w:val="27"/>
              </w:rPr>
            </w:pPr>
            <w:r w:rsidRPr="00E2692C">
              <w:rPr>
                <w:rFonts w:eastAsia="A"/>
                <w:color w:val="000000"/>
                <w:sz w:val="27"/>
                <w:szCs w:val="27"/>
              </w:rPr>
              <w:t>3. Сокращение численности сельского поселения</w:t>
            </w:r>
          </w:p>
          <w:p w:rsidR="004A69C5" w:rsidRPr="00E2692C" w:rsidRDefault="004A69C5" w:rsidP="00090E7A">
            <w:pPr>
              <w:tabs>
                <w:tab w:val="left" w:pos="800"/>
              </w:tabs>
              <w:jc w:val="both"/>
              <w:rPr>
                <w:rFonts w:eastAsia="A"/>
                <w:color w:val="000000"/>
                <w:sz w:val="27"/>
                <w:szCs w:val="27"/>
              </w:rPr>
            </w:pPr>
            <w:r w:rsidRPr="00E2692C">
              <w:rPr>
                <w:rFonts w:eastAsia="A"/>
                <w:color w:val="000000"/>
                <w:sz w:val="27"/>
                <w:szCs w:val="27"/>
              </w:rPr>
              <w:t>4.Старение населения.</w:t>
            </w:r>
          </w:p>
          <w:p w:rsidR="004A69C5" w:rsidRPr="00E2692C" w:rsidRDefault="004A69C5" w:rsidP="00090E7A">
            <w:pPr>
              <w:tabs>
                <w:tab w:val="left" w:pos="800"/>
              </w:tabs>
              <w:jc w:val="both"/>
              <w:rPr>
                <w:sz w:val="27"/>
                <w:szCs w:val="27"/>
              </w:rPr>
            </w:pPr>
            <w:r w:rsidRPr="00E2692C">
              <w:rPr>
                <w:rFonts w:eastAsia="A"/>
                <w:color w:val="000000"/>
                <w:sz w:val="27"/>
                <w:szCs w:val="27"/>
              </w:rPr>
              <w:t>5.Высокий уровень смертности в трудоспособном возрасте.</w:t>
            </w:r>
          </w:p>
        </w:tc>
      </w:tr>
      <w:tr w:rsidR="004A69C5" w:rsidRPr="00E2692C" w:rsidTr="00090E7A">
        <w:trPr>
          <w:trHeight w:val="420"/>
        </w:trPr>
        <w:tc>
          <w:tcPr>
            <w:tcW w:w="268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jc w:val="both"/>
              <w:rPr>
                <w:rFonts w:eastAsia="A"/>
                <w:sz w:val="27"/>
                <w:szCs w:val="27"/>
              </w:rPr>
            </w:pPr>
            <w:r w:rsidRPr="00E2692C">
              <w:rPr>
                <w:rFonts w:eastAsia="A"/>
                <w:b/>
                <w:color w:val="000000"/>
                <w:sz w:val="27"/>
                <w:szCs w:val="27"/>
              </w:rPr>
              <w:t>Экология</w:t>
            </w:r>
          </w:p>
        </w:tc>
        <w:tc>
          <w:tcPr>
            <w:tcW w:w="3750" w:type="dxa"/>
            <w:gridSpan w:val="3"/>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rFonts w:eastAsia="A"/>
                <w:sz w:val="27"/>
                <w:szCs w:val="27"/>
              </w:rPr>
            </w:pPr>
            <w:r w:rsidRPr="00E2692C">
              <w:rPr>
                <w:rFonts w:eastAsia="A"/>
                <w:sz w:val="27"/>
                <w:szCs w:val="27"/>
              </w:rPr>
              <w:t>1.Благоприятная экологическая обстановка.</w:t>
            </w:r>
          </w:p>
          <w:p w:rsidR="004A69C5" w:rsidRPr="00E2692C" w:rsidRDefault="004A69C5" w:rsidP="00090E7A">
            <w:pPr>
              <w:jc w:val="both"/>
              <w:rPr>
                <w:rFonts w:eastAsia="A"/>
                <w:sz w:val="27"/>
                <w:szCs w:val="27"/>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tabs>
                <w:tab w:val="left" w:pos="800"/>
              </w:tabs>
              <w:jc w:val="both"/>
              <w:rPr>
                <w:rFonts w:eastAsia="A"/>
                <w:bCs/>
                <w:sz w:val="27"/>
                <w:szCs w:val="27"/>
              </w:rPr>
            </w:pPr>
            <w:r w:rsidRPr="00E2692C">
              <w:rPr>
                <w:rFonts w:eastAsia="A"/>
                <w:color w:val="000000"/>
                <w:sz w:val="27"/>
                <w:szCs w:val="27"/>
              </w:rPr>
              <w:t>1.</w:t>
            </w:r>
            <w:r w:rsidRPr="00E2692C">
              <w:rPr>
                <w:bCs/>
                <w:sz w:val="27"/>
                <w:szCs w:val="27"/>
              </w:rPr>
              <w:t xml:space="preserve"> Отсутствие системы переработки и утилизации отходов.</w:t>
            </w:r>
          </w:p>
          <w:p w:rsidR="004A69C5" w:rsidRPr="00E2692C" w:rsidRDefault="004A69C5" w:rsidP="00090E7A">
            <w:pPr>
              <w:tabs>
                <w:tab w:val="left" w:pos="800"/>
              </w:tabs>
              <w:jc w:val="both"/>
              <w:rPr>
                <w:sz w:val="27"/>
                <w:szCs w:val="27"/>
              </w:rPr>
            </w:pPr>
            <w:r w:rsidRPr="00E2692C">
              <w:rPr>
                <w:rFonts w:eastAsia="A"/>
                <w:color w:val="000000"/>
                <w:sz w:val="27"/>
                <w:szCs w:val="27"/>
              </w:rPr>
              <w:t>2.Отсутствие в сельских поселениях полигонов для временного хранения ТБО</w:t>
            </w:r>
          </w:p>
        </w:tc>
      </w:tr>
      <w:tr w:rsidR="004A69C5" w:rsidRPr="00E2692C" w:rsidTr="00090E7A">
        <w:trPr>
          <w:trHeight w:val="1110"/>
        </w:trPr>
        <w:tc>
          <w:tcPr>
            <w:tcW w:w="2701" w:type="dxa"/>
            <w:gridSpan w:val="2"/>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jc w:val="both"/>
              <w:rPr>
                <w:rFonts w:eastAsia="A"/>
                <w:color w:val="000000"/>
                <w:sz w:val="27"/>
                <w:szCs w:val="27"/>
              </w:rPr>
            </w:pPr>
            <w:r w:rsidRPr="00E2692C">
              <w:rPr>
                <w:rFonts w:eastAsia="A"/>
                <w:b/>
                <w:color w:val="000000"/>
                <w:sz w:val="27"/>
                <w:szCs w:val="27"/>
              </w:rPr>
              <w:t>Сельское хозяйство</w:t>
            </w:r>
          </w:p>
          <w:p w:rsidR="004A69C5" w:rsidRPr="00E2692C" w:rsidRDefault="004A69C5" w:rsidP="00090E7A">
            <w:pPr>
              <w:tabs>
                <w:tab w:val="left" w:pos="800"/>
              </w:tabs>
              <w:ind w:left="179" w:firstLine="709"/>
              <w:jc w:val="both"/>
              <w:rPr>
                <w:rFonts w:eastAsia="A"/>
                <w:color w:val="000000"/>
                <w:sz w:val="27"/>
                <w:szCs w:val="27"/>
              </w:rPr>
            </w:pPr>
          </w:p>
          <w:p w:rsidR="004A69C5" w:rsidRPr="00E2692C" w:rsidRDefault="004A69C5" w:rsidP="00090E7A">
            <w:pPr>
              <w:tabs>
                <w:tab w:val="left" w:pos="800"/>
              </w:tabs>
              <w:ind w:left="179" w:firstLine="709"/>
              <w:jc w:val="both"/>
              <w:rPr>
                <w:rFonts w:eastAsia="A"/>
                <w:color w:val="000000"/>
                <w:sz w:val="27"/>
                <w:szCs w:val="27"/>
              </w:rPr>
            </w:pPr>
          </w:p>
        </w:tc>
        <w:tc>
          <w:tcPr>
            <w:tcW w:w="3735" w:type="dxa"/>
            <w:gridSpan w:val="2"/>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t>1.Благоприятное расположение района в южной агроклиматической зоне.</w:t>
            </w:r>
          </w:p>
          <w:p w:rsidR="004A69C5" w:rsidRPr="00E2692C" w:rsidRDefault="004A69C5" w:rsidP="00090E7A">
            <w:pPr>
              <w:jc w:val="both"/>
              <w:rPr>
                <w:rFonts w:eastAsia="A"/>
                <w:color w:val="000000"/>
                <w:sz w:val="27"/>
                <w:szCs w:val="27"/>
              </w:rPr>
            </w:pPr>
            <w:r w:rsidRPr="00E2692C">
              <w:rPr>
                <w:rFonts w:eastAsia="A"/>
                <w:color w:val="000000"/>
                <w:sz w:val="27"/>
                <w:szCs w:val="27"/>
              </w:rPr>
              <w:t>2.Производство важнейших видов продукции растениеводства (зерно, картофель</w:t>
            </w:r>
            <w:proofErr w:type="gramStart"/>
            <w:r w:rsidRPr="00E2692C">
              <w:rPr>
                <w:rFonts w:eastAsia="A"/>
                <w:color w:val="000000"/>
                <w:sz w:val="27"/>
                <w:szCs w:val="27"/>
              </w:rPr>
              <w:t>)и</w:t>
            </w:r>
            <w:proofErr w:type="gramEnd"/>
            <w:r w:rsidRPr="00E2692C">
              <w:rPr>
                <w:rFonts w:eastAsia="A"/>
                <w:color w:val="000000"/>
                <w:sz w:val="27"/>
                <w:szCs w:val="27"/>
              </w:rPr>
              <w:t xml:space="preserve"> животноводства (мясо, молоко).</w:t>
            </w:r>
          </w:p>
          <w:p w:rsidR="004A69C5" w:rsidRPr="00E2692C" w:rsidRDefault="004A69C5" w:rsidP="00090E7A">
            <w:pPr>
              <w:jc w:val="both"/>
              <w:rPr>
                <w:rFonts w:eastAsia="A"/>
                <w:color w:val="000000"/>
                <w:sz w:val="27"/>
                <w:szCs w:val="27"/>
              </w:rPr>
            </w:pPr>
            <w:r w:rsidRPr="00E2692C">
              <w:rPr>
                <w:rFonts w:eastAsia="A"/>
                <w:color w:val="000000"/>
                <w:sz w:val="27"/>
                <w:szCs w:val="27"/>
              </w:rPr>
              <w:t>3. Устойчивое финансовое состояние  сельхозпредприятий района.</w:t>
            </w:r>
          </w:p>
          <w:p w:rsidR="004A69C5" w:rsidRPr="00E2692C" w:rsidRDefault="004A69C5" w:rsidP="00090E7A">
            <w:pPr>
              <w:jc w:val="both"/>
              <w:rPr>
                <w:rFonts w:eastAsia="A"/>
                <w:color w:val="000000"/>
                <w:sz w:val="27"/>
                <w:szCs w:val="27"/>
              </w:rPr>
            </w:pPr>
            <w:r w:rsidRPr="00E2692C">
              <w:rPr>
                <w:rFonts w:eastAsia="A"/>
                <w:color w:val="000000"/>
                <w:sz w:val="27"/>
                <w:szCs w:val="27"/>
              </w:rPr>
              <w:t>4. Участие в областных и федеральных программах поддержки сельхозпредприятий.</w:t>
            </w:r>
          </w:p>
          <w:p w:rsidR="004A69C5" w:rsidRPr="00E2692C" w:rsidRDefault="004A69C5" w:rsidP="00090E7A">
            <w:pPr>
              <w:jc w:val="both"/>
              <w:rPr>
                <w:rFonts w:eastAsia="A"/>
                <w:color w:val="000000"/>
                <w:sz w:val="27"/>
                <w:szCs w:val="27"/>
              </w:rPr>
            </w:pPr>
          </w:p>
          <w:p w:rsidR="004A69C5" w:rsidRPr="00E2692C" w:rsidRDefault="004A69C5" w:rsidP="00090E7A">
            <w:pPr>
              <w:jc w:val="both"/>
              <w:rPr>
                <w:rFonts w:eastAsia="A"/>
                <w:color w:val="000000"/>
                <w:sz w:val="27"/>
                <w:szCs w:val="27"/>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t>1. .Наличие неиспользуемых сельскохозяйственных земель.</w:t>
            </w:r>
          </w:p>
          <w:p w:rsidR="004A69C5" w:rsidRPr="00E2692C" w:rsidRDefault="004A69C5" w:rsidP="00090E7A">
            <w:pPr>
              <w:tabs>
                <w:tab w:val="left" w:pos="800"/>
              </w:tabs>
              <w:jc w:val="both"/>
              <w:rPr>
                <w:rFonts w:eastAsia="A"/>
                <w:color w:val="000000"/>
                <w:sz w:val="27"/>
                <w:szCs w:val="27"/>
              </w:rPr>
            </w:pPr>
            <w:r w:rsidRPr="00E2692C">
              <w:rPr>
                <w:rFonts w:eastAsia="A"/>
                <w:color w:val="000000"/>
                <w:sz w:val="27"/>
                <w:szCs w:val="27"/>
              </w:rPr>
              <w:t>2.Износ основных фондов сельхозпредприятий.</w:t>
            </w:r>
          </w:p>
          <w:p w:rsidR="004A69C5" w:rsidRPr="00E2692C" w:rsidRDefault="004A69C5" w:rsidP="00090E7A">
            <w:pPr>
              <w:tabs>
                <w:tab w:val="left" w:pos="800"/>
              </w:tabs>
              <w:jc w:val="both"/>
              <w:rPr>
                <w:rFonts w:eastAsia="A"/>
                <w:color w:val="000000"/>
                <w:sz w:val="27"/>
                <w:szCs w:val="27"/>
              </w:rPr>
            </w:pPr>
            <w:r w:rsidRPr="00E2692C">
              <w:rPr>
                <w:rFonts w:eastAsia="A"/>
                <w:color w:val="000000"/>
                <w:sz w:val="27"/>
                <w:szCs w:val="27"/>
              </w:rPr>
              <w:t>3.Низкий уровень оплаты  в сельхозпредприятиях по сравнению с другими отраслями.</w:t>
            </w:r>
          </w:p>
          <w:p w:rsidR="004A69C5" w:rsidRPr="00E2692C" w:rsidRDefault="004A69C5" w:rsidP="00090E7A">
            <w:pPr>
              <w:tabs>
                <w:tab w:val="left" w:pos="800"/>
              </w:tabs>
              <w:jc w:val="both"/>
              <w:rPr>
                <w:rFonts w:eastAsia="A"/>
                <w:color w:val="000000"/>
                <w:sz w:val="27"/>
                <w:szCs w:val="27"/>
              </w:rPr>
            </w:pPr>
            <w:r w:rsidRPr="00E2692C">
              <w:rPr>
                <w:rFonts w:eastAsia="A"/>
                <w:color w:val="000000"/>
                <w:sz w:val="27"/>
                <w:szCs w:val="27"/>
              </w:rPr>
              <w:t>4.Проблемы сбыта продукции сельскохозяйственного производства.</w:t>
            </w:r>
          </w:p>
          <w:p w:rsidR="004A69C5" w:rsidRPr="00E2692C" w:rsidRDefault="004A69C5" w:rsidP="00090E7A">
            <w:pPr>
              <w:tabs>
                <w:tab w:val="left" w:pos="800"/>
              </w:tabs>
              <w:jc w:val="both"/>
              <w:rPr>
                <w:sz w:val="27"/>
                <w:szCs w:val="27"/>
              </w:rPr>
            </w:pPr>
            <w:r w:rsidRPr="00E2692C">
              <w:rPr>
                <w:rFonts w:eastAsia="A"/>
                <w:color w:val="000000"/>
                <w:sz w:val="27"/>
                <w:szCs w:val="27"/>
              </w:rPr>
              <w:t>5.Высокие темпы роста на энергоресурсы.</w:t>
            </w:r>
          </w:p>
        </w:tc>
      </w:tr>
      <w:tr w:rsidR="004A69C5" w:rsidRPr="00E2692C" w:rsidTr="00090E7A">
        <w:trPr>
          <w:trHeight w:val="1470"/>
        </w:trPr>
        <w:tc>
          <w:tcPr>
            <w:tcW w:w="2701" w:type="dxa"/>
            <w:gridSpan w:val="2"/>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jc w:val="both"/>
              <w:rPr>
                <w:rFonts w:eastAsia="A"/>
                <w:color w:val="000000"/>
                <w:sz w:val="27"/>
                <w:szCs w:val="27"/>
              </w:rPr>
            </w:pPr>
            <w:r w:rsidRPr="00E2692C">
              <w:rPr>
                <w:rFonts w:eastAsia="A"/>
                <w:b/>
                <w:color w:val="000000"/>
                <w:sz w:val="27"/>
                <w:szCs w:val="27"/>
              </w:rPr>
              <w:t>Образование</w:t>
            </w:r>
          </w:p>
          <w:p w:rsidR="004A69C5" w:rsidRPr="00E2692C" w:rsidRDefault="004A69C5" w:rsidP="00090E7A">
            <w:pPr>
              <w:tabs>
                <w:tab w:val="left" w:pos="800"/>
              </w:tabs>
              <w:ind w:left="179" w:firstLine="709"/>
              <w:jc w:val="both"/>
              <w:rPr>
                <w:rFonts w:eastAsia="A"/>
                <w:color w:val="000000"/>
                <w:sz w:val="27"/>
                <w:szCs w:val="27"/>
              </w:rPr>
            </w:pPr>
          </w:p>
          <w:p w:rsidR="004A69C5" w:rsidRPr="00E2692C" w:rsidRDefault="004A69C5" w:rsidP="00090E7A">
            <w:pPr>
              <w:tabs>
                <w:tab w:val="left" w:pos="800"/>
              </w:tabs>
              <w:ind w:left="179" w:firstLine="709"/>
              <w:jc w:val="both"/>
              <w:rPr>
                <w:rFonts w:eastAsia="A"/>
                <w:color w:val="000000"/>
                <w:sz w:val="27"/>
                <w:szCs w:val="27"/>
              </w:rPr>
            </w:pPr>
          </w:p>
          <w:p w:rsidR="004A69C5" w:rsidRPr="00E2692C" w:rsidRDefault="004A69C5" w:rsidP="00090E7A">
            <w:pPr>
              <w:tabs>
                <w:tab w:val="left" w:pos="800"/>
              </w:tabs>
              <w:ind w:left="179" w:firstLine="709"/>
              <w:jc w:val="both"/>
              <w:rPr>
                <w:rFonts w:eastAsia="A"/>
                <w:color w:val="000000"/>
                <w:sz w:val="27"/>
                <w:szCs w:val="27"/>
              </w:rPr>
            </w:pPr>
          </w:p>
        </w:tc>
        <w:tc>
          <w:tcPr>
            <w:tcW w:w="3735" w:type="dxa"/>
            <w:gridSpan w:val="2"/>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sz w:val="27"/>
                <w:szCs w:val="27"/>
              </w:rPr>
            </w:pPr>
            <w:r w:rsidRPr="00E2692C">
              <w:rPr>
                <w:sz w:val="27"/>
                <w:szCs w:val="27"/>
              </w:rPr>
              <w:t>1.Развитая сеть образовательных учреждений.</w:t>
            </w:r>
          </w:p>
          <w:p w:rsidR="004A69C5" w:rsidRPr="00E2692C" w:rsidRDefault="004A69C5" w:rsidP="00090E7A">
            <w:pPr>
              <w:jc w:val="both"/>
              <w:rPr>
                <w:sz w:val="27"/>
                <w:szCs w:val="27"/>
              </w:rPr>
            </w:pPr>
            <w:r w:rsidRPr="00E2692C">
              <w:rPr>
                <w:sz w:val="27"/>
                <w:szCs w:val="27"/>
              </w:rPr>
              <w:t>2.Высокий уровень компьютеризации  общеобразовательных учреждений.</w:t>
            </w:r>
          </w:p>
          <w:p w:rsidR="004A69C5" w:rsidRPr="00E2692C" w:rsidRDefault="004A69C5" w:rsidP="00090E7A">
            <w:pPr>
              <w:jc w:val="both"/>
              <w:rPr>
                <w:sz w:val="27"/>
                <w:szCs w:val="27"/>
              </w:rPr>
            </w:pPr>
            <w:r w:rsidRPr="00E2692C">
              <w:rPr>
                <w:sz w:val="27"/>
                <w:szCs w:val="27"/>
              </w:rPr>
              <w:lastRenderedPageBreak/>
              <w:t>3.</w:t>
            </w:r>
            <w:proofErr w:type="gramStart"/>
            <w:r w:rsidRPr="00E2692C">
              <w:rPr>
                <w:sz w:val="27"/>
                <w:szCs w:val="27"/>
              </w:rPr>
              <w:t>Высокий</w:t>
            </w:r>
            <w:proofErr w:type="gramEnd"/>
            <w:r w:rsidRPr="00E2692C">
              <w:rPr>
                <w:sz w:val="27"/>
                <w:szCs w:val="27"/>
              </w:rPr>
              <w:t xml:space="preserve"> степень охвата детей кружковой работой. </w:t>
            </w:r>
          </w:p>
          <w:p w:rsidR="004A69C5" w:rsidRPr="00E2692C" w:rsidRDefault="004A69C5" w:rsidP="00090E7A">
            <w:pPr>
              <w:jc w:val="both"/>
              <w:rPr>
                <w:rFonts w:eastAsia="A"/>
                <w:color w:val="000000"/>
                <w:sz w:val="27"/>
                <w:szCs w:val="27"/>
              </w:rPr>
            </w:pPr>
            <w:r w:rsidRPr="00E2692C">
              <w:rPr>
                <w:sz w:val="27"/>
                <w:szCs w:val="27"/>
              </w:rPr>
              <w:t xml:space="preserve">4. Внедрение  в образовательный процесс  информационных технологий. </w:t>
            </w:r>
          </w:p>
          <w:p w:rsidR="004A69C5" w:rsidRPr="00E2692C" w:rsidRDefault="004A69C5" w:rsidP="00090E7A">
            <w:pPr>
              <w:jc w:val="both"/>
              <w:rPr>
                <w:rFonts w:eastAsia="A"/>
                <w:color w:val="000000"/>
                <w:sz w:val="27"/>
                <w:szCs w:val="27"/>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lastRenderedPageBreak/>
              <w:t xml:space="preserve">1.Кадровые проблемы в образовательных учреждениях. </w:t>
            </w:r>
          </w:p>
          <w:p w:rsidR="004A69C5" w:rsidRPr="00E2692C" w:rsidRDefault="004A69C5" w:rsidP="00090E7A">
            <w:pPr>
              <w:jc w:val="both"/>
              <w:rPr>
                <w:rFonts w:eastAsia="A"/>
                <w:color w:val="000000"/>
                <w:sz w:val="27"/>
                <w:szCs w:val="27"/>
              </w:rPr>
            </w:pPr>
            <w:r w:rsidRPr="00E2692C">
              <w:rPr>
                <w:rFonts w:eastAsia="A"/>
                <w:color w:val="000000"/>
                <w:sz w:val="27"/>
                <w:szCs w:val="27"/>
              </w:rPr>
              <w:t xml:space="preserve">2.Низкая наполняемость классов  в сельских общеобразовательных </w:t>
            </w:r>
            <w:r w:rsidRPr="00E2692C">
              <w:rPr>
                <w:rFonts w:eastAsia="A"/>
                <w:color w:val="000000"/>
                <w:sz w:val="27"/>
                <w:szCs w:val="27"/>
              </w:rPr>
              <w:lastRenderedPageBreak/>
              <w:t>учреждениях.</w:t>
            </w:r>
          </w:p>
          <w:p w:rsidR="004A69C5" w:rsidRPr="00E2692C" w:rsidRDefault="004A69C5" w:rsidP="00090E7A">
            <w:pPr>
              <w:jc w:val="both"/>
              <w:rPr>
                <w:rFonts w:eastAsia="A"/>
                <w:color w:val="000000"/>
                <w:sz w:val="27"/>
                <w:szCs w:val="27"/>
              </w:rPr>
            </w:pPr>
          </w:p>
        </w:tc>
      </w:tr>
      <w:tr w:rsidR="004A69C5" w:rsidRPr="00E2692C" w:rsidTr="00090E7A">
        <w:trPr>
          <w:trHeight w:val="2080"/>
        </w:trPr>
        <w:tc>
          <w:tcPr>
            <w:tcW w:w="2701" w:type="dxa"/>
            <w:gridSpan w:val="2"/>
            <w:tcBorders>
              <w:top w:val="single" w:sz="4" w:space="0" w:color="000000"/>
              <w:left w:val="single" w:sz="4" w:space="0" w:color="000000"/>
              <w:bottom w:val="nil"/>
            </w:tcBorders>
            <w:shd w:val="clear" w:color="auto" w:fill="auto"/>
          </w:tcPr>
          <w:p w:rsidR="004A69C5" w:rsidRPr="00E2692C" w:rsidRDefault="004A69C5" w:rsidP="00090E7A">
            <w:pPr>
              <w:tabs>
                <w:tab w:val="left" w:pos="432"/>
              </w:tabs>
              <w:snapToGrid w:val="0"/>
              <w:jc w:val="both"/>
              <w:rPr>
                <w:rFonts w:eastAsia="A"/>
                <w:color w:val="000000"/>
                <w:sz w:val="27"/>
                <w:szCs w:val="27"/>
              </w:rPr>
            </w:pPr>
          </w:p>
          <w:p w:rsidR="004A69C5" w:rsidRPr="00E2692C" w:rsidRDefault="004A69C5" w:rsidP="00090E7A">
            <w:pPr>
              <w:tabs>
                <w:tab w:val="left" w:pos="432"/>
              </w:tabs>
              <w:jc w:val="both"/>
              <w:rPr>
                <w:sz w:val="27"/>
                <w:szCs w:val="27"/>
              </w:rPr>
            </w:pPr>
            <w:r w:rsidRPr="00E2692C">
              <w:rPr>
                <w:b/>
                <w:sz w:val="27"/>
                <w:szCs w:val="27"/>
              </w:rPr>
              <w:t>Культура</w:t>
            </w:r>
          </w:p>
          <w:p w:rsidR="004A69C5" w:rsidRPr="00E2692C" w:rsidRDefault="004A69C5" w:rsidP="00090E7A">
            <w:pPr>
              <w:tabs>
                <w:tab w:val="left" w:pos="432"/>
              </w:tabs>
              <w:jc w:val="both"/>
              <w:rPr>
                <w:sz w:val="27"/>
                <w:szCs w:val="27"/>
              </w:rPr>
            </w:pPr>
          </w:p>
        </w:tc>
        <w:tc>
          <w:tcPr>
            <w:tcW w:w="3735" w:type="dxa"/>
            <w:gridSpan w:val="2"/>
            <w:tcBorders>
              <w:top w:val="single" w:sz="4" w:space="0" w:color="000000"/>
              <w:left w:val="single" w:sz="4" w:space="0" w:color="000000"/>
              <w:bottom w:val="nil"/>
            </w:tcBorders>
            <w:shd w:val="clear" w:color="auto" w:fill="auto"/>
          </w:tcPr>
          <w:p w:rsidR="004A69C5" w:rsidRPr="00E2692C" w:rsidRDefault="004A69C5" w:rsidP="00090E7A">
            <w:pPr>
              <w:jc w:val="both"/>
              <w:rPr>
                <w:sz w:val="27"/>
                <w:szCs w:val="27"/>
              </w:rPr>
            </w:pPr>
            <w:r w:rsidRPr="00E2692C">
              <w:rPr>
                <w:sz w:val="27"/>
                <w:szCs w:val="27"/>
              </w:rPr>
              <w:t>1. Сохранение и развитие национальных традиций и промыслов территорий.</w:t>
            </w:r>
          </w:p>
          <w:p w:rsidR="004A69C5" w:rsidRPr="00E2692C" w:rsidRDefault="004A69C5" w:rsidP="00090E7A">
            <w:pPr>
              <w:jc w:val="both"/>
              <w:rPr>
                <w:sz w:val="27"/>
                <w:szCs w:val="27"/>
              </w:rPr>
            </w:pPr>
            <w:r w:rsidRPr="00E2692C">
              <w:rPr>
                <w:sz w:val="27"/>
                <w:szCs w:val="27"/>
              </w:rPr>
              <w:t xml:space="preserve">2. Высокий уровень </w:t>
            </w:r>
            <w:proofErr w:type="spellStart"/>
            <w:r w:rsidRPr="00E2692C">
              <w:rPr>
                <w:sz w:val="27"/>
                <w:szCs w:val="27"/>
              </w:rPr>
              <w:t>культурно-досуговой</w:t>
            </w:r>
            <w:proofErr w:type="spellEnd"/>
            <w:r w:rsidRPr="00E2692C">
              <w:rPr>
                <w:sz w:val="27"/>
                <w:szCs w:val="27"/>
              </w:rPr>
              <w:t xml:space="preserve"> работы в поселении.</w:t>
            </w:r>
          </w:p>
          <w:p w:rsidR="004A69C5" w:rsidRPr="00E2692C" w:rsidRDefault="004A69C5" w:rsidP="00090E7A">
            <w:pPr>
              <w:jc w:val="both"/>
              <w:rPr>
                <w:sz w:val="27"/>
                <w:szCs w:val="27"/>
              </w:rPr>
            </w:pPr>
          </w:p>
        </w:tc>
        <w:tc>
          <w:tcPr>
            <w:tcW w:w="3245" w:type="dxa"/>
            <w:tcBorders>
              <w:top w:val="single" w:sz="4" w:space="0" w:color="000000"/>
              <w:left w:val="single" w:sz="4" w:space="0" w:color="000000"/>
              <w:bottom w:val="nil"/>
              <w:right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t>1.Недостаточное развитие материально-технической базы учреждений культуры.</w:t>
            </w:r>
          </w:p>
          <w:p w:rsidR="004A69C5" w:rsidRPr="00E2692C" w:rsidRDefault="004A69C5" w:rsidP="00090E7A">
            <w:pPr>
              <w:jc w:val="both"/>
              <w:rPr>
                <w:sz w:val="27"/>
                <w:szCs w:val="27"/>
              </w:rPr>
            </w:pPr>
          </w:p>
        </w:tc>
      </w:tr>
      <w:tr w:rsidR="004A69C5" w:rsidRPr="00E2692C" w:rsidTr="00090E7A">
        <w:trPr>
          <w:trHeight w:val="80"/>
        </w:trPr>
        <w:tc>
          <w:tcPr>
            <w:tcW w:w="2686" w:type="dxa"/>
            <w:tcBorders>
              <w:left w:val="single" w:sz="4" w:space="0" w:color="000000"/>
              <w:bottom w:val="single" w:sz="4" w:space="0" w:color="000000"/>
            </w:tcBorders>
            <w:shd w:val="clear" w:color="auto" w:fill="auto"/>
          </w:tcPr>
          <w:p w:rsidR="004A69C5" w:rsidRPr="00E2692C" w:rsidRDefault="004A69C5" w:rsidP="00090E7A">
            <w:pPr>
              <w:tabs>
                <w:tab w:val="left" w:pos="800"/>
              </w:tabs>
              <w:ind w:left="179" w:firstLine="709"/>
              <w:jc w:val="both"/>
              <w:rPr>
                <w:rFonts w:eastAsia="A"/>
                <w:color w:val="000000"/>
                <w:sz w:val="27"/>
                <w:szCs w:val="27"/>
              </w:rPr>
            </w:pPr>
          </w:p>
        </w:tc>
        <w:tc>
          <w:tcPr>
            <w:tcW w:w="3735" w:type="dxa"/>
            <w:gridSpan w:val="2"/>
            <w:tcBorders>
              <w:left w:val="single" w:sz="4" w:space="0" w:color="000000"/>
              <w:bottom w:val="single" w:sz="4" w:space="0" w:color="000000"/>
            </w:tcBorders>
            <w:shd w:val="clear" w:color="auto" w:fill="auto"/>
          </w:tcPr>
          <w:p w:rsidR="004A69C5" w:rsidRPr="00E2692C" w:rsidRDefault="004A69C5" w:rsidP="00090E7A">
            <w:pPr>
              <w:tabs>
                <w:tab w:val="left" w:pos="800"/>
              </w:tabs>
              <w:jc w:val="both"/>
              <w:rPr>
                <w:rFonts w:eastAsia="A"/>
                <w:color w:val="000000"/>
                <w:sz w:val="27"/>
                <w:szCs w:val="27"/>
              </w:rPr>
            </w:pPr>
          </w:p>
        </w:tc>
        <w:tc>
          <w:tcPr>
            <w:tcW w:w="3260" w:type="dxa"/>
            <w:gridSpan w:val="2"/>
            <w:tcBorders>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rFonts w:eastAsia="A"/>
                <w:color w:val="000000"/>
                <w:sz w:val="27"/>
                <w:szCs w:val="27"/>
              </w:rPr>
            </w:pPr>
          </w:p>
        </w:tc>
      </w:tr>
      <w:tr w:rsidR="004A69C5" w:rsidRPr="00E2692C" w:rsidTr="00090E7A">
        <w:trPr>
          <w:trHeight w:val="2205"/>
        </w:trPr>
        <w:tc>
          <w:tcPr>
            <w:tcW w:w="268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jc w:val="both"/>
              <w:rPr>
                <w:rFonts w:eastAsia="A"/>
                <w:color w:val="000000"/>
                <w:sz w:val="27"/>
                <w:szCs w:val="27"/>
              </w:rPr>
            </w:pPr>
            <w:r w:rsidRPr="00E2692C">
              <w:rPr>
                <w:rFonts w:eastAsia="A"/>
                <w:b/>
                <w:color w:val="000000"/>
                <w:sz w:val="27"/>
                <w:szCs w:val="27"/>
              </w:rPr>
              <w:t>Здравоохранение</w:t>
            </w:r>
          </w:p>
        </w:tc>
        <w:tc>
          <w:tcPr>
            <w:tcW w:w="3735" w:type="dxa"/>
            <w:gridSpan w:val="2"/>
            <w:tcBorders>
              <w:top w:val="single" w:sz="4" w:space="0" w:color="000000"/>
              <w:left w:val="single" w:sz="4" w:space="0" w:color="000000"/>
              <w:bottom w:val="single" w:sz="4" w:space="0" w:color="000000"/>
            </w:tcBorders>
            <w:shd w:val="clear" w:color="auto" w:fill="auto"/>
          </w:tcPr>
          <w:p w:rsidR="004A69C5" w:rsidRPr="00E2692C" w:rsidRDefault="004A69C5" w:rsidP="00090E7A">
            <w:pPr>
              <w:snapToGrid w:val="0"/>
              <w:jc w:val="both"/>
              <w:rPr>
                <w:rFonts w:eastAsia="A"/>
                <w:color w:val="000000"/>
                <w:sz w:val="27"/>
                <w:szCs w:val="27"/>
              </w:rPr>
            </w:pPr>
            <w:r w:rsidRPr="00E2692C">
              <w:rPr>
                <w:rFonts w:eastAsia="A"/>
                <w:color w:val="000000"/>
                <w:sz w:val="27"/>
                <w:szCs w:val="27"/>
              </w:rPr>
              <w:t>1. Наличие электронной регистратуры для записи к районным и областным специалистам.</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t>1.Низкая укомплектованность врачебными кадрами</w:t>
            </w:r>
            <w:proofErr w:type="gramStart"/>
            <w:r w:rsidRPr="00E2692C">
              <w:rPr>
                <w:rFonts w:eastAsia="A"/>
                <w:color w:val="000000"/>
                <w:sz w:val="27"/>
                <w:szCs w:val="27"/>
              </w:rPr>
              <w:t xml:space="preserve"> .</w:t>
            </w:r>
            <w:proofErr w:type="gramEnd"/>
          </w:p>
          <w:p w:rsidR="004A69C5" w:rsidRPr="00E2692C" w:rsidRDefault="004A69C5" w:rsidP="00090E7A">
            <w:pPr>
              <w:jc w:val="both"/>
              <w:rPr>
                <w:sz w:val="27"/>
                <w:szCs w:val="27"/>
              </w:rPr>
            </w:pPr>
            <w:r w:rsidRPr="00E2692C">
              <w:rPr>
                <w:rFonts w:eastAsia="A"/>
                <w:color w:val="000000"/>
                <w:sz w:val="27"/>
                <w:szCs w:val="27"/>
              </w:rPr>
              <w:t>2.Ограниченная транспортная доступность в сельские населенные пункты.</w:t>
            </w:r>
          </w:p>
        </w:tc>
      </w:tr>
      <w:tr w:rsidR="004A69C5" w:rsidRPr="00E2692C" w:rsidTr="00090E7A">
        <w:trPr>
          <w:trHeight w:val="2205"/>
        </w:trPr>
        <w:tc>
          <w:tcPr>
            <w:tcW w:w="268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jc w:val="both"/>
              <w:rPr>
                <w:rFonts w:eastAsia="A"/>
                <w:color w:val="000000"/>
                <w:sz w:val="27"/>
                <w:szCs w:val="27"/>
              </w:rPr>
            </w:pPr>
            <w:r w:rsidRPr="00E2692C">
              <w:rPr>
                <w:rFonts w:eastAsia="A"/>
                <w:b/>
                <w:color w:val="000000"/>
                <w:sz w:val="27"/>
                <w:szCs w:val="27"/>
              </w:rPr>
              <w:t>Жилищно-коммунальная сфера и благоустройство</w:t>
            </w:r>
          </w:p>
        </w:tc>
        <w:tc>
          <w:tcPr>
            <w:tcW w:w="3735" w:type="dxa"/>
            <w:gridSpan w:val="2"/>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t>1</w:t>
            </w:r>
            <w:r w:rsidRPr="00E2692C">
              <w:rPr>
                <w:rFonts w:eastAsia="A"/>
                <w:color w:val="993300"/>
                <w:sz w:val="27"/>
                <w:szCs w:val="27"/>
              </w:rPr>
              <w:t>.</w:t>
            </w:r>
            <w:r w:rsidRPr="00E2692C">
              <w:rPr>
                <w:rFonts w:eastAsia="A"/>
                <w:sz w:val="27"/>
                <w:szCs w:val="27"/>
              </w:rPr>
              <w:t xml:space="preserve">Уровень газификации населенного пункта  составляет  более 90 %,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t>1.Рост стоимости  услуг ЖКХ</w:t>
            </w:r>
          </w:p>
          <w:p w:rsidR="004A69C5" w:rsidRPr="00E2692C" w:rsidRDefault="004A69C5" w:rsidP="00090E7A">
            <w:pPr>
              <w:jc w:val="both"/>
              <w:rPr>
                <w:rFonts w:eastAsia="A"/>
                <w:color w:val="000000"/>
                <w:sz w:val="27"/>
                <w:szCs w:val="27"/>
              </w:rPr>
            </w:pPr>
            <w:r w:rsidRPr="00E2692C">
              <w:rPr>
                <w:rFonts w:eastAsia="A"/>
                <w:color w:val="000000"/>
                <w:sz w:val="27"/>
                <w:szCs w:val="27"/>
              </w:rPr>
              <w:t>2.Неразвитость ЖКХ на селе.</w:t>
            </w:r>
          </w:p>
          <w:p w:rsidR="004A69C5" w:rsidRPr="00E2692C" w:rsidRDefault="004A69C5" w:rsidP="00090E7A">
            <w:pPr>
              <w:jc w:val="both"/>
              <w:rPr>
                <w:rFonts w:eastAsia="A"/>
                <w:color w:val="000000"/>
                <w:sz w:val="27"/>
                <w:szCs w:val="27"/>
              </w:rPr>
            </w:pPr>
            <w:r w:rsidRPr="00E2692C">
              <w:rPr>
                <w:rFonts w:eastAsia="A"/>
                <w:color w:val="000000"/>
                <w:sz w:val="27"/>
                <w:szCs w:val="27"/>
              </w:rPr>
              <w:t>3.Плохое состояние улиц, дорог, включая подъездные дороги к селу.</w:t>
            </w:r>
          </w:p>
          <w:p w:rsidR="004A69C5" w:rsidRPr="00E2692C" w:rsidRDefault="004A69C5" w:rsidP="00090E7A">
            <w:pPr>
              <w:jc w:val="both"/>
              <w:rPr>
                <w:sz w:val="27"/>
                <w:szCs w:val="27"/>
              </w:rPr>
            </w:pPr>
            <w:r w:rsidRPr="00E2692C">
              <w:rPr>
                <w:rFonts w:eastAsia="A"/>
                <w:color w:val="000000"/>
                <w:sz w:val="27"/>
                <w:szCs w:val="27"/>
              </w:rPr>
              <w:t>4.Низкий уровень телекоммуникаций, в том числе  интернет и сотовой связи на селе.</w:t>
            </w:r>
          </w:p>
        </w:tc>
      </w:tr>
      <w:tr w:rsidR="004A69C5" w:rsidRPr="00E2692C" w:rsidTr="00090E7A">
        <w:trPr>
          <w:trHeight w:val="2205"/>
        </w:trPr>
        <w:tc>
          <w:tcPr>
            <w:tcW w:w="268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jc w:val="both"/>
              <w:rPr>
                <w:rFonts w:eastAsia="A"/>
                <w:color w:val="000000"/>
                <w:sz w:val="27"/>
                <w:szCs w:val="27"/>
              </w:rPr>
            </w:pPr>
            <w:r w:rsidRPr="00E2692C">
              <w:rPr>
                <w:rFonts w:eastAsia="A"/>
                <w:b/>
                <w:color w:val="000000"/>
                <w:sz w:val="27"/>
                <w:szCs w:val="27"/>
              </w:rPr>
              <w:t>Строительство жилья</w:t>
            </w:r>
          </w:p>
        </w:tc>
        <w:tc>
          <w:tcPr>
            <w:tcW w:w="3735" w:type="dxa"/>
            <w:gridSpan w:val="2"/>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t>1.Наличие территорий, пригодных для жилищной застройки</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t>1.Высокая рыночная стоимость жилья.</w:t>
            </w:r>
          </w:p>
          <w:p w:rsidR="004A69C5" w:rsidRPr="00E2692C" w:rsidRDefault="004A69C5" w:rsidP="00090E7A">
            <w:pPr>
              <w:jc w:val="both"/>
              <w:rPr>
                <w:sz w:val="27"/>
                <w:szCs w:val="27"/>
              </w:rPr>
            </w:pPr>
            <w:r w:rsidRPr="00E2692C">
              <w:rPr>
                <w:rFonts w:eastAsia="A"/>
                <w:color w:val="000000"/>
                <w:sz w:val="27"/>
                <w:szCs w:val="27"/>
              </w:rPr>
              <w:t>2.Низкие доходы населения для приобретения  и строительства жилья.</w:t>
            </w:r>
          </w:p>
          <w:p w:rsidR="004A69C5" w:rsidRPr="00E2692C" w:rsidRDefault="004A69C5" w:rsidP="00090E7A">
            <w:pPr>
              <w:jc w:val="both"/>
              <w:rPr>
                <w:sz w:val="27"/>
                <w:szCs w:val="27"/>
              </w:rPr>
            </w:pPr>
            <w:r w:rsidRPr="00E2692C">
              <w:rPr>
                <w:sz w:val="27"/>
                <w:szCs w:val="27"/>
              </w:rPr>
              <w:t>3</w:t>
            </w:r>
            <w:r w:rsidRPr="00E2692C">
              <w:rPr>
                <w:rFonts w:eastAsia="A"/>
                <w:color w:val="000000"/>
                <w:sz w:val="27"/>
                <w:szCs w:val="27"/>
              </w:rPr>
              <w:t>. Отсутствие финансовых средств на  развитие инженерной инфраструктуры.</w:t>
            </w:r>
          </w:p>
        </w:tc>
      </w:tr>
      <w:tr w:rsidR="004A69C5" w:rsidRPr="00E2692C" w:rsidTr="00090E7A">
        <w:trPr>
          <w:trHeight w:val="2205"/>
        </w:trPr>
        <w:tc>
          <w:tcPr>
            <w:tcW w:w="268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jc w:val="both"/>
              <w:rPr>
                <w:rFonts w:eastAsia="A"/>
                <w:color w:val="000000"/>
                <w:sz w:val="27"/>
                <w:szCs w:val="27"/>
              </w:rPr>
            </w:pPr>
            <w:r w:rsidRPr="00E2692C">
              <w:rPr>
                <w:rFonts w:eastAsia="A"/>
                <w:b/>
                <w:color w:val="000000"/>
                <w:sz w:val="27"/>
                <w:szCs w:val="27"/>
              </w:rPr>
              <w:lastRenderedPageBreak/>
              <w:t>Предпринимательская деятельность</w:t>
            </w:r>
          </w:p>
        </w:tc>
        <w:tc>
          <w:tcPr>
            <w:tcW w:w="3735" w:type="dxa"/>
            <w:gridSpan w:val="2"/>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t>1.Увеличение количества  предпринимателей.</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rFonts w:eastAsia="A"/>
                <w:color w:val="000000"/>
                <w:sz w:val="27"/>
                <w:szCs w:val="27"/>
              </w:rPr>
            </w:pPr>
            <w:r w:rsidRPr="00E2692C">
              <w:rPr>
                <w:rFonts w:eastAsia="A"/>
                <w:color w:val="000000"/>
                <w:sz w:val="27"/>
                <w:szCs w:val="27"/>
              </w:rPr>
              <w:t>1.Неразвитая инфраструктура малого бизнеса.</w:t>
            </w:r>
          </w:p>
          <w:p w:rsidR="004A69C5" w:rsidRPr="00E2692C" w:rsidRDefault="004A69C5" w:rsidP="00090E7A">
            <w:pPr>
              <w:jc w:val="both"/>
              <w:rPr>
                <w:rFonts w:eastAsia="A"/>
                <w:color w:val="000000"/>
                <w:sz w:val="27"/>
                <w:szCs w:val="27"/>
              </w:rPr>
            </w:pPr>
            <w:r w:rsidRPr="00E2692C">
              <w:rPr>
                <w:rFonts w:eastAsia="A"/>
                <w:color w:val="000000"/>
                <w:sz w:val="27"/>
                <w:szCs w:val="27"/>
              </w:rPr>
              <w:t>2.Высокая стоимость кредитных ресурсов для развития деятельности.</w:t>
            </w:r>
          </w:p>
          <w:p w:rsidR="004A69C5" w:rsidRPr="00E2692C" w:rsidRDefault="004A69C5" w:rsidP="00090E7A">
            <w:pPr>
              <w:jc w:val="both"/>
              <w:rPr>
                <w:sz w:val="27"/>
                <w:szCs w:val="27"/>
              </w:rPr>
            </w:pPr>
          </w:p>
        </w:tc>
      </w:tr>
      <w:tr w:rsidR="004A69C5" w:rsidRPr="00E2692C" w:rsidTr="00090E7A">
        <w:trPr>
          <w:trHeight w:val="1266"/>
        </w:trPr>
        <w:tc>
          <w:tcPr>
            <w:tcW w:w="2686" w:type="dxa"/>
            <w:tcBorders>
              <w:left w:val="single" w:sz="4" w:space="0" w:color="000000"/>
              <w:bottom w:val="single" w:sz="4" w:space="0" w:color="000000"/>
            </w:tcBorders>
            <w:shd w:val="clear" w:color="auto" w:fill="auto"/>
          </w:tcPr>
          <w:p w:rsidR="004A69C5" w:rsidRPr="00E2692C" w:rsidRDefault="004A69C5" w:rsidP="00090E7A">
            <w:pPr>
              <w:jc w:val="both"/>
              <w:rPr>
                <w:b/>
                <w:color w:val="C00000"/>
                <w:sz w:val="27"/>
                <w:szCs w:val="27"/>
              </w:rPr>
            </w:pPr>
            <w:r w:rsidRPr="00E2692C">
              <w:rPr>
                <w:b/>
                <w:color w:val="C00000"/>
                <w:sz w:val="27"/>
                <w:szCs w:val="27"/>
              </w:rPr>
              <w:t>Бюджетный</w:t>
            </w:r>
          </w:p>
          <w:p w:rsidR="004A69C5" w:rsidRPr="00E2692C" w:rsidRDefault="004A69C5" w:rsidP="00090E7A">
            <w:pPr>
              <w:jc w:val="both"/>
              <w:rPr>
                <w:color w:val="C00000"/>
                <w:sz w:val="27"/>
                <w:szCs w:val="27"/>
              </w:rPr>
            </w:pPr>
            <w:r w:rsidRPr="00E2692C">
              <w:rPr>
                <w:b/>
                <w:color w:val="C00000"/>
                <w:sz w:val="27"/>
                <w:szCs w:val="27"/>
              </w:rPr>
              <w:t>потенциал</w:t>
            </w:r>
          </w:p>
        </w:tc>
        <w:tc>
          <w:tcPr>
            <w:tcW w:w="3735" w:type="dxa"/>
            <w:gridSpan w:val="2"/>
            <w:tcBorders>
              <w:left w:val="single" w:sz="4" w:space="0" w:color="000000"/>
              <w:bottom w:val="single" w:sz="4" w:space="0" w:color="000000"/>
            </w:tcBorders>
            <w:shd w:val="clear" w:color="auto" w:fill="auto"/>
          </w:tcPr>
          <w:p w:rsidR="004A69C5" w:rsidRPr="00E2692C" w:rsidRDefault="004A69C5" w:rsidP="00090E7A">
            <w:pPr>
              <w:tabs>
                <w:tab w:val="left" w:pos="432"/>
              </w:tabs>
              <w:jc w:val="both"/>
              <w:rPr>
                <w:color w:val="C00000"/>
                <w:sz w:val="27"/>
                <w:szCs w:val="27"/>
              </w:rPr>
            </w:pPr>
            <w:r w:rsidRPr="00E2692C">
              <w:rPr>
                <w:color w:val="C00000"/>
                <w:sz w:val="27"/>
                <w:szCs w:val="27"/>
              </w:rPr>
              <w:t>1.Увеличение доходов консолидированного бюджета</w:t>
            </w:r>
          </w:p>
          <w:p w:rsidR="004A69C5" w:rsidRPr="00E2692C" w:rsidRDefault="004A69C5" w:rsidP="00090E7A">
            <w:pPr>
              <w:tabs>
                <w:tab w:val="left" w:pos="432"/>
              </w:tabs>
              <w:jc w:val="both"/>
              <w:rPr>
                <w:color w:val="C00000"/>
                <w:sz w:val="27"/>
                <w:szCs w:val="27"/>
              </w:rPr>
            </w:pPr>
            <w:r w:rsidRPr="00E2692C">
              <w:rPr>
                <w:color w:val="C00000"/>
                <w:sz w:val="27"/>
                <w:szCs w:val="27"/>
              </w:rPr>
              <w:t>2.Рост налоговых поступлений, в том числе от малого бизнеса</w:t>
            </w:r>
          </w:p>
          <w:p w:rsidR="004A69C5" w:rsidRPr="00E2692C" w:rsidRDefault="004A69C5" w:rsidP="00090E7A">
            <w:pPr>
              <w:tabs>
                <w:tab w:val="left" w:pos="432"/>
              </w:tabs>
              <w:jc w:val="both"/>
              <w:rPr>
                <w:color w:val="C00000"/>
                <w:spacing w:val="-1"/>
                <w:sz w:val="27"/>
                <w:szCs w:val="27"/>
              </w:rPr>
            </w:pPr>
            <w:r w:rsidRPr="00E2692C">
              <w:rPr>
                <w:color w:val="C00000"/>
                <w:sz w:val="27"/>
                <w:szCs w:val="27"/>
              </w:rPr>
              <w:t>3.Рост неналоговых доходов</w:t>
            </w:r>
          </w:p>
        </w:tc>
        <w:tc>
          <w:tcPr>
            <w:tcW w:w="3260" w:type="dxa"/>
            <w:gridSpan w:val="2"/>
            <w:tcBorders>
              <w:left w:val="single" w:sz="4" w:space="0" w:color="000000"/>
              <w:bottom w:val="single" w:sz="4" w:space="0" w:color="000000"/>
              <w:right w:val="single" w:sz="4" w:space="0" w:color="000000"/>
            </w:tcBorders>
            <w:shd w:val="clear" w:color="auto" w:fill="auto"/>
          </w:tcPr>
          <w:p w:rsidR="004A69C5" w:rsidRPr="00E2692C" w:rsidRDefault="004A69C5" w:rsidP="00090E7A">
            <w:pPr>
              <w:tabs>
                <w:tab w:val="left" w:pos="492"/>
              </w:tabs>
              <w:jc w:val="both"/>
              <w:rPr>
                <w:color w:val="C00000"/>
                <w:spacing w:val="-1"/>
                <w:sz w:val="27"/>
                <w:szCs w:val="27"/>
              </w:rPr>
            </w:pPr>
            <w:r w:rsidRPr="00E2692C">
              <w:rPr>
                <w:color w:val="C00000"/>
                <w:spacing w:val="-1"/>
                <w:sz w:val="27"/>
                <w:szCs w:val="27"/>
              </w:rPr>
              <w:t>1.Зависимость  бюджета  от финансовой помощи региона.</w:t>
            </w:r>
          </w:p>
          <w:p w:rsidR="004A69C5" w:rsidRPr="00E2692C" w:rsidRDefault="004A69C5" w:rsidP="00090E7A">
            <w:pPr>
              <w:tabs>
                <w:tab w:val="left" w:pos="492"/>
              </w:tabs>
              <w:jc w:val="both"/>
              <w:rPr>
                <w:color w:val="C00000"/>
                <w:sz w:val="27"/>
                <w:szCs w:val="27"/>
              </w:rPr>
            </w:pPr>
            <w:r w:rsidRPr="00E2692C">
              <w:rPr>
                <w:color w:val="C00000"/>
                <w:spacing w:val="-1"/>
                <w:sz w:val="27"/>
                <w:szCs w:val="27"/>
              </w:rPr>
              <w:t>2.Дотационность  большей части муниципальных бюджетов</w:t>
            </w:r>
          </w:p>
        </w:tc>
      </w:tr>
      <w:tr w:rsidR="004A69C5" w:rsidRPr="00E2692C" w:rsidTr="00090E7A">
        <w:trPr>
          <w:trHeight w:val="2205"/>
        </w:trPr>
        <w:tc>
          <w:tcPr>
            <w:tcW w:w="2686"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tabs>
                <w:tab w:val="left" w:pos="800"/>
              </w:tabs>
              <w:ind w:left="179"/>
              <w:jc w:val="both"/>
              <w:rPr>
                <w:rFonts w:eastAsia="A"/>
                <w:b/>
                <w:bCs/>
                <w:i/>
                <w:iCs/>
                <w:color w:val="000000"/>
                <w:sz w:val="27"/>
                <w:szCs w:val="27"/>
                <w:u w:val="single"/>
              </w:rPr>
            </w:pPr>
            <w:r w:rsidRPr="00E2692C">
              <w:rPr>
                <w:rFonts w:eastAsia="A"/>
                <w:b/>
                <w:bCs/>
                <w:iCs/>
                <w:color w:val="000000"/>
                <w:sz w:val="27"/>
                <w:szCs w:val="27"/>
              </w:rPr>
              <w:t>Занятость населения</w:t>
            </w:r>
          </w:p>
          <w:p w:rsidR="004A69C5" w:rsidRPr="00E2692C" w:rsidRDefault="004A69C5" w:rsidP="00090E7A">
            <w:pPr>
              <w:tabs>
                <w:tab w:val="left" w:pos="800"/>
              </w:tabs>
              <w:ind w:left="179"/>
              <w:jc w:val="both"/>
              <w:rPr>
                <w:rFonts w:eastAsia="A"/>
                <w:b/>
                <w:bCs/>
                <w:i/>
                <w:iCs/>
                <w:color w:val="000000"/>
                <w:sz w:val="27"/>
                <w:szCs w:val="27"/>
                <w:u w:val="single"/>
              </w:rPr>
            </w:pPr>
          </w:p>
        </w:tc>
        <w:tc>
          <w:tcPr>
            <w:tcW w:w="3735" w:type="dxa"/>
            <w:gridSpan w:val="2"/>
            <w:tcBorders>
              <w:top w:val="single" w:sz="4" w:space="0" w:color="000000"/>
              <w:left w:val="single" w:sz="4" w:space="0" w:color="000000"/>
              <w:bottom w:val="single" w:sz="4" w:space="0" w:color="000000"/>
            </w:tcBorders>
            <w:shd w:val="clear" w:color="auto" w:fill="auto"/>
          </w:tcPr>
          <w:p w:rsidR="004A69C5" w:rsidRPr="00E2692C" w:rsidRDefault="004A69C5" w:rsidP="00090E7A">
            <w:pPr>
              <w:jc w:val="both"/>
              <w:rPr>
                <w:rFonts w:eastAsia="A"/>
                <w:bCs/>
                <w:iCs/>
                <w:color w:val="000000"/>
                <w:sz w:val="27"/>
                <w:szCs w:val="27"/>
              </w:rPr>
            </w:pPr>
            <w:r w:rsidRPr="00E2692C">
              <w:rPr>
                <w:rFonts w:eastAsia="A"/>
                <w:bCs/>
                <w:iCs/>
                <w:color w:val="000000"/>
                <w:sz w:val="27"/>
                <w:szCs w:val="27"/>
              </w:rPr>
              <w:t>1.Интенсивная работа службы занятости с безработными.</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jc w:val="both"/>
              <w:rPr>
                <w:rFonts w:eastAsia="A"/>
                <w:bCs/>
                <w:iCs/>
                <w:color w:val="000000"/>
                <w:sz w:val="27"/>
                <w:szCs w:val="27"/>
              </w:rPr>
            </w:pPr>
            <w:r w:rsidRPr="00E2692C">
              <w:rPr>
                <w:rFonts w:eastAsia="A"/>
                <w:bCs/>
                <w:iCs/>
                <w:color w:val="000000"/>
                <w:sz w:val="27"/>
                <w:szCs w:val="27"/>
              </w:rPr>
              <w:t>1.Низкая заработная плата вакантных профессий.</w:t>
            </w:r>
          </w:p>
          <w:p w:rsidR="004A69C5" w:rsidRPr="00E2692C" w:rsidRDefault="004A69C5" w:rsidP="00090E7A">
            <w:pPr>
              <w:jc w:val="both"/>
              <w:rPr>
                <w:rFonts w:eastAsia="A"/>
                <w:bCs/>
                <w:iCs/>
                <w:color w:val="000000"/>
                <w:sz w:val="27"/>
                <w:szCs w:val="27"/>
              </w:rPr>
            </w:pPr>
            <w:r w:rsidRPr="00E2692C">
              <w:rPr>
                <w:rFonts w:eastAsia="A"/>
                <w:bCs/>
                <w:iCs/>
                <w:color w:val="000000"/>
                <w:sz w:val="27"/>
                <w:szCs w:val="27"/>
              </w:rPr>
              <w:t>2.Отток квалифицированных молодых специалистов за пределы района.</w:t>
            </w:r>
          </w:p>
          <w:p w:rsidR="004A69C5" w:rsidRPr="00E2692C" w:rsidRDefault="004A69C5" w:rsidP="00090E7A">
            <w:pPr>
              <w:jc w:val="both"/>
              <w:rPr>
                <w:sz w:val="27"/>
                <w:szCs w:val="27"/>
              </w:rPr>
            </w:pPr>
            <w:r w:rsidRPr="00E2692C">
              <w:rPr>
                <w:rFonts w:eastAsia="A"/>
                <w:bCs/>
                <w:iCs/>
                <w:color w:val="000000"/>
                <w:sz w:val="27"/>
                <w:szCs w:val="27"/>
              </w:rPr>
              <w:t>3. Отсутствие мест для трудоустройства</w:t>
            </w:r>
          </w:p>
        </w:tc>
      </w:tr>
    </w:tbl>
    <w:p w:rsidR="004A69C5" w:rsidRPr="00E2692C" w:rsidRDefault="004A69C5" w:rsidP="004A69C5">
      <w:pPr>
        <w:tabs>
          <w:tab w:val="left" w:pos="800"/>
        </w:tabs>
        <w:jc w:val="both"/>
        <w:rPr>
          <w:rFonts w:eastAsia="A"/>
          <w:color w:val="000000"/>
          <w:sz w:val="27"/>
          <w:szCs w:val="27"/>
        </w:rPr>
      </w:pPr>
    </w:p>
    <w:p w:rsidR="004A69C5" w:rsidRPr="00E2692C" w:rsidRDefault="004A69C5" w:rsidP="004A69C5">
      <w:pPr>
        <w:tabs>
          <w:tab w:val="left" w:pos="800"/>
        </w:tabs>
        <w:jc w:val="both"/>
        <w:rPr>
          <w:rFonts w:eastAsia="A"/>
          <w:color w:val="000000"/>
          <w:sz w:val="27"/>
          <w:szCs w:val="27"/>
        </w:rPr>
      </w:pPr>
    </w:p>
    <w:p w:rsidR="004A69C5" w:rsidRPr="00E2692C" w:rsidRDefault="004A69C5" w:rsidP="004A69C5">
      <w:pPr>
        <w:pStyle w:val="210"/>
        <w:spacing w:after="0" w:line="240" w:lineRule="auto"/>
        <w:ind w:firstLine="709"/>
        <w:jc w:val="both"/>
        <w:rPr>
          <w:rFonts w:eastAsia="A"/>
          <w:sz w:val="27"/>
          <w:szCs w:val="27"/>
        </w:rPr>
      </w:pPr>
      <w:proofErr w:type="gramStart"/>
      <w:r w:rsidRPr="00E2692C">
        <w:rPr>
          <w:rFonts w:eastAsia="A"/>
          <w:sz w:val="27"/>
          <w:szCs w:val="27"/>
          <w:lang w:val="en-US"/>
        </w:rPr>
        <w:t>SWOT</w:t>
      </w:r>
      <w:r w:rsidRPr="00E2692C">
        <w:rPr>
          <w:rFonts w:eastAsia="A"/>
          <w:sz w:val="27"/>
          <w:szCs w:val="27"/>
        </w:rPr>
        <w:t>-анализе определены также возможности социально-экономического развития поселения и угрозы, которые могут препятствовать дальнейшему развитию поселения.</w:t>
      </w:r>
      <w:proofErr w:type="gramEnd"/>
    </w:p>
    <w:p w:rsidR="004A69C5" w:rsidRPr="00E2692C" w:rsidRDefault="004A69C5" w:rsidP="004A69C5">
      <w:pPr>
        <w:pStyle w:val="210"/>
        <w:spacing w:after="0" w:line="240" w:lineRule="auto"/>
        <w:ind w:firstLine="709"/>
        <w:jc w:val="both"/>
        <w:rPr>
          <w:sz w:val="27"/>
          <w:szCs w:val="27"/>
        </w:rPr>
      </w:pPr>
      <w:r w:rsidRPr="00E2692C">
        <w:rPr>
          <w:rFonts w:eastAsia="A"/>
          <w:sz w:val="27"/>
          <w:szCs w:val="27"/>
        </w:rPr>
        <w:t xml:space="preserve">                                                                                                       Таблица 13 </w:t>
      </w:r>
    </w:p>
    <w:p w:rsidR="004A69C5" w:rsidRPr="00E2692C" w:rsidRDefault="004A69C5" w:rsidP="004A69C5">
      <w:pPr>
        <w:pStyle w:val="210"/>
        <w:spacing w:after="0" w:line="240" w:lineRule="auto"/>
        <w:ind w:firstLine="709"/>
        <w:jc w:val="both"/>
        <w:rPr>
          <w:color w:val="FF0000"/>
          <w:sz w:val="27"/>
          <w:szCs w:val="27"/>
        </w:rPr>
      </w:pPr>
    </w:p>
    <w:tbl>
      <w:tblPr>
        <w:tblW w:w="0" w:type="auto"/>
        <w:tblInd w:w="-70" w:type="dxa"/>
        <w:tblLayout w:type="fixed"/>
        <w:tblLook w:val="0000"/>
      </w:tblPr>
      <w:tblGrid>
        <w:gridCol w:w="4997"/>
        <w:gridCol w:w="133"/>
        <w:gridCol w:w="5005"/>
      </w:tblGrid>
      <w:tr w:rsidR="004A69C5" w:rsidRPr="00E2692C" w:rsidTr="00090E7A">
        <w:tc>
          <w:tcPr>
            <w:tcW w:w="4997"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210"/>
              <w:spacing w:line="240" w:lineRule="auto"/>
              <w:jc w:val="both"/>
              <w:rPr>
                <w:rFonts w:eastAsia="A"/>
                <w:sz w:val="27"/>
                <w:szCs w:val="27"/>
              </w:rPr>
            </w:pPr>
            <w:r w:rsidRPr="00E2692C">
              <w:rPr>
                <w:rFonts w:eastAsia="A"/>
                <w:sz w:val="27"/>
                <w:szCs w:val="27"/>
              </w:rPr>
              <w:t>Возможности</w:t>
            </w:r>
          </w:p>
        </w:tc>
        <w:tc>
          <w:tcPr>
            <w:tcW w:w="5138" w:type="dxa"/>
            <w:gridSpan w:val="2"/>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210"/>
              <w:spacing w:line="240" w:lineRule="auto"/>
              <w:jc w:val="both"/>
              <w:rPr>
                <w:sz w:val="27"/>
                <w:szCs w:val="27"/>
              </w:rPr>
            </w:pPr>
            <w:r w:rsidRPr="00E2692C">
              <w:rPr>
                <w:rFonts w:eastAsia="A"/>
                <w:sz w:val="27"/>
                <w:szCs w:val="27"/>
              </w:rPr>
              <w:t>Угрозы</w:t>
            </w:r>
          </w:p>
        </w:tc>
      </w:tr>
      <w:tr w:rsidR="004A69C5" w:rsidRPr="00E2692C" w:rsidTr="00090E7A">
        <w:tc>
          <w:tcPr>
            <w:tcW w:w="10135" w:type="dxa"/>
            <w:gridSpan w:val="3"/>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210"/>
              <w:spacing w:line="240" w:lineRule="auto"/>
              <w:jc w:val="both"/>
              <w:rPr>
                <w:b/>
                <w:sz w:val="27"/>
                <w:szCs w:val="27"/>
              </w:rPr>
            </w:pPr>
            <w:r w:rsidRPr="00E2692C">
              <w:rPr>
                <w:rFonts w:eastAsia="A"/>
                <w:b/>
                <w:sz w:val="27"/>
                <w:szCs w:val="27"/>
              </w:rPr>
              <w:t>Экономические</w:t>
            </w:r>
          </w:p>
        </w:tc>
      </w:tr>
      <w:tr w:rsidR="004A69C5" w:rsidRPr="00E2692C" w:rsidTr="00090E7A">
        <w:tc>
          <w:tcPr>
            <w:tcW w:w="4997" w:type="dxa"/>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210"/>
              <w:spacing w:line="240" w:lineRule="auto"/>
              <w:jc w:val="both"/>
              <w:rPr>
                <w:rFonts w:eastAsia="A"/>
                <w:sz w:val="27"/>
                <w:szCs w:val="27"/>
              </w:rPr>
            </w:pPr>
            <w:r w:rsidRPr="00E2692C">
              <w:rPr>
                <w:rFonts w:eastAsia="A"/>
                <w:sz w:val="27"/>
                <w:szCs w:val="27"/>
              </w:rPr>
              <w:t xml:space="preserve">1. Расширение </w:t>
            </w:r>
            <w:proofErr w:type="spellStart"/>
            <w:r w:rsidRPr="00E2692C">
              <w:rPr>
                <w:rFonts w:eastAsia="A"/>
                <w:sz w:val="27"/>
                <w:szCs w:val="27"/>
              </w:rPr>
              <w:t>межпоселенческого</w:t>
            </w:r>
            <w:proofErr w:type="spellEnd"/>
            <w:r w:rsidRPr="00E2692C">
              <w:rPr>
                <w:rFonts w:eastAsia="A"/>
                <w:sz w:val="27"/>
                <w:szCs w:val="27"/>
              </w:rPr>
              <w:t>, межрайонного, областного сотрудничества.</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2.привлечение инвестиций в расширение, техническое перевооружение существующих производств, создание новых производств, новых видов продукции</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3.Увеличение объемов сельскохозяйственного производства</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 xml:space="preserve">4.Формирование позитивного инвестирующего имиджа МО, в том </w:t>
            </w:r>
            <w:r w:rsidRPr="00E2692C">
              <w:rPr>
                <w:rFonts w:eastAsia="A"/>
                <w:sz w:val="27"/>
                <w:szCs w:val="27"/>
              </w:rPr>
              <w:lastRenderedPageBreak/>
              <w:t>числе обеспечение информационной осведомленности.</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5.Развитие предпринимательства, туризма.</w:t>
            </w:r>
          </w:p>
          <w:p w:rsidR="004A69C5" w:rsidRPr="00E2692C" w:rsidRDefault="004A69C5" w:rsidP="00090E7A">
            <w:pPr>
              <w:pStyle w:val="210"/>
              <w:spacing w:line="240" w:lineRule="auto"/>
              <w:jc w:val="both"/>
              <w:rPr>
                <w:sz w:val="27"/>
                <w:szCs w:val="27"/>
              </w:rPr>
            </w:pPr>
            <w:r w:rsidRPr="00E2692C">
              <w:rPr>
                <w:rFonts w:eastAsia="A"/>
                <w:sz w:val="27"/>
                <w:szCs w:val="27"/>
              </w:rPr>
              <w:t>6. Расширение рынка сбыта   местной  производимой  продукции</w:t>
            </w:r>
          </w:p>
          <w:p w:rsidR="004A69C5" w:rsidRPr="00E2692C" w:rsidRDefault="004A69C5" w:rsidP="00090E7A">
            <w:pPr>
              <w:jc w:val="both"/>
              <w:rPr>
                <w:sz w:val="27"/>
                <w:szCs w:val="27"/>
              </w:rPr>
            </w:pPr>
            <w:r w:rsidRPr="00E2692C">
              <w:rPr>
                <w:sz w:val="27"/>
                <w:szCs w:val="27"/>
              </w:rPr>
              <w:t>7. Увеличение доли собственных доходов бюджета</w:t>
            </w:r>
          </w:p>
          <w:p w:rsidR="004A69C5" w:rsidRPr="00E2692C" w:rsidRDefault="004A69C5" w:rsidP="00090E7A">
            <w:pPr>
              <w:jc w:val="both"/>
              <w:rPr>
                <w:sz w:val="27"/>
                <w:szCs w:val="27"/>
              </w:rPr>
            </w:pPr>
            <w:r w:rsidRPr="00E2692C">
              <w:rPr>
                <w:sz w:val="27"/>
                <w:szCs w:val="27"/>
              </w:rPr>
              <w:t>8. Развитие транспортной инфраструктуры</w:t>
            </w:r>
          </w:p>
          <w:p w:rsidR="004A69C5" w:rsidRPr="00E2692C" w:rsidRDefault="004A69C5" w:rsidP="00090E7A">
            <w:pPr>
              <w:jc w:val="both"/>
              <w:rPr>
                <w:rFonts w:eastAsia="A"/>
                <w:sz w:val="27"/>
                <w:szCs w:val="27"/>
              </w:rPr>
            </w:pPr>
            <w:r w:rsidRPr="00E2692C">
              <w:rPr>
                <w:sz w:val="27"/>
                <w:szCs w:val="27"/>
              </w:rPr>
              <w:t>9. Участие населения в управлении и решении проблем поселения.</w:t>
            </w:r>
          </w:p>
          <w:p w:rsidR="004A69C5" w:rsidRPr="00E2692C" w:rsidRDefault="004A69C5" w:rsidP="00090E7A">
            <w:pPr>
              <w:jc w:val="both"/>
              <w:rPr>
                <w:rFonts w:eastAsia="A"/>
                <w:sz w:val="27"/>
                <w:szCs w:val="27"/>
              </w:rPr>
            </w:pPr>
          </w:p>
        </w:tc>
        <w:tc>
          <w:tcPr>
            <w:tcW w:w="5138" w:type="dxa"/>
            <w:gridSpan w:val="2"/>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210"/>
              <w:spacing w:line="240" w:lineRule="auto"/>
              <w:jc w:val="both"/>
              <w:rPr>
                <w:rFonts w:eastAsia="A"/>
                <w:sz w:val="27"/>
                <w:szCs w:val="27"/>
              </w:rPr>
            </w:pPr>
            <w:r w:rsidRPr="00E2692C">
              <w:rPr>
                <w:rFonts w:eastAsia="A"/>
                <w:sz w:val="27"/>
                <w:szCs w:val="27"/>
              </w:rPr>
              <w:lastRenderedPageBreak/>
              <w:t>1.Изменения  федерального и регионального законодательства</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2.Сокращение финансовой помощи из областного, районного  бюджета</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3.Необеспеченность полномочий финансовыми ресурсами.</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4.Конкуренция со стороны других территорий и более сильных партнеров.</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5.Повышение тарифов естественных монополий.</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6.Снижение уровня доходов населения</w:t>
            </w:r>
          </w:p>
          <w:p w:rsidR="004A69C5" w:rsidRPr="00E2692C" w:rsidRDefault="004A69C5" w:rsidP="00090E7A">
            <w:pPr>
              <w:pStyle w:val="210"/>
              <w:spacing w:line="240" w:lineRule="auto"/>
              <w:jc w:val="both"/>
              <w:rPr>
                <w:rFonts w:eastAsia="A"/>
                <w:sz w:val="27"/>
                <w:szCs w:val="27"/>
              </w:rPr>
            </w:pPr>
            <w:r w:rsidRPr="00E2692C">
              <w:rPr>
                <w:rFonts w:eastAsia="A"/>
                <w:sz w:val="27"/>
                <w:szCs w:val="27"/>
              </w:rPr>
              <w:lastRenderedPageBreak/>
              <w:t>7. Отсутствие притока инвестиций в экономику;</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 xml:space="preserve">8. Недостаточная поддержка </w:t>
            </w:r>
            <w:proofErr w:type="spellStart"/>
            <w:r w:rsidRPr="00E2692C">
              <w:rPr>
                <w:rFonts w:eastAsia="A"/>
                <w:sz w:val="27"/>
                <w:szCs w:val="27"/>
              </w:rPr>
              <w:t>сельхозтоваропроизводителей</w:t>
            </w:r>
            <w:proofErr w:type="spellEnd"/>
            <w:r w:rsidRPr="00E2692C">
              <w:rPr>
                <w:rFonts w:eastAsia="A"/>
                <w:sz w:val="27"/>
                <w:szCs w:val="27"/>
              </w:rPr>
              <w:t xml:space="preserve"> со стороны государства.</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9. Сокращение собственных доходов бюджета, неэффективное расходование бюджета, увеличение дефицита;</w:t>
            </w:r>
          </w:p>
          <w:p w:rsidR="004A69C5" w:rsidRPr="00E2692C" w:rsidRDefault="004A69C5" w:rsidP="00090E7A">
            <w:pPr>
              <w:pStyle w:val="210"/>
              <w:spacing w:line="240" w:lineRule="auto"/>
              <w:jc w:val="both"/>
              <w:rPr>
                <w:sz w:val="27"/>
                <w:szCs w:val="27"/>
              </w:rPr>
            </w:pPr>
            <w:r w:rsidRPr="00E2692C">
              <w:rPr>
                <w:rFonts w:eastAsia="A"/>
                <w:sz w:val="27"/>
                <w:szCs w:val="27"/>
              </w:rPr>
              <w:t>10. Рост уровня безработицы населения в поселении.</w:t>
            </w:r>
          </w:p>
          <w:p w:rsidR="004A69C5" w:rsidRPr="00E2692C" w:rsidRDefault="004A69C5" w:rsidP="00090E7A">
            <w:pPr>
              <w:jc w:val="both"/>
              <w:rPr>
                <w:sz w:val="27"/>
                <w:szCs w:val="27"/>
              </w:rPr>
            </w:pPr>
          </w:p>
        </w:tc>
      </w:tr>
      <w:tr w:rsidR="004A69C5" w:rsidRPr="00E2692C" w:rsidTr="00090E7A">
        <w:tc>
          <w:tcPr>
            <w:tcW w:w="10135" w:type="dxa"/>
            <w:gridSpan w:val="3"/>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210"/>
              <w:spacing w:line="240" w:lineRule="auto"/>
              <w:jc w:val="both"/>
              <w:rPr>
                <w:sz w:val="27"/>
                <w:szCs w:val="27"/>
              </w:rPr>
            </w:pPr>
            <w:r w:rsidRPr="00E2692C">
              <w:rPr>
                <w:rFonts w:eastAsia="A"/>
                <w:b/>
                <w:sz w:val="27"/>
                <w:szCs w:val="27"/>
              </w:rPr>
              <w:lastRenderedPageBreak/>
              <w:t>Социальные</w:t>
            </w:r>
          </w:p>
        </w:tc>
      </w:tr>
      <w:tr w:rsidR="004A69C5" w:rsidRPr="00E2692C" w:rsidTr="00090E7A">
        <w:tc>
          <w:tcPr>
            <w:tcW w:w="5130" w:type="dxa"/>
            <w:gridSpan w:val="2"/>
            <w:tcBorders>
              <w:top w:val="single" w:sz="4" w:space="0" w:color="000000"/>
              <w:left w:val="single" w:sz="4" w:space="0" w:color="000000"/>
              <w:bottom w:val="single" w:sz="4" w:space="0" w:color="000000"/>
            </w:tcBorders>
            <w:shd w:val="clear" w:color="auto" w:fill="auto"/>
          </w:tcPr>
          <w:p w:rsidR="004A69C5" w:rsidRPr="00E2692C" w:rsidRDefault="004A69C5" w:rsidP="00090E7A">
            <w:pPr>
              <w:pStyle w:val="210"/>
              <w:spacing w:line="240" w:lineRule="auto"/>
              <w:jc w:val="both"/>
              <w:rPr>
                <w:rFonts w:eastAsia="A"/>
                <w:sz w:val="27"/>
                <w:szCs w:val="27"/>
              </w:rPr>
            </w:pPr>
            <w:r w:rsidRPr="00E2692C">
              <w:rPr>
                <w:sz w:val="27"/>
                <w:szCs w:val="27"/>
              </w:rPr>
              <w:t xml:space="preserve">1.Улучшение и стабилизация демографической ситуации </w:t>
            </w:r>
            <w:r w:rsidRPr="00E2692C">
              <w:rPr>
                <w:rFonts w:eastAsia="A"/>
                <w:sz w:val="27"/>
                <w:szCs w:val="27"/>
              </w:rPr>
              <w:t>(увеличение численности населения, рост рождаемости, снижение смертности, в том числе детской, миграционный прирост населения за счет притока экономически активного населения, рост продолжительности жизни)</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2.  Рост заработной платы во всех социально-экономических сферах</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 xml:space="preserve">3.Достижение высокого качества </w:t>
            </w:r>
            <w:proofErr w:type="spellStart"/>
            <w:proofErr w:type="gramStart"/>
            <w:r w:rsidRPr="00E2692C">
              <w:rPr>
                <w:rFonts w:eastAsia="A"/>
                <w:sz w:val="27"/>
                <w:szCs w:val="27"/>
              </w:rPr>
              <w:t>жилищно</w:t>
            </w:r>
            <w:proofErr w:type="spellEnd"/>
            <w:r w:rsidRPr="00E2692C">
              <w:rPr>
                <w:rFonts w:eastAsia="A"/>
                <w:sz w:val="27"/>
                <w:szCs w:val="27"/>
              </w:rPr>
              <w:t>- коммунальных</w:t>
            </w:r>
            <w:proofErr w:type="gramEnd"/>
            <w:r w:rsidRPr="00E2692C">
              <w:rPr>
                <w:rFonts w:eastAsia="A"/>
                <w:sz w:val="27"/>
                <w:szCs w:val="27"/>
              </w:rPr>
              <w:t xml:space="preserve"> услуг и благоустройства.</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4. Формирование современной эффективной системы образования, повышения уровня образованности населения;</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5. Повышение уровня культуры, организации досуга населения;</w:t>
            </w:r>
          </w:p>
          <w:p w:rsidR="004A69C5" w:rsidRPr="00E2692C" w:rsidRDefault="004A69C5" w:rsidP="00090E7A">
            <w:pPr>
              <w:pStyle w:val="210"/>
              <w:spacing w:line="240" w:lineRule="auto"/>
              <w:jc w:val="both"/>
              <w:rPr>
                <w:sz w:val="27"/>
                <w:szCs w:val="27"/>
              </w:rPr>
            </w:pPr>
            <w:r w:rsidRPr="00E2692C">
              <w:rPr>
                <w:rFonts w:eastAsia="A"/>
                <w:sz w:val="27"/>
                <w:szCs w:val="27"/>
              </w:rPr>
              <w:t>6.Благоприятная экологическая обстановка</w:t>
            </w:r>
          </w:p>
        </w:tc>
        <w:tc>
          <w:tcPr>
            <w:tcW w:w="5005" w:type="dxa"/>
            <w:tcBorders>
              <w:top w:val="single" w:sz="4" w:space="0" w:color="000000"/>
              <w:left w:val="single" w:sz="4" w:space="0" w:color="000000"/>
              <w:bottom w:val="single" w:sz="4" w:space="0" w:color="000000"/>
              <w:right w:val="single" w:sz="4" w:space="0" w:color="000000"/>
            </w:tcBorders>
            <w:shd w:val="clear" w:color="auto" w:fill="auto"/>
          </w:tcPr>
          <w:p w:rsidR="004A69C5" w:rsidRPr="00E2692C" w:rsidRDefault="004A69C5" w:rsidP="00090E7A">
            <w:pPr>
              <w:pStyle w:val="210"/>
              <w:spacing w:line="240" w:lineRule="auto"/>
              <w:jc w:val="both"/>
              <w:rPr>
                <w:rFonts w:eastAsia="A"/>
                <w:sz w:val="27"/>
                <w:szCs w:val="27"/>
              </w:rPr>
            </w:pPr>
            <w:r w:rsidRPr="00E2692C">
              <w:rPr>
                <w:sz w:val="27"/>
                <w:szCs w:val="27"/>
              </w:rPr>
              <w:t>1.Ухудшение демографической ситуаци</w:t>
            </w:r>
            <w:proofErr w:type="gramStart"/>
            <w:r w:rsidRPr="00E2692C">
              <w:rPr>
                <w:sz w:val="27"/>
                <w:szCs w:val="27"/>
              </w:rPr>
              <w:t>и(</w:t>
            </w:r>
            <w:proofErr w:type="gramEnd"/>
            <w:r w:rsidRPr="00E2692C">
              <w:rPr>
                <w:sz w:val="27"/>
                <w:szCs w:val="27"/>
              </w:rPr>
              <w:t>снижени</w:t>
            </w:r>
            <w:r w:rsidRPr="00E2692C">
              <w:rPr>
                <w:rFonts w:eastAsia="A"/>
                <w:sz w:val="27"/>
                <w:szCs w:val="27"/>
              </w:rPr>
              <w:t>е уровня рождаемости, повышения уровня смертности, «старение» населения, отток части населения).</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2. Рост преступности.</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3. Снижение уровня доходов населения.</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4.Снижение уровня образованности и культуры населения.</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5. Увеличение степени износа инженерных сетей, неплатежи за жилищно-коммунальные услуги;</w:t>
            </w:r>
          </w:p>
          <w:p w:rsidR="004A69C5" w:rsidRPr="00E2692C" w:rsidRDefault="004A69C5" w:rsidP="00090E7A">
            <w:pPr>
              <w:pStyle w:val="210"/>
              <w:spacing w:line="240" w:lineRule="auto"/>
              <w:jc w:val="both"/>
              <w:rPr>
                <w:rFonts w:eastAsia="A"/>
                <w:sz w:val="27"/>
                <w:szCs w:val="27"/>
              </w:rPr>
            </w:pPr>
            <w:r w:rsidRPr="00E2692C">
              <w:rPr>
                <w:rFonts w:eastAsia="A"/>
                <w:sz w:val="27"/>
                <w:szCs w:val="27"/>
              </w:rPr>
              <w:t>6. Экологический кризис</w:t>
            </w:r>
          </w:p>
          <w:p w:rsidR="004A69C5" w:rsidRPr="00E2692C" w:rsidRDefault="004A69C5" w:rsidP="00090E7A">
            <w:pPr>
              <w:pStyle w:val="210"/>
              <w:spacing w:line="240" w:lineRule="auto"/>
              <w:jc w:val="both"/>
              <w:rPr>
                <w:rFonts w:eastAsia="A"/>
                <w:sz w:val="27"/>
                <w:szCs w:val="27"/>
              </w:rPr>
            </w:pPr>
          </w:p>
          <w:p w:rsidR="004A69C5" w:rsidRPr="00E2692C" w:rsidRDefault="004A69C5" w:rsidP="00090E7A">
            <w:pPr>
              <w:pStyle w:val="210"/>
              <w:spacing w:line="240" w:lineRule="auto"/>
              <w:jc w:val="both"/>
              <w:rPr>
                <w:rFonts w:eastAsia="A"/>
                <w:sz w:val="27"/>
                <w:szCs w:val="27"/>
              </w:rPr>
            </w:pPr>
          </w:p>
          <w:p w:rsidR="004A69C5" w:rsidRPr="00E2692C" w:rsidRDefault="004A69C5" w:rsidP="00090E7A">
            <w:pPr>
              <w:pStyle w:val="210"/>
              <w:spacing w:line="240" w:lineRule="auto"/>
              <w:jc w:val="both"/>
              <w:rPr>
                <w:rFonts w:eastAsia="A"/>
                <w:b/>
                <w:sz w:val="27"/>
                <w:szCs w:val="27"/>
              </w:rPr>
            </w:pPr>
          </w:p>
        </w:tc>
      </w:tr>
    </w:tbl>
    <w:p w:rsidR="004A69C5" w:rsidRPr="00E2692C" w:rsidRDefault="004A69C5" w:rsidP="004A69C5">
      <w:pPr>
        <w:tabs>
          <w:tab w:val="left" w:pos="800"/>
        </w:tabs>
        <w:jc w:val="both"/>
        <w:rPr>
          <w:rFonts w:eastAsia="A"/>
          <w:color w:val="000000"/>
          <w:sz w:val="27"/>
          <w:szCs w:val="27"/>
        </w:rPr>
      </w:pPr>
    </w:p>
    <w:p w:rsidR="004A69C5" w:rsidRPr="00E2692C" w:rsidRDefault="004A69C5" w:rsidP="004A69C5">
      <w:pPr>
        <w:pStyle w:val="210"/>
        <w:spacing w:after="0" w:line="240" w:lineRule="auto"/>
        <w:ind w:firstLine="709"/>
        <w:jc w:val="both"/>
        <w:rPr>
          <w:rFonts w:eastAsia="A"/>
          <w:b/>
          <w:sz w:val="27"/>
          <w:szCs w:val="27"/>
        </w:rPr>
      </w:pPr>
      <w:r w:rsidRPr="00E2692C">
        <w:rPr>
          <w:rFonts w:eastAsia="A"/>
          <w:sz w:val="27"/>
          <w:szCs w:val="27"/>
        </w:rPr>
        <w:t xml:space="preserve"> </w:t>
      </w:r>
      <w:r w:rsidRPr="00E2692C">
        <w:rPr>
          <w:rFonts w:eastAsia="A"/>
          <w:b/>
          <w:sz w:val="27"/>
          <w:szCs w:val="27"/>
        </w:rPr>
        <w:t xml:space="preserve">Раздел 3. Цели, задачи, приоритетные направления социально-экономической политики </w:t>
      </w:r>
    </w:p>
    <w:p w:rsidR="004A69C5" w:rsidRPr="00E2692C" w:rsidRDefault="004A69C5" w:rsidP="004A69C5">
      <w:pPr>
        <w:pStyle w:val="210"/>
        <w:spacing w:after="0" w:line="240" w:lineRule="auto"/>
        <w:ind w:firstLine="709"/>
        <w:jc w:val="both"/>
        <w:rPr>
          <w:sz w:val="27"/>
          <w:szCs w:val="27"/>
        </w:rPr>
      </w:pPr>
    </w:p>
    <w:p w:rsidR="004A69C5" w:rsidRPr="00E2692C" w:rsidRDefault="004A69C5" w:rsidP="004A69C5">
      <w:pPr>
        <w:ind w:firstLine="709"/>
        <w:jc w:val="both"/>
        <w:rPr>
          <w:sz w:val="27"/>
          <w:szCs w:val="27"/>
        </w:rPr>
      </w:pPr>
      <w:r w:rsidRPr="00E2692C">
        <w:rPr>
          <w:sz w:val="27"/>
          <w:szCs w:val="27"/>
        </w:rPr>
        <w:t xml:space="preserve">Цель и приоритетные направления развития муниципального образования </w:t>
      </w:r>
      <w:proofErr w:type="spellStart"/>
      <w:r w:rsidRPr="00E2692C">
        <w:rPr>
          <w:sz w:val="27"/>
          <w:szCs w:val="27"/>
        </w:rPr>
        <w:t>Староирюкского</w:t>
      </w:r>
      <w:proofErr w:type="spellEnd"/>
      <w:r w:rsidRPr="00E2692C">
        <w:rPr>
          <w:sz w:val="27"/>
          <w:szCs w:val="27"/>
        </w:rPr>
        <w:t xml:space="preserve"> сельского поселения сформировались по итогам проведенного анализа стартовых условий.</w:t>
      </w:r>
    </w:p>
    <w:p w:rsidR="004A69C5" w:rsidRPr="00E2692C" w:rsidRDefault="004A69C5" w:rsidP="004A69C5">
      <w:pPr>
        <w:ind w:firstLine="709"/>
        <w:jc w:val="both"/>
        <w:rPr>
          <w:sz w:val="27"/>
          <w:szCs w:val="27"/>
        </w:rPr>
      </w:pPr>
      <w:r w:rsidRPr="00E2692C">
        <w:rPr>
          <w:sz w:val="27"/>
          <w:szCs w:val="27"/>
        </w:rPr>
        <w:lastRenderedPageBreak/>
        <w:t>Главной целью программы является повышение качества жизни населения за счет устойчивого развития территории.</w:t>
      </w:r>
    </w:p>
    <w:p w:rsidR="004A69C5" w:rsidRPr="00E2692C" w:rsidRDefault="004A69C5" w:rsidP="004A69C5">
      <w:pPr>
        <w:ind w:firstLine="709"/>
        <w:jc w:val="both"/>
        <w:rPr>
          <w:bCs/>
          <w:sz w:val="27"/>
          <w:szCs w:val="27"/>
        </w:rPr>
      </w:pPr>
      <w:r w:rsidRPr="00E2692C">
        <w:rPr>
          <w:sz w:val="27"/>
          <w:szCs w:val="27"/>
        </w:rPr>
        <w:t>Основные задачи, которые необходимо решить для достижения поставленной цели:</w:t>
      </w:r>
    </w:p>
    <w:p w:rsidR="004A69C5" w:rsidRPr="00E2692C" w:rsidRDefault="004A69C5" w:rsidP="004A69C5">
      <w:pPr>
        <w:ind w:firstLine="567"/>
        <w:jc w:val="both"/>
        <w:rPr>
          <w:bCs/>
          <w:sz w:val="27"/>
          <w:szCs w:val="27"/>
        </w:rPr>
      </w:pPr>
      <w:r w:rsidRPr="00E2692C">
        <w:rPr>
          <w:bCs/>
          <w:sz w:val="27"/>
          <w:szCs w:val="27"/>
        </w:rPr>
        <w:t>наращивание экономического потенциала и формирование инвестиционной привлекательности;</w:t>
      </w:r>
    </w:p>
    <w:p w:rsidR="004A69C5" w:rsidRPr="00E2692C" w:rsidRDefault="004A69C5" w:rsidP="004A69C5">
      <w:pPr>
        <w:ind w:firstLine="567"/>
        <w:jc w:val="both"/>
        <w:rPr>
          <w:bCs/>
          <w:sz w:val="27"/>
          <w:szCs w:val="27"/>
        </w:rPr>
      </w:pPr>
      <w:r w:rsidRPr="00E2692C">
        <w:rPr>
          <w:bCs/>
          <w:sz w:val="27"/>
          <w:szCs w:val="27"/>
        </w:rPr>
        <w:t>развитие социальной сферы, улучшение условий жизнедеятельности населения;</w:t>
      </w:r>
    </w:p>
    <w:p w:rsidR="004A69C5" w:rsidRPr="00E2692C" w:rsidRDefault="004A69C5" w:rsidP="004A69C5">
      <w:pPr>
        <w:ind w:firstLine="709"/>
        <w:jc w:val="both"/>
        <w:rPr>
          <w:sz w:val="27"/>
          <w:szCs w:val="27"/>
          <w:shd w:val="clear" w:color="auto" w:fill="FFFF00"/>
        </w:rPr>
      </w:pPr>
      <w:r w:rsidRPr="00E2692C">
        <w:rPr>
          <w:bCs/>
          <w:sz w:val="27"/>
          <w:szCs w:val="27"/>
        </w:rPr>
        <w:t>повышение эффективности и качества муниципального управления и муниципальных финансов.</w:t>
      </w:r>
    </w:p>
    <w:p w:rsidR="004A69C5" w:rsidRPr="00E2692C" w:rsidRDefault="004A69C5" w:rsidP="004A69C5">
      <w:pPr>
        <w:jc w:val="both"/>
        <w:rPr>
          <w:sz w:val="27"/>
          <w:szCs w:val="27"/>
        </w:rPr>
      </w:pPr>
    </w:p>
    <w:p w:rsidR="004A69C5" w:rsidRPr="00E2692C" w:rsidRDefault="004A69C5" w:rsidP="004A69C5">
      <w:pPr>
        <w:ind w:firstLine="709"/>
        <w:jc w:val="both"/>
        <w:rPr>
          <w:rFonts w:eastAsia="A"/>
          <w:sz w:val="27"/>
          <w:szCs w:val="27"/>
        </w:rPr>
      </w:pPr>
      <w:r w:rsidRPr="00E2692C">
        <w:rPr>
          <w:rFonts w:eastAsia="A"/>
          <w:sz w:val="27"/>
          <w:szCs w:val="27"/>
        </w:rPr>
        <w:t>Также можно выделить цели и задачи развития отдельных отраслей экономики сельского поселения.</w:t>
      </w:r>
    </w:p>
    <w:p w:rsidR="004A69C5" w:rsidRPr="00E2692C" w:rsidRDefault="004A69C5" w:rsidP="004A69C5">
      <w:pPr>
        <w:ind w:firstLine="709"/>
        <w:jc w:val="both"/>
        <w:rPr>
          <w:b/>
          <w:sz w:val="27"/>
          <w:szCs w:val="27"/>
          <w:highlight w:val="cyan"/>
        </w:rPr>
      </w:pPr>
    </w:p>
    <w:p w:rsidR="004A69C5" w:rsidRPr="00E2692C" w:rsidRDefault="004A69C5" w:rsidP="004A69C5">
      <w:pPr>
        <w:pStyle w:val="ConsPlusNormal0"/>
        <w:ind w:firstLine="709"/>
        <w:jc w:val="both"/>
        <w:outlineLvl w:val="1"/>
        <w:rPr>
          <w:rFonts w:ascii="Times New Roman" w:hAnsi="Times New Roman" w:cs="Times New Roman"/>
          <w:b/>
          <w:sz w:val="27"/>
          <w:szCs w:val="27"/>
        </w:rPr>
      </w:pPr>
      <w:bookmarkStart w:id="3" w:name="_Toc276391274"/>
      <w:r w:rsidRPr="00E2692C">
        <w:rPr>
          <w:rFonts w:ascii="Times New Roman" w:hAnsi="Times New Roman" w:cs="Times New Roman"/>
          <w:b/>
          <w:sz w:val="27"/>
          <w:szCs w:val="27"/>
        </w:rPr>
        <w:t xml:space="preserve">  Агропромышленный комплекс</w:t>
      </w:r>
      <w:bookmarkEnd w:id="3"/>
    </w:p>
    <w:p w:rsidR="004A69C5" w:rsidRPr="00E2692C" w:rsidRDefault="004A69C5" w:rsidP="004A69C5">
      <w:pPr>
        <w:pStyle w:val="ConsPlusNormal0"/>
        <w:ind w:firstLine="709"/>
        <w:jc w:val="both"/>
        <w:outlineLvl w:val="1"/>
        <w:rPr>
          <w:rFonts w:ascii="Times New Roman" w:eastAsia="A" w:hAnsi="Times New Roman" w:cs="Times New Roman"/>
          <w:b/>
          <w:sz w:val="27"/>
          <w:szCs w:val="27"/>
        </w:rPr>
      </w:pPr>
    </w:p>
    <w:p w:rsidR="004A69C5" w:rsidRPr="00E2692C" w:rsidRDefault="004A69C5" w:rsidP="004A69C5">
      <w:pPr>
        <w:autoSpaceDE w:val="0"/>
        <w:autoSpaceDN w:val="0"/>
        <w:adjustRightInd w:val="0"/>
        <w:ind w:firstLine="709"/>
        <w:jc w:val="both"/>
        <w:rPr>
          <w:rFonts w:eastAsia="A"/>
          <w:sz w:val="27"/>
          <w:szCs w:val="27"/>
        </w:rPr>
      </w:pPr>
      <w:r w:rsidRPr="00E2692C">
        <w:rPr>
          <w:rFonts w:eastAsia="A"/>
          <w:sz w:val="27"/>
          <w:szCs w:val="27"/>
        </w:rPr>
        <w:t>Основные цели развития агропромышленного комплекса сельского поселения:</w:t>
      </w:r>
    </w:p>
    <w:p w:rsidR="004A69C5" w:rsidRPr="00E2692C" w:rsidRDefault="004A69C5" w:rsidP="004A69C5">
      <w:pPr>
        <w:autoSpaceDE w:val="0"/>
        <w:autoSpaceDN w:val="0"/>
        <w:adjustRightInd w:val="0"/>
        <w:ind w:firstLine="709"/>
        <w:jc w:val="both"/>
        <w:rPr>
          <w:sz w:val="27"/>
          <w:szCs w:val="27"/>
        </w:rPr>
      </w:pPr>
      <w:r w:rsidRPr="00E2692C">
        <w:rPr>
          <w:sz w:val="27"/>
          <w:szCs w:val="27"/>
        </w:rPr>
        <w:t>повышение  устойчивости  развития  территории;</w:t>
      </w:r>
    </w:p>
    <w:p w:rsidR="004A69C5" w:rsidRPr="00E2692C" w:rsidRDefault="004A69C5" w:rsidP="004A69C5">
      <w:pPr>
        <w:autoSpaceDE w:val="0"/>
        <w:autoSpaceDN w:val="0"/>
        <w:adjustRightInd w:val="0"/>
        <w:ind w:firstLine="709"/>
        <w:jc w:val="both"/>
        <w:rPr>
          <w:sz w:val="27"/>
          <w:szCs w:val="27"/>
        </w:rPr>
      </w:pPr>
      <w:r w:rsidRPr="00E2692C">
        <w:rPr>
          <w:sz w:val="27"/>
          <w:szCs w:val="27"/>
        </w:rPr>
        <w:t>создание условий для развития базовых отраслей сельского хозяйства, роста занятости сельского населения и повышения уровня его жизни;</w:t>
      </w:r>
    </w:p>
    <w:p w:rsidR="004A69C5" w:rsidRPr="00E2692C" w:rsidRDefault="004A69C5" w:rsidP="004A69C5">
      <w:pPr>
        <w:autoSpaceDE w:val="0"/>
        <w:autoSpaceDN w:val="0"/>
        <w:adjustRightInd w:val="0"/>
        <w:ind w:firstLine="709"/>
        <w:jc w:val="both"/>
        <w:rPr>
          <w:sz w:val="27"/>
          <w:szCs w:val="27"/>
        </w:rPr>
      </w:pPr>
      <w:r w:rsidRPr="00E2692C">
        <w:rPr>
          <w:sz w:val="27"/>
          <w:szCs w:val="27"/>
        </w:rPr>
        <w:t>повышение конкурентоспособности сельскохозяйственной продукции и  устойчивости функционирования  сельскохозяйственных организаций сельского поселения;</w:t>
      </w:r>
    </w:p>
    <w:p w:rsidR="004A69C5" w:rsidRPr="00E2692C" w:rsidRDefault="004A69C5" w:rsidP="004A69C5">
      <w:pPr>
        <w:autoSpaceDE w:val="0"/>
        <w:autoSpaceDN w:val="0"/>
        <w:adjustRightInd w:val="0"/>
        <w:ind w:firstLine="709"/>
        <w:jc w:val="both"/>
        <w:rPr>
          <w:sz w:val="27"/>
          <w:szCs w:val="27"/>
        </w:rPr>
      </w:pPr>
      <w:r w:rsidRPr="00E2692C">
        <w:rPr>
          <w:sz w:val="27"/>
          <w:szCs w:val="27"/>
        </w:rPr>
        <w:t>повышение кадрового потенциала;</w:t>
      </w:r>
    </w:p>
    <w:p w:rsidR="004A69C5" w:rsidRPr="00E2692C" w:rsidRDefault="004A69C5" w:rsidP="004A69C5">
      <w:pPr>
        <w:autoSpaceDE w:val="0"/>
        <w:autoSpaceDN w:val="0"/>
        <w:adjustRightInd w:val="0"/>
        <w:ind w:firstLine="709"/>
        <w:jc w:val="both"/>
        <w:rPr>
          <w:sz w:val="27"/>
          <w:szCs w:val="27"/>
        </w:rPr>
      </w:pPr>
      <w:r w:rsidRPr="00E2692C">
        <w:rPr>
          <w:sz w:val="27"/>
          <w:szCs w:val="27"/>
        </w:rPr>
        <w:t>поддержание почвенного плодородия сельскохозяйственных угодий;</w:t>
      </w:r>
    </w:p>
    <w:p w:rsidR="004A69C5" w:rsidRPr="00E2692C" w:rsidRDefault="004A69C5" w:rsidP="004A69C5">
      <w:pPr>
        <w:pStyle w:val="ConsPlusNormal0"/>
        <w:ind w:firstLine="709"/>
        <w:jc w:val="both"/>
        <w:outlineLvl w:val="1"/>
        <w:rPr>
          <w:rFonts w:ascii="Times New Roman" w:eastAsia="A" w:hAnsi="Times New Roman" w:cs="Times New Roman"/>
          <w:b/>
          <w:sz w:val="27"/>
          <w:szCs w:val="27"/>
          <w:highlight w:val="cyan"/>
        </w:rPr>
      </w:pPr>
      <w:r w:rsidRPr="00E2692C">
        <w:rPr>
          <w:rFonts w:ascii="Times New Roman" w:hAnsi="Times New Roman" w:cs="Times New Roman"/>
          <w:sz w:val="27"/>
          <w:szCs w:val="27"/>
        </w:rPr>
        <w:t>содействие технической и технологической модернизации сельского хозяйства;</w:t>
      </w:r>
    </w:p>
    <w:p w:rsidR="004A69C5" w:rsidRPr="00E2692C" w:rsidRDefault="004A69C5" w:rsidP="004A69C5">
      <w:pPr>
        <w:autoSpaceDE w:val="0"/>
        <w:autoSpaceDN w:val="0"/>
        <w:adjustRightInd w:val="0"/>
        <w:ind w:firstLine="709"/>
        <w:jc w:val="both"/>
        <w:rPr>
          <w:sz w:val="27"/>
          <w:szCs w:val="27"/>
        </w:rPr>
      </w:pPr>
      <w:r w:rsidRPr="00E2692C">
        <w:rPr>
          <w:sz w:val="27"/>
          <w:szCs w:val="27"/>
        </w:rPr>
        <w:t>поддержка наиболее эффективных крестьянских (фермерских) хозяйств и развитие сети организаций для закупки продукции мелких производителей;</w:t>
      </w:r>
    </w:p>
    <w:p w:rsidR="004A69C5" w:rsidRPr="00E2692C" w:rsidRDefault="004A69C5" w:rsidP="004A69C5">
      <w:pPr>
        <w:pStyle w:val="ConsPlusNormal0"/>
        <w:ind w:firstLine="709"/>
        <w:jc w:val="both"/>
        <w:rPr>
          <w:rFonts w:ascii="Times New Roman" w:hAnsi="Times New Roman" w:cs="Times New Roman"/>
          <w:sz w:val="27"/>
          <w:szCs w:val="27"/>
        </w:rPr>
      </w:pPr>
      <w:r w:rsidRPr="00E2692C">
        <w:rPr>
          <w:rFonts w:ascii="Times New Roman" w:hAnsi="Times New Roman" w:cs="Times New Roman"/>
          <w:sz w:val="27"/>
          <w:szCs w:val="27"/>
        </w:rPr>
        <w:t>Для успешного решения задачи по наращиванию экономического потенциала аграрного сектора требуется осуществление мер по повышению уровня и качества жизни сельского населения, преодолению дефицита специалистов и квалифицированных рабочих в сельском хозяйстве и других отраслях экономики сельского поселения.</w:t>
      </w:r>
    </w:p>
    <w:p w:rsidR="004A69C5" w:rsidRPr="00E2692C" w:rsidRDefault="004A69C5" w:rsidP="004A69C5">
      <w:pPr>
        <w:ind w:firstLine="709"/>
        <w:jc w:val="both"/>
        <w:rPr>
          <w:rFonts w:eastAsia="A"/>
          <w:sz w:val="27"/>
          <w:szCs w:val="27"/>
        </w:rPr>
      </w:pPr>
      <w:r w:rsidRPr="00E2692C">
        <w:rPr>
          <w:spacing w:val="-4"/>
          <w:sz w:val="27"/>
          <w:szCs w:val="27"/>
        </w:rPr>
        <w:t>Обеспечение сельского населения качественными услугами социальной сферы, комфортным и благоустроенным жильем является одной из важнейших задач. Ее решение будет способствовать социально-экономическому развитию    сельского поселения.</w:t>
      </w:r>
      <w:bookmarkStart w:id="4" w:name="_Toc276391280"/>
      <w:r w:rsidRPr="00E2692C">
        <w:rPr>
          <w:rFonts w:eastAsia="A"/>
          <w:sz w:val="27"/>
          <w:szCs w:val="27"/>
        </w:rPr>
        <w:t xml:space="preserve"> </w:t>
      </w:r>
    </w:p>
    <w:p w:rsidR="004A69C5" w:rsidRPr="00E2692C" w:rsidRDefault="004A69C5" w:rsidP="004A69C5">
      <w:pPr>
        <w:ind w:firstLine="709"/>
        <w:jc w:val="both"/>
        <w:rPr>
          <w:spacing w:val="-4"/>
          <w:sz w:val="27"/>
          <w:szCs w:val="27"/>
        </w:rPr>
      </w:pPr>
    </w:p>
    <w:p w:rsidR="004A69C5" w:rsidRPr="00E2692C" w:rsidRDefault="004A69C5" w:rsidP="004A69C5">
      <w:pPr>
        <w:ind w:firstLine="709"/>
        <w:jc w:val="both"/>
        <w:outlineLvl w:val="1"/>
        <w:rPr>
          <w:b/>
          <w:sz w:val="27"/>
          <w:szCs w:val="27"/>
        </w:rPr>
      </w:pPr>
      <w:r w:rsidRPr="00E2692C">
        <w:rPr>
          <w:b/>
          <w:sz w:val="27"/>
          <w:szCs w:val="27"/>
        </w:rPr>
        <w:t xml:space="preserve">  Малое предпринимательство</w:t>
      </w:r>
      <w:bookmarkEnd w:id="4"/>
    </w:p>
    <w:p w:rsidR="004A69C5" w:rsidRPr="00E2692C" w:rsidRDefault="004A69C5" w:rsidP="004A69C5">
      <w:pPr>
        <w:ind w:firstLine="709"/>
        <w:jc w:val="both"/>
        <w:rPr>
          <w:rFonts w:eastAsia="A"/>
          <w:sz w:val="27"/>
          <w:szCs w:val="27"/>
        </w:rPr>
      </w:pPr>
      <w:bookmarkStart w:id="5" w:name="_Toc276391281"/>
      <w:r w:rsidRPr="00E2692C">
        <w:rPr>
          <w:rFonts w:eastAsia="A"/>
          <w:sz w:val="27"/>
          <w:szCs w:val="27"/>
        </w:rPr>
        <w:t>Основной целью развития малого предпринимательства сельского поселения является увеличение доли субъектов малого бизнеса в объеме  экономики сельского поселения, увеличение доли среднего класса.</w:t>
      </w:r>
    </w:p>
    <w:p w:rsidR="004A69C5" w:rsidRPr="00E2692C" w:rsidRDefault="004A69C5" w:rsidP="004A69C5">
      <w:pPr>
        <w:ind w:firstLine="709"/>
        <w:jc w:val="both"/>
        <w:rPr>
          <w:rFonts w:eastAsia="A"/>
          <w:sz w:val="27"/>
          <w:szCs w:val="27"/>
        </w:rPr>
      </w:pPr>
      <w:r w:rsidRPr="00E2692C">
        <w:rPr>
          <w:rFonts w:eastAsia="A"/>
          <w:sz w:val="27"/>
          <w:szCs w:val="27"/>
        </w:rPr>
        <w:t xml:space="preserve">Для достижения поставленной цели необходимо решить следующие задачи: </w:t>
      </w:r>
    </w:p>
    <w:p w:rsidR="004A69C5" w:rsidRPr="00E2692C" w:rsidRDefault="004A69C5" w:rsidP="004A69C5">
      <w:pPr>
        <w:ind w:firstLine="708"/>
        <w:jc w:val="both"/>
        <w:rPr>
          <w:sz w:val="27"/>
          <w:szCs w:val="27"/>
        </w:rPr>
      </w:pPr>
      <w:r w:rsidRPr="00E2692C">
        <w:rPr>
          <w:sz w:val="27"/>
          <w:szCs w:val="27"/>
        </w:rPr>
        <w:lastRenderedPageBreak/>
        <w:t>совершенствование правовых, экономических и организационных условий для развития  малого бизнеса, личных подворий;</w:t>
      </w:r>
    </w:p>
    <w:p w:rsidR="004A69C5" w:rsidRPr="00E2692C" w:rsidRDefault="004A69C5" w:rsidP="004A69C5">
      <w:pPr>
        <w:ind w:firstLine="360"/>
        <w:jc w:val="both"/>
        <w:rPr>
          <w:sz w:val="27"/>
          <w:szCs w:val="27"/>
        </w:rPr>
      </w:pPr>
      <w:r w:rsidRPr="00E2692C">
        <w:rPr>
          <w:sz w:val="27"/>
          <w:szCs w:val="27"/>
        </w:rPr>
        <w:t xml:space="preserve">     создание и развитие инфраструктуры поддержки малого предпринимательства;</w:t>
      </w:r>
    </w:p>
    <w:p w:rsidR="004A69C5" w:rsidRPr="00E2692C" w:rsidRDefault="004A69C5" w:rsidP="004A69C5">
      <w:pPr>
        <w:jc w:val="both"/>
        <w:rPr>
          <w:sz w:val="27"/>
          <w:szCs w:val="27"/>
        </w:rPr>
      </w:pPr>
      <w:r w:rsidRPr="00E2692C">
        <w:rPr>
          <w:sz w:val="27"/>
          <w:szCs w:val="27"/>
        </w:rPr>
        <w:t xml:space="preserve"> </w:t>
      </w:r>
      <w:r w:rsidRPr="00E2692C">
        <w:rPr>
          <w:sz w:val="27"/>
          <w:szCs w:val="27"/>
        </w:rPr>
        <w:tab/>
        <w:t>создание дополнительных стимулов для вовлечения незанятого населения в сферу малого бизнеса;</w:t>
      </w:r>
    </w:p>
    <w:p w:rsidR="004A69C5" w:rsidRPr="00E2692C" w:rsidRDefault="004A69C5" w:rsidP="004A69C5">
      <w:pPr>
        <w:ind w:firstLine="708"/>
        <w:jc w:val="both"/>
        <w:rPr>
          <w:sz w:val="27"/>
          <w:szCs w:val="27"/>
        </w:rPr>
      </w:pPr>
      <w:r w:rsidRPr="00E2692C">
        <w:rPr>
          <w:sz w:val="27"/>
          <w:szCs w:val="27"/>
        </w:rPr>
        <w:t xml:space="preserve">оказание организационной, методической, консультационной помощи предпринимателям, </w:t>
      </w:r>
      <w:proofErr w:type="gramStart"/>
      <w:r w:rsidRPr="00E2692C">
        <w:rPr>
          <w:sz w:val="27"/>
          <w:szCs w:val="27"/>
        </w:rPr>
        <w:t>гражданам</w:t>
      </w:r>
      <w:proofErr w:type="gramEnd"/>
      <w:r w:rsidRPr="00E2692C">
        <w:rPr>
          <w:sz w:val="27"/>
          <w:szCs w:val="27"/>
        </w:rPr>
        <w:t xml:space="preserve"> ведущим личное подсобное хозяйство;                                                                                        укрепление социального статуса и повышение  престижа предпринимательства.        </w:t>
      </w:r>
    </w:p>
    <w:p w:rsidR="004A69C5" w:rsidRPr="00E2692C" w:rsidRDefault="004A69C5" w:rsidP="004A69C5">
      <w:pPr>
        <w:ind w:firstLine="708"/>
        <w:jc w:val="both"/>
        <w:rPr>
          <w:sz w:val="27"/>
          <w:szCs w:val="27"/>
        </w:rPr>
      </w:pPr>
    </w:p>
    <w:p w:rsidR="004A69C5" w:rsidRPr="00E2692C" w:rsidRDefault="004A69C5" w:rsidP="004A69C5">
      <w:pPr>
        <w:autoSpaceDE w:val="0"/>
        <w:autoSpaceDN w:val="0"/>
        <w:adjustRightInd w:val="0"/>
        <w:ind w:firstLine="709"/>
        <w:jc w:val="both"/>
        <w:outlineLvl w:val="1"/>
        <w:rPr>
          <w:b/>
          <w:sz w:val="27"/>
          <w:szCs w:val="27"/>
        </w:rPr>
      </w:pPr>
      <w:r w:rsidRPr="00E2692C">
        <w:rPr>
          <w:b/>
          <w:sz w:val="27"/>
          <w:szCs w:val="27"/>
        </w:rPr>
        <w:t xml:space="preserve">  Потребительский рынок</w:t>
      </w:r>
      <w:bookmarkEnd w:id="5"/>
    </w:p>
    <w:p w:rsidR="004A69C5" w:rsidRPr="00E2692C" w:rsidRDefault="004A69C5" w:rsidP="004A69C5">
      <w:pPr>
        <w:ind w:firstLine="709"/>
        <w:jc w:val="both"/>
        <w:rPr>
          <w:sz w:val="27"/>
          <w:szCs w:val="27"/>
        </w:rPr>
      </w:pPr>
      <w:bookmarkStart w:id="6" w:name="_Toc276391282"/>
      <w:r w:rsidRPr="00E2692C">
        <w:rPr>
          <w:sz w:val="27"/>
          <w:szCs w:val="27"/>
        </w:rPr>
        <w:t>Основными целями дальнейшего развития сферы торговли являются:</w:t>
      </w:r>
    </w:p>
    <w:p w:rsidR="004A69C5" w:rsidRPr="00E2692C" w:rsidRDefault="004A69C5" w:rsidP="004A69C5">
      <w:pPr>
        <w:ind w:firstLine="709"/>
        <w:jc w:val="both"/>
        <w:rPr>
          <w:sz w:val="27"/>
          <w:szCs w:val="27"/>
        </w:rPr>
      </w:pPr>
      <w:r w:rsidRPr="00E2692C">
        <w:rPr>
          <w:sz w:val="27"/>
          <w:szCs w:val="27"/>
        </w:rPr>
        <w:t>создание условий для удовлетворения потребностей населения в качественных и безопасных товарах и услугах;</w:t>
      </w:r>
    </w:p>
    <w:p w:rsidR="004A69C5" w:rsidRPr="00E2692C" w:rsidRDefault="004A69C5" w:rsidP="004A69C5">
      <w:pPr>
        <w:ind w:firstLine="709"/>
        <w:jc w:val="both"/>
        <w:rPr>
          <w:sz w:val="27"/>
          <w:szCs w:val="27"/>
        </w:rPr>
      </w:pPr>
      <w:r w:rsidRPr="00E2692C">
        <w:rPr>
          <w:sz w:val="27"/>
          <w:szCs w:val="27"/>
        </w:rPr>
        <w:t>поддержка развития малого и среднего бизнеса;</w:t>
      </w:r>
    </w:p>
    <w:p w:rsidR="004A69C5" w:rsidRPr="00E2692C" w:rsidRDefault="004A69C5" w:rsidP="004A69C5">
      <w:pPr>
        <w:ind w:firstLine="709"/>
        <w:jc w:val="both"/>
        <w:rPr>
          <w:sz w:val="27"/>
          <w:szCs w:val="27"/>
        </w:rPr>
      </w:pPr>
      <w:r w:rsidRPr="00E2692C">
        <w:rPr>
          <w:sz w:val="27"/>
          <w:szCs w:val="27"/>
        </w:rPr>
        <w:t>защита прав потребителей.</w:t>
      </w:r>
    </w:p>
    <w:p w:rsidR="004A69C5" w:rsidRPr="00E2692C" w:rsidRDefault="004A69C5" w:rsidP="004A69C5">
      <w:pPr>
        <w:ind w:firstLine="709"/>
        <w:jc w:val="both"/>
        <w:rPr>
          <w:rFonts w:eastAsia="A"/>
          <w:sz w:val="27"/>
          <w:szCs w:val="27"/>
        </w:rPr>
      </w:pPr>
    </w:p>
    <w:p w:rsidR="004A69C5" w:rsidRPr="00E2692C" w:rsidRDefault="004A69C5" w:rsidP="004A69C5">
      <w:pPr>
        <w:ind w:firstLine="709"/>
        <w:jc w:val="both"/>
        <w:outlineLvl w:val="1"/>
        <w:rPr>
          <w:b/>
          <w:bCs/>
          <w:sz w:val="27"/>
          <w:szCs w:val="27"/>
        </w:rPr>
      </w:pPr>
      <w:r w:rsidRPr="00E2692C">
        <w:rPr>
          <w:b/>
          <w:bCs/>
          <w:sz w:val="27"/>
          <w:szCs w:val="27"/>
        </w:rPr>
        <w:t xml:space="preserve">  Энергосбережение и </w:t>
      </w:r>
      <w:proofErr w:type="spellStart"/>
      <w:r w:rsidRPr="00E2692C">
        <w:rPr>
          <w:b/>
          <w:bCs/>
          <w:sz w:val="27"/>
          <w:szCs w:val="27"/>
        </w:rPr>
        <w:t>энергоэффективность</w:t>
      </w:r>
      <w:bookmarkEnd w:id="6"/>
      <w:proofErr w:type="spellEnd"/>
    </w:p>
    <w:p w:rsidR="004A69C5" w:rsidRPr="00E2692C" w:rsidRDefault="004A69C5" w:rsidP="004A69C5">
      <w:pPr>
        <w:ind w:firstLine="709"/>
        <w:jc w:val="both"/>
        <w:rPr>
          <w:sz w:val="27"/>
          <w:szCs w:val="27"/>
        </w:rPr>
      </w:pPr>
      <w:r w:rsidRPr="00E2692C">
        <w:rPr>
          <w:bCs/>
          <w:sz w:val="27"/>
          <w:szCs w:val="27"/>
        </w:rPr>
        <w:t xml:space="preserve">Целью проведения энергосбережения и повышения </w:t>
      </w:r>
      <w:proofErr w:type="spellStart"/>
      <w:r w:rsidRPr="00E2692C">
        <w:rPr>
          <w:bCs/>
          <w:sz w:val="27"/>
          <w:szCs w:val="27"/>
        </w:rPr>
        <w:t>энергоэффективности</w:t>
      </w:r>
      <w:proofErr w:type="spellEnd"/>
      <w:r w:rsidRPr="00E2692C">
        <w:rPr>
          <w:b/>
          <w:bCs/>
          <w:sz w:val="27"/>
          <w:szCs w:val="27"/>
        </w:rPr>
        <w:t xml:space="preserve"> </w:t>
      </w:r>
      <w:r w:rsidRPr="00E2692C">
        <w:rPr>
          <w:sz w:val="27"/>
          <w:szCs w:val="27"/>
        </w:rPr>
        <w:t xml:space="preserve">является  снижения энергоемкости экономики </w:t>
      </w:r>
      <w:r w:rsidRPr="00E2692C">
        <w:rPr>
          <w:rFonts w:eastAsia="A"/>
          <w:sz w:val="27"/>
          <w:szCs w:val="27"/>
        </w:rPr>
        <w:t xml:space="preserve">   сельского поселения к 2021</w:t>
      </w:r>
      <w:r w:rsidRPr="00E2692C">
        <w:rPr>
          <w:sz w:val="27"/>
          <w:szCs w:val="27"/>
        </w:rPr>
        <w:t xml:space="preserve"> году на </w:t>
      </w:r>
      <w:r w:rsidRPr="00E2692C">
        <w:rPr>
          <w:rFonts w:eastAsia="A"/>
          <w:sz w:val="27"/>
          <w:szCs w:val="27"/>
        </w:rPr>
        <w:t>2,5</w:t>
      </w:r>
      <w:r w:rsidRPr="00E2692C">
        <w:rPr>
          <w:sz w:val="27"/>
          <w:szCs w:val="27"/>
        </w:rPr>
        <w:t xml:space="preserve"> % на основе создания организационных, экономических, научно-технических и других условий, обеспечивающих высокоэффективное использование энергоресурсов.</w:t>
      </w:r>
    </w:p>
    <w:p w:rsidR="004A69C5" w:rsidRPr="00E2692C" w:rsidRDefault="004A69C5" w:rsidP="004A69C5">
      <w:pPr>
        <w:widowControl w:val="0"/>
        <w:suppressAutoHyphens/>
        <w:ind w:firstLine="709"/>
        <w:jc w:val="both"/>
        <w:rPr>
          <w:sz w:val="27"/>
          <w:szCs w:val="27"/>
        </w:rPr>
      </w:pPr>
      <w:r w:rsidRPr="00E2692C">
        <w:rPr>
          <w:sz w:val="27"/>
          <w:szCs w:val="27"/>
        </w:rPr>
        <w:t xml:space="preserve">Мероприятия по энергосбережению и повышению энергетической эффективности в </w:t>
      </w:r>
      <w:r w:rsidRPr="00E2692C">
        <w:rPr>
          <w:rFonts w:eastAsia="A"/>
          <w:sz w:val="27"/>
          <w:szCs w:val="27"/>
        </w:rPr>
        <w:t xml:space="preserve">  сельском поселении</w:t>
      </w:r>
      <w:r w:rsidRPr="00E2692C">
        <w:rPr>
          <w:sz w:val="27"/>
          <w:szCs w:val="27"/>
        </w:rPr>
        <w:t xml:space="preserve"> будут реализованы в рамках </w:t>
      </w:r>
      <w:r w:rsidRPr="00E2692C">
        <w:rPr>
          <w:rFonts w:eastAsia="A"/>
          <w:sz w:val="27"/>
          <w:szCs w:val="27"/>
        </w:rPr>
        <w:t xml:space="preserve">муниципальной   </w:t>
      </w:r>
      <w:r w:rsidRPr="00E2692C">
        <w:rPr>
          <w:sz w:val="27"/>
          <w:szCs w:val="27"/>
        </w:rPr>
        <w:t xml:space="preserve">программы  </w:t>
      </w:r>
      <w:r w:rsidRPr="00E2692C">
        <w:rPr>
          <w:b/>
          <w:color w:val="000000"/>
          <w:sz w:val="27"/>
          <w:szCs w:val="27"/>
        </w:rPr>
        <w:t>«</w:t>
      </w:r>
      <w:r w:rsidRPr="00E2692C">
        <w:rPr>
          <w:b/>
          <w:sz w:val="27"/>
          <w:szCs w:val="27"/>
        </w:rPr>
        <w:t xml:space="preserve">Энергосбережение и повышение энергетической  эффективности в </w:t>
      </w:r>
      <w:proofErr w:type="spellStart"/>
      <w:r w:rsidRPr="00E2692C">
        <w:rPr>
          <w:b/>
          <w:sz w:val="27"/>
          <w:szCs w:val="27"/>
        </w:rPr>
        <w:t>Староирюкском</w:t>
      </w:r>
      <w:proofErr w:type="spellEnd"/>
      <w:r w:rsidRPr="00E2692C">
        <w:rPr>
          <w:b/>
          <w:sz w:val="27"/>
          <w:szCs w:val="27"/>
        </w:rPr>
        <w:t xml:space="preserve"> сельском поселении </w:t>
      </w:r>
      <w:proofErr w:type="spellStart"/>
      <w:r w:rsidRPr="00E2692C">
        <w:rPr>
          <w:b/>
          <w:sz w:val="27"/>
          <w:szCs w:val="27"/>
        </w:rPr>
        <w:t>Малмыжского</w:t>
      </w:r>
      <w:proofErr w:type="spellEnd"/>
      <w:r w:rsidRPr="00E2692C">
        <w:rPr>
          <w:b/>
          <w:sz w:val="27"/>
          <w:szCs w:val="27"/>
        </w:rPr>
        <w:t xml:space="preserve"> района Кировской области</w:t>
      </w:r>
      <w:r w:rsidRPr="00E2692C">
        <w:rPr>
          <w:b/>
          <w:bCs/>
          <w:color w:val="000000"/>
          <w:sz w:val="27"/>
          <w:szCs w:val="27"/>
        </w:rPr>
        <w:t>»</w:t>
      </w:r>
      <w:proofErr w:type="gramStart"/>
      <w:r w:rsidRPr="00E2692C">
        <w:rPr>
          <w:b/>
          <w:bCs/>
          <w:sz w:val="27"/>
          <w:szCs w:val="27"/>
        </w:rPr>
        <w:t xml:space="preserve"> .</w:t>
      </w:r>
      <w:proofErr w:type="gramEnd"/>
    </w:p>
    <w:p w:rsidR="004A69C5" w:rsidRPr="00E2692C" w:rsidRDefault="004A69C5" w:rsidP="004A69C5">
      <w:pPr>
        <w:ind w:firstLine="709"/>
        <w:jc w:val="both"/>
        <w:rPr>
          <w:rFonts w:eastAsia="A"/>
          <w:sz w:val="27"/>
          <w:szCs w:val="27"/>
        </w:rPr>
      </w:pPr>
    </w:p>
    <w:p w:rsidR="004A69C5" w:rsidRPr="00E2692C" w:rsidRDefault="004A69C5" w:rsidP="004A69C5">
      <w:pPr>
        <w:ind w:firstLine="709"/>
        <w:jc w:val="both"/>
        <w:outlineLvl w:val="1"/>
        <w:rPr>
          <w:b/>
          <w:sz w:val="27"/>
          <w:szCs w:val="27"/>
        </w:rPr>
      </w:pPr>
      <w:bookmarkStart w:id="7" w:name="_Toc276391285"/>
      <w:r w:rsidRPr="00E2692C">
        <w:rPr>
          <w:b/>
          <w:sz w:val="27"/>
          <w:szCs w:val="27"/>
        </w:rPr>
        <w:t xml:space="preserve">   Жилищно-коммунальное хозяйство</w:t>
      </w:r>
      <w:bookmarkEnd w:id="7"/>
    </w:p>
    <w:p w:rsidR="004A69C5" w:rsidRPr="00E2692C" w:rsidRDefault="004A69C5" w:rsidP="004A69C5">
      <w:pPr>
        <w:ind w:firstLine="709"/>
        <w:jc w:val="both"/>
        <w:rPr>
          <w:sz w:val="27"/>
          <w:szCs w:val="27"/>
        </w:rPr>
      </w:pPr>
      <w:bookmarkStart w:id="8" w:name="_Toc276391286"/>
      <w:r w:rsidRPr="00E2692C">
        <w:rPr>
          <w:sz w:val="27"/>
          <w:szCs w:val="27"/>
        </w:rPr>
        <w:t>Основными целями в сфере жилищно-коммунального хозяйства являются:</w:t>
      </w:r>
    </w:p>
    <w:p w:rsidR="004A69C5" w:rsidRPr="00E2692C" w:rsidRDefault="004A69C5" w:rsidP="004A69C5">
      <w:pPr>
        <w:ind w:firstLine="709"/>
        <w:jc w:val="both"/>
        <w:rPr>
          <w:sz w:val="27"/>
          <w:szCs w:val="27"/>
        </w:rPr>
      </w:pPr>
      <w:r w:rsidRPr="00E2692C">
        <w:rPr>
          <w:sz w:val="27"/>
          <w:szCs w:val="27"/>
        </w:rPr>
        <w:t>повышение комфортности проживания, обеспечение собственников помещений многоквартирных домов коммунальными услугами нормативного качества;</w:t>
      </w:r>
    </w:p>
    <w:p w:rsidR="004A69C5" w:rsidRPr="00E2692C" w:rsidRDefault="004A69C5" w:rsidP="004A69C5">
      <w:pPr>
        <w:ind w:firstLine="709"/>
        <w:jc w:val="both"/>
        <w:rPr>
          <w:sz w:val="27"/>
          <w:szCs w:val="27"/>
        </w:rPr>
      </w:pPr>
      <w:r w:rsidRPr="00E2692C">
        <w:rPr>
          <w:sz w:val="27"/>
          <w:szCs w:val="27"/>
        </w:rPr>
        <w:t>обеспечение доступной стоимости коммунальных услуг при надежной и эффективной работе коммунальной инфраструктуры.</w:t>
      </w:r>
    </w:p>
    <w:p w:rsidR="004A69C5" w:rsidRPr="00E2692C" w:rsidRDefault="004A69C5" w:rsidP="004A69C5">
      <w:pPr>
        <w:ind w:firstLine="709"/>
        <w:jc w:val="both"/>
        <w:rPr>
          <w:sz w:val="27"/>
          <w:szCs w:val="27"/>
        </w:rPr>
      </w:pPr>
      <w:r w:rsidRPr="00E2692C">
        <w:rPr>
          <w:sz w:val="27"/>
          <w:szCs w:val="27"/>
        </w:rPr>
        <w:t xml:space="preserve"> </w:t>
      </w:r>
    </w:p>
    <w:p w:rsidR="004A69C5" w:rsidRPr="00E2692C" w:rsidRDefault="004A69C5" w:rsidP="004A69C5">
      <w:pPr>
        <w:jc w:val="both"/>
        <w:outlineLvl w:val="1"/>
        <w:rPr>
          <w:b/>
          <w:sz w:val="27"/>
          <w:szCs w:val="27"/>
        </w:rPr>
      </w:pPr>
      <w:r w:rsidRPr="00E2692C">
        <w:rPr>
          <w:b/>
          <w:sz w:val="27"/>
          <w:szCs w:val="27"/>
        </w:rPr>
        <w:t xml:space="preserve">        Транспортная инфраструктура</w:t>
      </w:r>
      <w:bookmarkEnd w:id="8"/>
    </w:p>
    <w:p w:rsidR="004A69C5" w:rsidRPr="00E2692C" w:rsidRDefault="004A69C5" w:rsidP="004A69C5">
      <w:pPr>
        <w:ind w:right="25" w:firstLine="709"/>
        <w:jc w:val="both"/>
        <w:rPr>
          <w:sz w:val="27"/>
          <w:szCs w:val="27"/>
        </w:rPr>
      </w:pPr>
      <w:bookmarkStart w:id="9" w:name="_Toc276391287"/>
      <w:r w:rsidRPr="00E2692C">
        <w:rPr>
          <w:sz w:val="27"/>
          <w:szCs w:val="27"/>
        </w:rPr>
        <w:t>Целью развития транспортной инфраструктуры является повышение уровня ее безопасности, доступность и качество услуг транспортного комплекса для населения.</w:t>
      </w:r>
    </w:p>
    <w:p w:rsidR="004A69C5" w:rsidRPr="00E2692C" w:rsidRDefault="004A69C5" w:rsidP="004A69C5">
      <w:pPr>
        <w:ind w:right="25" w:firstLine="709"/>
        <w:jc w:val="both"/>
        <w:rPr>
          <w:sz w:val="27"/>
          <w:szCs w:val="27"/>
        </w:rPr>
      </w:pPr>
      <w:r w:rsidRPr="00E2692C">
        <w:rPr>
          <w:sz w:val="27"/>
          <w:szCs w:val="27"/>
        </w:rPr>
        <w:t xml:space="preserve"> Для достижения поставленной цели необходимо решить следующие задачи:</w:t>
      </w:r>
    </w:p>
    <w:p w:rsidR="004A69C5" w:rsidRPr="00E2692C" w:rsidRDefault="004A69C5" w:rsidP="004A69C5">
      <w:pPr>
        <w:ind w:right="25" w:firstLine="709"/>
        <w:jc w:val="both"/>
        <w:rPr>
          <w:sz w:val="27"/>
          <w:szCs w:val="27"/>
        </w:rPr>
      </w:pPr>
      <w:r w:rsidRPr="00E2692C">
        <w:rPr>
          <w:sz w:val="27"/>
          <w:szCs w:val="27"/>
        </w:rPr>
        <w:t>развитие дорожного хозяйства;</w:t>
      </w:r>
    </w:p>
    <w:p w:rsidR="004A69C5" w:rsidRPr="00E2692C" w:rsidRDefault="004A69C5" w:rsidP="004A69C5">
      <w:pPr>
        <w:ind w:right="25" w:firstLine="709"/>
        <w:jc w:val="both"/>
        <w:rPr>
          <w:sz w:val="27"/>
          <w:szCs w:val="27"/>
        </w:rPr>
      </w:pPr>
      <w:r w:rsidRPr="00E2692C">
        <w:rPr>
          <w:sz w:val="27"/>
          <w:szCs w:val="27"/>
        </w:rPr>
        <w:t>развитие автомобильного транспорта;</w:t>
      </w:r>
    </w:p>
    <w:p w:rsidR="004A69C5" w:rsidRPr="00E2692C" w:rsidRDefault="004A69C5" w:rsidP="004A69C5">
      <w:pPr>
        <w:ind w:right="25" w:firstLine="709"/>
        <w:jc w:val="both"/>
        <w:rPr>
          <w:sz w:val="27"/>
          <w:szCs w:val="27"/>
        </w:rPr>
      </w:pPr>
    </w:p>
    <w:p w:rsidR="004A69C5" w:rsidRPr="00E2692C" w:rsidRDefault="004A69C5" w:rsidP="004A69C5">
      <w:pPr>
        <w:pStyle w:val="a7"/>
        <w:jc w:val="both"/>
        <w:outlineLvl w:val="1"/>
        <w:rPr>
          <w:b/>
          <w:sz w:val="27"/>
          <w:szCs w:val="27"/>
        </w:rPr>
      </w:pPr>
      <w:bookmarkStart w:id="10" w:name="_Toc276391292"/>
      <w:bookmarkEnd w:id="9"/>
      <w:r w:rsidRPr="00E2692C">
        <w:rPr>
          <w:rFonts w:eastAsia="A"/>
          <w:b/>
          <w:sz w:val="27"/>
          <w:szCs w:val="27"/>
        </w:rPr>
        <w:t xml:space="preserve">   Занятость населения и рынок труда</w:t>
      </w:r>
    </w:p>
    <w:p w:rsidR="004A69C5" w:rsidRPr="00E2692C" w:rsidRDefault="004A69C5" w:rsidP="004A69C5">
      <w:pPr>
        <w:ind w:right="25" w:firstLine="709"/>
        <w:jc w:val="both"/>
        <w:rPr>
          <w:sz w:val="27"/>
          <w:szCs w:val="27"/>
        </w:rPr>
      </w:pPr>
      <w:r w:rsidRPr="00E2692C">
        <w:rPr>
          <w:sz w:val="27"/>
          <w:szCs w:val="27"/>
        </w:rPr>
        <w:t>Основными задачами по развитию трудовых ресурсов и эффективности их использования являются:</w:t>
      </w:r>
    </w:p>
    <w:p w:rsidR="004A69C5" w:rsidRPr="00E2692C" w:rsidRDefault="004A69C5" w:rsidP="004A69C5">
      <w:pPr>
        <w:ind w:right="25" w:firstLine="709"/>
        <w:jc w:val="both"/>
        <w:rPr>
          <w:sz w:val="27"/>
          <w:szCs w:val="27"/>
        </w:rPr>
      </w:pPr>
      <w:r w:rsidRPr="00E2692C">
        <w:rPr>
          <w:sz w:val="27"/>
          <w:szCs w:val="27"/>
        </w:rPr>
        <w:t xml:space="preserve">стимулирование расширенного воспроизводства трудовых ресурсов, снижение миграционного оттока населения в другие регионы; </w:t>
      </w:r>
    </w:p>
    <w:p w:rsidR="004A69C5" w:rsidRPr="00E2692C" w:rsidRDefault="004A69C5" w:rsidP="004A69C5">
      <w:pPr>
        <w:ind w:right="25" w:firstLine="709"/>
        <w:jc w:val="both"/>
        <w:rPr>
          <w:sz w:val="27"/>
          <w:szCs w:val="27"/>
        </w:rPr>
      </w:pPr>
      <w:r w:rsidRPr="00E2692C">
        <w:rPr>
          <w:sz w:val="27"/>
          <w:szCs w:val="27"/>
        </w:rPr>
        <w:t xml:space="preserve">повышение качества профессионального образования, приведение подготовки кадров в соответствие с </w:t>
      </w:r>
      <w:r w:rsidRPr="00E2692C">
        <w:rPr>
          <w:rFonts w:eastAsia="A"/>
          <w:sz w:val="27"/>
          <w:szCs w:val="27"/>
        </w:rPr>
        <w:t>потребностью экономики сельского поселения</w:t>
      </w:r>
      <w:r w:rsidRPr="00E2692C">
        <w:rPr>
          <w:sz w:val="27"/>
          <w:szCs w:val="27"/>
        </w:rPr>
        <w:t>;</w:t>
      </w:r>
    </w:p>
    <w:p w:rsidR="004A69C5" w:rsidRPr="00E2692C" w:rsidRDefault="004A69C5" w:rsidP="004A69C5">
      <w:pPr>
        <w:ind w:right="25" w:firstLine="709"/>
        <w:jc w:val="both"/>
        <w:rPr>
          <w:sz w:val="27"/>
          <w:szCs w:val="27"/>
        </w:rPr>
      </w:pPr>
      <w:r w:rsidRPr="00E2692C">
        <w:rPr>
          <w:sz w:val="27"/>
          <w:szCs w:val="27"/>
        </w:rPr>
        <w:t>повышение уровня занятости трудовых ресурсов в экономике.</w:t>
      </w:r>
      <w:bookmarkStart w:id="11" w:name="_Toc276391295"/>
      <w:bookmarkEnd w:id="10"/>
    </w:p>
    <w:p w:rsidR="004A69C5" w:rsidRPr="00E2692C" w:rsidRDefault="004A69C5" w:rsidP="004A69C5">
      <w:pPr>
        <w:ind w:right="25" w:firstLine="709"/>
        <w:jc w:val="both"/>
        <w:rPr>
          <w:sz w:val="27"/>
          <w:szCs w:val="27"/>
        </w:rPr>
      </w:pPr>
    </w:p>
    <w:p w:rsidR="004A69C5" w:rsidRPr="00E2692C" w:rsidRDefault="004A69C5" w:rsidP="004A69C5">
      <w:pPr>
        <w:autoSpaceDE w:val="0"/>
        <w:autoSpaceDN w:val="0"/>
        <w:adjustRightInd w:val="0"/>
        <w:ind w:firstLine="709"/>
        <w:jc w:val="both"/>
        <w:outlineLvl w:val="1"/>
        <w:rPr>
          <w:b/>
          <w:sz w:val="27"/>
          <w:szCs w:val="27"/>
        </w:rPr>
      </w:pPr>
      <w:r w:rsidRPr="00E2692C">
        <w:rPr>
          <w:b/>
          <w:sz w:val="27"/>
          <w:szCs w:val="27"/>
        </w:rPr>
        <w:t xml:space="preserve">  Экология</w:t>
      </w:r>
      <w:bookmarkEnd w:id="11"/>
    </w:p>
    <w:p w:rsidR="004A69C5" w:rsidRPr="00E2692C" w:rsidRDefault="004A69C5" w:rsidP="004A69C5">
      <w:pPr>
        <w:autoSpaceDE w:val="0"/>
        <w:autoSpaceDN w:val="0"/>
        <w:adjustRightInd w:val="0"/>
        <w:ind w:firstLine="709"/>
        <w:jc w:val="both"/>
        <w:outlineLvl w:val="1"/>
        <w:rPr>
          <w:b/>
          <w:sz w:val="27"/>
          <w:szCs w:val="27"/>
        </w:rPr>
      </w:pPr>
    </w:p>
    <w:p w:rsidR="004A69C5" w:rsidRPr="00E2692C" w:rsidRDefault="004A69C5" w:rsidP="004A69C5">
      <w:pPr>
        <w:ind w:firstLine="709"/>
        <w:jc w:val="both"/>
        <w:rPr>
          <w:rFonts w:eastAsia="A"/>
          <w:sz w:val="27"/>
          <w:szCs w:val="27"/>
        </w:rPr>
      </w:pPr>
      <w:bookmarkStart w:id="12" w:name="_Toc276391298"/>
      <w:r w:rsidRPr="00E2692C">
        <w:rPr>
          <w:rFonts w:eastAsia="A"/>
          <w:sz w:val="27"/>
          <w:szCs w:val="27"/>
        </w:rPr>
        <w:t>Цель экологической политики сельского поселения – улучшение качества окружающей природной среды, обеспечение благоприятной среды проживания населения.</w:t>
      </w:r>
    </w:p>
    <w:p w:rsidR="004A69C5" w:rsidRPr="00E2692C" w:rsidRDefault="004A69C5" w:rsidP="004A69C5">
      <w:pPr>
        <w:ind w:firstLine="709"/>
        <w:jc w:val="both"/>
        <w:rPr>
          <w:rFonts w:eastAsia="A"/>
          <w:sz w:val="27"/>
          <w:szCs w:val="27"/>
        </w:rPr>
      </w:pPr>
      <w:r w:rsidRPr="00E2692C">
        <w:rPr>
          <w:rFonts w:eastAsia="A"/>
          <w:sz w:val="27"/>
          <w:szCs w:val="27"/>
        </w:rPr>
        <w:t xml:space="preserve">Основными задачами, направленными на достижение поставленной цели, являются: </w:t>
      </w:r>
    </w:p>
    <w:p w:rsidR="004A69C5" w:rsidRPr="00E2692C" w:rsidRDefault="004A69C5" w:rsidP="004A69C5">
      <w:pPr>
        <w:ind w:firstLine="709"/>
        <w:jc w:val="both"/>
        <w:rPr>
          <w:rFonts w:eastAsia="A"/>
          <w:sz w:val="27"/>
          <w:szCs w:val="27"/>
        </w:rPr>
      </w:pPr>
      <w:r w:rsidRPr="00E2692C">
        <w:rPr>
          <w:rFonts w:eastAsia="A"/>
          <w:sz w:val="27"/>
          <w:szCs w:val="27"/>
        </w:rPr>
        <w:t>организация и проведение наблюдения за состоянием окружающей среды;</w:t>
      </w:r>
    </w:p>
    <w:p w:rsidR="004A69C5" w:rsidRPr="00E2692C" w:rsidRDefault="004A69C5" w:rsidP="004A69C5">
      <w:pPr>
        <w:ind w:firstLine="709"/>
        <w:jc w:val="both"/>
        <w:rPr>
          <w:rFonts w:eastAsia="A"/>
          <w:sz w:val="27"/>
          <w:szCs w:val="27"/>
        </w:rPr>
      </w:pPr>
      <w:r w:rsidRPr="00E2692C">
        <w:rPr>
          <w:rFonts w:eastAsia="A"/>
          <w:sz w:val="27"/>
          <w:szCs w:val="27"/>
        </w:rPr>
        <w:t>обеспечение безопасного размещения отходов производства и потребления;</w:t>
      </w:r>
    </w:p>
    <w:p w:rsidR="004A69C5" w:rsidRPr="00E2692C" w:rsidRDefault="004A69C5" w:rsidP="004A69C5">
      <w:pPr>
        <w:ind w:firstLine="709"/>
        <w:jc w:val="both"/>
        <w:rPr>
          <w:rFonts w:eastAsia="A"/>
          <w:sz w:val="27"/>
          <w:szCs w:val="27"/>
        </w:rPr>
      </w:pPr>
      <w:r w:rsidRPr="00E2692C">
        <w:rPr>
          <w:rFonts w:eastAsia="A"/>
          <w:sz w:val="27"/>
          <w:szCs w:val="27"/>
        </w:rPr>
        <w:t>улучшение технического состояния гидротехнических сооружений;</w:t>
      </w:r>
    </w:p>
    <w:p w:rsidR="004A69C5" w:rsidRPr="00E2692C" w:rsidRDefault="004A69C5" w:rsidP="004A69C5">
      <w:pPr>
        <w:ind w:firstLine="709"/>
        <w:jc w:val="both"/>
        <w:rPr>
          <w:rFonts w:eastAsia="A"/>
          <w:sz w:val="27"/>
          <w:szCs w:val="27"/>
        </w:rPr>
      </w:pPr>
      <w:r w:rsidRPr="00E2692C">
        <w:rPr>
          <w:rFonts w:eastAsia="A"/>
          <w:sz w:val="27"/>
          <w:szCs w:val="27"/>
        </w:rPr>
        <w:t>развитие экологического просвещения населения.</w:t>
      </w:r>
    </w:p>
    <w:p w:rsidR="004A69C5" w:rsidRPr="00E2692C" w:rsidRDefault="004A69C5" w:rsidP="004A69C5">
      <w:pPr>
        <w:ind w:firstLine="709"/>
        <w:jc w:val="both"/>
        <w:outlineLvl w:val="1"/>
        <w:rPr>
          <w:b/>
          <w:sz w:val="27"/>
          <w:szCs w:val="27"/>
        </w:rPr>
      </w:pPr>
      <w:r w:rsidRPr="00E2692C">
        <w:rPr>
          <w:b/>
          <w:sz w:val="27"/>
          <w:szCs w:val="27"/>
        </w:rPr>
        <w:t xml:space="preserve">  Инвестиционная политика</w:t>
      </w:r>
      <w:bookmarkEnd w:id="12"/>
    </w:p>
    <w:p w:rsidR="004A69C5" w:rsidRPr="00E2692C" w:rsidRDefault="004A69C5" w:rsidP="004A69C5">
      <w:pPr>
        <w:ind w:firstLine="709"/>
        <w:jc w:val="both"/>
        <w:rPr>
          <w:sz w:val="27"/>
          <w:szCs w:val="27"/>
        </w:rPr>
      </w:pPr>
      <w:r w:rsidRPr="00E2692C">
        <w:rPr>
          <w:sz w:val="27"/>
          <w:szCs w:val="27"/>
        </w:rPr>
        <w:t>Основными целями инвестиционной политики    сельского поселения являются повышение инвестиционной привлекательности, развитие инвестиционной деятельности, а также формирование условий для мобилизации внутренних и увеличения притока внешних инвестиционных ресурсов и новых технологий в экономику сельского поселения.</w:t>
      </w:r>
    </w:p>
    <w:p w:rsidR="004A69C5" w:rsidRPr="00E2692C" w:rsidRDefault="004A69C5" w:rsidP="004A69C5">
      <w:pPr>
        <w:ind w:firstLine="709"/>
        <w:jc w:val="both"/>
        <w:rPr>
          <w:sz w:val="27"/>
          <w:szCs w:val="27"/>
        </w:rPr>
      </w:pPr>
      <w:r w:rsidRPr="00E2692C">
        <w:rPr>
          <w:sz w:val="27"/>
          <w:szCs w:val="27"/>
        </w:rPr>
        <w:t>Для достижения поставленных целей должны быть решены следующие задачи:</w:t>
      </w:r>
    </w:p>
    <w:p w:rsidR="004A69C5" w:rsidRPr="00E2692C" w:rsidRDefault="004A69C5" w:rsidP="004A69C5">
      <w:pPr>
        <w:ind w:firstLine="709"/>
        <w:jc w:val="both"/>
        <w:rPr>
          <w:sz w:val="27"/>
          <w:szCs w:val="27"/>
        </w:rPr>
      </w:pPr>
      <w:r w:rsidRPr="00E2692C">
        <w:rPr>
          <w:sz w:val="27"/>
          <w:szCs w:val="27"/>
        </w:rPr>
        <w:t xml:space="preserve">совершенствование нормативной правовой базы,  </w:t>
      </w:r>
    </w:p>
    <w:p w:rsidR="004A69C5" w:rsidRPr="00E2692C" w:rsidRDefault="004A69C5" w:rsidP="004A69C5">
      <w:pPr>
        <w:ind w:firstLine="709"/>
        <w:jc w:val="both"/>
        <w:rPr>
          <w:sz w:val="27"/>
          <w:szCs w:val="27"/>
        </w:rPr>
      </w:pPr>
      <w:r w:rsidRPr="00E2692C">
        <w:rPr>
          <w:sz w:val="27"/>
          <w:szCs w:val="27"/>
        </w:rPr>
        <w:t>формирование   инвестиционной привлекательной территории;</w:t>
      </w:r>
    </w:p>
    <w:p w:rsidR="004A69C5" w:rsidRPr="00E2692C" w:rsidRDefault="004A69C5" w:rsidP="004A69C5">
      <w:pPr>
        <w:ind w:firstLine="709"/>
        <w:jc w:val="both"/>
        <w:rPr>
          <w:sz w:val="27"/>
          <w:szCs w:val="27"/>
        </w:rPr>
      </w:pPr>
      <w:r w:rsidRPr="00E2692C">
        <w:rPr>
          <w:sz w:val="27"/>
          <w:szCs w:val="27"/>
        </w:rPr>
        <w:t>совершенствование организационной и административной деятельности органов исполнительной власти в сфере инвестиционной политики.</w:t>
      </w:r>
    </w:p>
    <w:p w:rsidR="004A69C5" w:rsidRPr="00E2692C" w:rsidRDefault="004A69C5" w:rsidP="004A69C5">
      <w:pPr>
        <w:pStyle w:val="ConsPlusNormal0"/>
        <w:ind w:firstLine="709"/>
        <w:jc w:val="both"/>
        <w:outlineLvl w:val="1"/>
        <w:rPr>
          <w:rFonts w:ascii="Times New Roman" w:hAnsi="Times New Roman" w:cs="Times New Roman"/>
          <w:b/>
          <w:sz w:val="27"/>
          <w:szCs w:val="27"/>
        </w:rPr>
      </w:pPr>
      <w:bookmarkStart w:id="13" w:name="_Toc276391302"/>
      <w:r w:rsidRPr="00E2692C">
        <w:rPr>
          <w:rFonts w:ascii="Times New Roman" w:hAnsi="Times New Roman" w:cs="Times New Roman"/>
          <w:b/>
          <w:sz w:val="27"/>
          <w:szCs w:val="27"/>
        </w:rPr>
        <w:t>Социальная сфера</w:t>
      </w:r>
      <w:bookmarkEnd w:id="13"/>
    </w:p>
    <w:p w:rsidR="004A69C5" w:rsidRPr="00E2692C" w:rsidRDefault="004A69C5" w:rsidP="004A69C5">
      <w:pPr>
        <w:pStyle w:val="ConsPlusNormal0"/>
        <w:ind w:firstLine="709"/>
        <w:jc w:val="both"/>
        <w:outlineLvl w:val="2"/>
        <w:rPr>
          <w:rFonts w:ascii="Times New Roman" w:hAnsi="Times New Roman" w:cs="Times New Roman"/>
          <w:b/>
          <w:sz w:val="27"/>
          <w:szCs w:val="27"/>
        </w:rPr>
      </w:pPr>
      <w:bookmarkStart w:id="14" w:name="_Toc276391303"/>
      <w:r w:rsidRPr="00E2692C">
        <w:rPr>
          <w:rFonts w:ascii="Times New Roman" w:hAnsi="Times New Roman" w:cs="Times New Roman"/>
          <w:b/>
          <w:sz w:val="27"/>
          <w:szCs w:val="27"/>
        </w:rPr>
        <w:t>Образование</w:t>
      </w:r>
      <w:bookmarkEnd w:id="14"/>
    </w:p>
    <w:p w:rsidR="004A69C5" w:rsidRPr="00E2692C" w:rsidRDefault="004A69C5" w:rsidP="004A69C5">
      <w:pPr>
        <w:pStyle w:val="ConsPlusNormal0"/>
        <w:ind w:firstLine="709"/>
        <w:jc w:val="both"/>
        <w:rPr>
          <w:rFonts w:ascii="Times New Roman" w:hAnsi="Times New Roman" w:cs="Times New Roman"/>
          <w:sz w:val="27"/>
          <w:szCs w:val="27"/>
        </w:rPr>
      </w:pPr>
      <w:bookmarkStart w:id="15" w:name="_Toc276391304"/>
      <w:r w:rsidRPr="00E2692C">
        <w:rPr>
          <w:rFonts w:ascii="Times New Roman" w:hAnsi="Times New Roman" w:cs="Times New Roman"/>
          <w:sz w:val="27"/>
          <w:szCs w:val="27"/>
        </w:rPr>
        <w:t>Основными целями развития системы образования являются:</w:t>
      </w:r>
    </w:p>
    <w:p w:rsidR="004A69C5" w:rsidRPr="00E2692C" w:rsidRDefault="004A69C5" w:rsidP="004A69C5">
      <w:pPr>
        <w:pStyle w:val="ConsPlusNormal0"/>
        <w:ind w:firstLine="709"/>
        <w:jc w:val="both"/>
        <w:rPr>
          <w:rFonts w:ascii="Times New Roman" w:hAnsi="Times New Roman" w:cs="Times New Roman"/>
          <w:sz w:val="27"/>
          <w:szCs w:val="27"/>
        </w:rPr>
      </w:pPr>
      <w:r w:rsidRPr="00E2692C">
        <w:rPr>
          <w:rFonts w:ascii="Times New Roman" w:hAnsi="Times New Roman" w:cs="Times New Roman"/>
          <w:sz w:val="27"/>
          <w:szCs w:val="27"/>
        </w:rPr>
        <w:t xml:space="preserve">обеспечение гражданам доступности и качества образовательных услуг, предоставляемых образовательными учреждениями; </w:t>
      </w:r>
    </w:p>
    <w:p w:rsidR="004A69C5" w:rsidRPr="00E2692C" w:rsidRDefault="004A69C5" w:rsidP="004A69C5">
      <w:pPr>
        <w:pStyle w:val="ConsPlusNormal0"/>
        <w:ind w:firstLine="709"/>
        <w:jc w:val="both"/>
        <w:rPr>
          <w:rFonts w:ascii="Times New Roman" w:hAnsi="Times New Roman" w:cs="Times New Roman"/>
          <w:sz w:val="27"/>
          <w:szCs w:val="27"/>
        </w:rPr>
      </w:pPr>
      <w:r w:rsidRPr="00E2692C">
        <w:rPr>
          <w:rFonts w:ascii="Times New Roman" w:hAnsi="Times New Roman" w:cs="Times New Roman"/>
          <w:sz w:val="27"/>
          <w:szCs w:val="27"/>
        </w:rPr>
        <w:t>создание условий в учреждениях общего образования для перехода на федеральные государственные образовательные стандарты нового поколения.</w:t>
      </w:r>
    </w:p>
    <w:p w:rsidR="004A69C5" w:rsidRPr="00E2692C" w:rsidRDefault="004A69C5" w:rsidP="004A69C5">
      <w:pPr>
        <w:pStyle w:val="ConsPlusNormal0"/>
        <w:ind w:firstLine="709"/>
        <w:jc w:val="both"/>
        <w:rPr>
          <w:rFonts w:ascii="Times New Roman" w:hAnsi="Times New Roman" w:cs="Times New Roman"/>
          <w:spacing w:val="-2"/>
          <w:sz w:val="27"/>
          <w:szCs w:val="27"/>
        </w:rPr>
      </w:pPr>
      <w:r w:rsidRPr="00E2692C">
        <w:rPr>
          <w:rFonts w:ascii="Times New Roman" w:hAnsi="Times New Roman" w:cs="Times New Roman"/>
          <w:spacing w:val="-2"/>
          <w:sz w:val="27"/>
          <w:szCs w:val="27"/>
        </w:rPr>
        <w:t>Для достижения указанных целей необходимо решить следующие задачи:</w:t>
      </w:r>
    </w:p>
    <w:p w:rsidR="004A69C5" w:rsidRPr="00E2692C" w:rsidRDefault="004A69C5" w:rsidP="004A69C5">
      <w:pPr>
        <w:numPr>
          <w:ilvl w:val="0"/>
          <w:numId w:val="8"/>
        </w:numPr>
        <w:jc w:val="both"/>
        <w:rPr>
          <w:sz w:val="27"/>
          <w:szCs w:val="27"/>
        </w:rPr>
      </w:pPr>
      <w:r w:rsidRPr="00E2692C">
        <w:rPr>
          <w:spacing w:val="-4"/>
          <w:sz w:val="27"/>
          <w:szCs w:val="27"/>
        </w:rPr>
        <w:t xml:space="preserve"> </w:t>
      </w:r>
      <w:r w:rsidRPr="00E2692C">
        <w:rPr>
          <w:sz w:val="27"/>
          <w:szCs w:val="27"/>
        </w:rPr>
        <w:t>стимулирование образовательных  учреждений, активно внедряющих  инновационные образовательные программы;</w:t>
      </w:r>
    </w:p>
    <w:p w:rsidR="004A69C5" w:rsidRPr="00E2692C" w:rsidRDefault="004A69C5" w:rsidP="004A69C5">
      <w:pPr>
        <w:numPr>
          <w:ilvl w:val="0"/>
          <w:numId w:val="8"/>
        </w:numPr>
        <w:jc w:val="both"/>
        <w:rPr>
          <w:sz w:val="27"/>
          <w:szCs w:val="27"/>
        </w:rPr>
      </w:pPr>
      <w:r w:rsidRPr="00E2692C">
        <w:rPr>
          <w:sz w:val="27"/>
          <w:szCs w:val="27"/>
        </w:rPr>
        <w:t>поддержка способных и талантливых детей;</w:t>
      </w:r>
    </w:p>
    <w:p w:rsidR="004A69C5" w:rsidRPr="00E2692C" w:rsidRDefault="004A69C5" w:rsidP="004A69C5">
      <w:pPr>
        <w:numPr>
          <w:ilvl w:val="0"/>
          <w:numId w:val="8"/>
        </w:numPr>
        <w:jc w:val="both"/>
        <w:rPr>
          <w:sz w:val="27"/>
          <w:szCs w:val="27"/>
        </w:rPr>
      </w:pPr>
      <w:r w:rsidRPr="00E2692C">
        <w:rPr>
          <w:sz w:val="27"/>
          <w:szCs w:val="27"/>
        </w:rPr>
        <w:lastRenderedPageBreak/>
        <w:t>поддержка лучших учителей;</w:t>
      </w:r>
    </w:p>
    <w:p w:rsidR="004A69C5" w:rsidRPr="00E2692C" w:rsidRDefault="004A69C5" w:rsidP="004A69C5">
      <w:pPr>
        <w:numPr>
          <w:ilvl w:val="0"/>
          <w:numId w:val="8"/>
        </w:numPr>
        <w:jc w:val="both"/>
        <w:rPr>
          <w:sz w:val="27"/>
          <w:szCs w:val="27"/>
        </w:rPr>
      </w:pPr>
      <w:r w:rsidRPr="00E2692C">
        <w:rPr>
          <w:sz w:val="27"/>
          <w:szCs w:val="27"/>
        </w:rPr>
        <w:t>обновление библиотечного фонда, дальнейшая компьютеризация школы,  закупка оборудования в кабинеты химии, физики,  географии, закупка инвентаря  в спортзал, закупка оборудования в столовую, замена мебели в кабинетах;</w:t>
      </w:r>
    </w:p>
    <w:p w:rsidR="004A69C5" w:rsidRPr="00E2692C" w:rsidRDefault="004A69C5" w:rsidP="004A69C5">
      <w:pPr>
        <w:numPr>
          <w:ilvl w:val="0"/>
          <w:numId w:val="8"/>
        </w:numPr>
        <w:jc w:val="both"/>
        <w:rPr>
          <w:sz w:val="27"/>
          <w:szCs w:val="27"/>
        </w:rPr>
      </w:pPr>
      <w:r w:rsidRPr="00E2692C">
        <w:rPr>
          <w:sz w:val="27"/>
          <w:szCs w:val="27"/>
        </w:rPr>
        <w:t>переход на стандарты второго поколения с созданием новых современных условий обучения;</w:t>
      </w:r>
    </w:p>
    <w:p w:rsidR="004A69C5" w:rsidRPr="00E2692C" w:rsidRDefault="004A69C5" w:rsidP="004A69C5">
      <w:pPr>
        <w:pStyle w:val="ConsPlusNormal0"/>
        <w:ind w:firstLine="0"/>
        <w:jc w:val="both"/>
        <w:rPr>
          <w:rFonts w:ascii="Times New Roman" w:hAnsi="Times New Roman" w:cs="Times New Roman"/>
          <w:sz w:val="27"/>
          <w:szCs w:val="27"/>
        </w:rPr>
      </w:pPr>
      <w:r w:rsidRPr="00E2692C">
        <w:rPr>
          <w:rFonts w:ascii="Times New Roman" w:hAnsi="Times New Roman" w:cs="Times New Roman"/>
          <w:spacing w:val="-4"/>
          <w:sz w:val="27"/>
          <w:szCs w:val="27"/>
        </w:rPr>
        <w:t xml:space="preserve">-     </w:t>
      </w:r>
      <w:r w:rsidRPr="00E2692C">
        <w:rPr>
          <w:rFonts w:ascii="Times New Roman" w:hAnsi="Times New Roman" w:cs="Times New Roman"/>
          <w:sz w:val="27"/>
          <w:szCs w:val="27"/>
        </w:rPr>
        <w:t>развитие кадрового потенциала системы образования.</w:t>
      </w:r>
    </w:p>
    <w:p w:rsidR="004A69C5" w:rsidRPr="00E2692C" w:rsidRDefault="004A69C5" w:rsidP="004A69C5">
      <w:pPr>
        <w:pStyle w:val="ConsPlusNormal0"/>
        <w:ind w:firstLine="0"/>
        <w:jc w:val="both"/>
        <w:rPr>
          <w:rFonts w:ascii="Times New Roman" w:hAnsi="Times New Roman" w:cs="Times New Roman"/>
          <w:sz w:val="27"/>
          <w:szCs w:val="27"/>
        </w:rPr>
      </w:pPr>
      <w:r w:rsidRPr="00E2692C">
        <w:rPr>
          <w:rFonts w:ascii="Times New Roman" w:hAnsi="Times New Roman" w:cs="Times New Roman"/>
          <w:sz w:val="27"/>
          <w:szCs w:val="27"/>
        </w:rPr>
        <w:t>,</w:t>
      </w:r>
    </w:p>
    <w:p w:rsidR="004A69C5" w:rsidRPr="00E2692C" w:rsidRDefault="004A69C5" w:rsidP="004A69C5">
      <w:pPr>
        <w:pStyle w:val="ConsPlusNormal0"/>
        <w:ind w:firstLine="709"/>
        <w:jc w:val="both"/>
        <w:outlineLvl w:val="2"/>
        <w:rPr>
          <w:rFonts w:ascii="Times New Roman" w:hAnsi="Times New Roman" w:cs="Times New Roman"/>
          <w:b/>
          <w:sz w:val="27"/>
          <w:szCs w:val="27"/>
        </w:rPr>
      </w:pPr>
      <w:r w:rsidRPr="00E2692C">
        <w:rPr>
          <w:rFonts w:ascii="Times New Roman" w:hAnsi="Times New Roman" w:cs="Times New Roman"/>
          <w:b/>
          <w:sz w:val="27"/>
          <w:szCs w:val="27"/>
        </w:rPr>
        <w:t>Здравоохранение</w:t>
      </w:r>
      <w:bookmarkEnd w:id="15"/>
    </w:p>
    <w:p w:rsidR="004A69C5" w:rsidRPr="00E2692C" w:rsidRDefault="004A69C5" w:rsidP="004A69C5">
      <w:pPr>
        <w:pStyle w:val="ConsPlusNormal0"/>
        <w:ind w:firstLine="709"/>
        <w:jc w:val="both"/>
        <w:outlineLvl w:val="2"/>
        <w:rPr>
          <w:rFonts w:ascii="Times New Roman" w:hAnsi="Times New Roman" w:cs="Times New Roman"/>
          <w:b/>
          <w:sz w:val="27"/>
          <w:szCs w:val="27"/>
        </w:rPr>
      </w:pPr>
    </w:p>
    <w:p w:rsidR="004A69C5" w:rsidRPr="00E2692C" w:rsidRDefault="004A69C5" w:rsidP="004A69C5">
      <w:pPr>
        <w:ind w:firstLine="709"/>
        <w:jc w:val="both"/>
        <w:rPr>
          <w:sz w:val="27"/>
          <w:szCs w:val="27"/>
        </w:rPr>
      </w:pPr>
      <w:bookmarkStart w:id="16" w:name="_Toc276391305"/>
      <w:r w:rsidRPr="00E2692C">
        <w:rPr>
          <w:sz w:val="27"/>
          <w:szCs w:val="27"/>
        </w:rPr>
        <w:t>Основной целью развития здравоохранения является сохранение и укрепление здоровья людей за счет удовлетворения их потребностей в качественной и доступной лечебно-профилактической помощи, формирования здорового образа жизни, улучшения санитарно-эпидемиологической обстановки.</w:t>
      </w:r>
    </w:p>
    <w:p w:rsidR="004A69C5" w:rsidRPr="00E2692C" w:rsidRDefault="004A69C5" w:rsidP="004A69C5">
      <w:pPr>
        <w:ind w:firstLine="709"/>
        <w:jc w:val="both"/>
        <w:rPr>
          <w:sz w:val="27"/>
          <w:szCs w:val="27"/>
        </w:rPr>
      </w:pPr>
      <w:r w:rsidRPr="00E2692C">
        <w:rPr>
          <w:sz w:val="27"/>
          <w:szCs w:val="27"/>
        </w:rPr>
        <w:t>Для достижения указанной цели необходимо решить следующие задачи:</w:t>
      </w:r>
    </w:p>
    <w:p w:rsidR="004A69C5" w:rsidRPr="00E2692C" w:rsidRDefault="004A69C5" w:rsidP="004A69C5">
      <w:pPr>
        <w:jc w:val="both"/>
        <w:rPr>
          <w:sz w:val="27"/>
          <w:szCs w:val="27"/>
        </w:rPr>
      </w:pPr>
      <w:r w:rsidRPr="00E2692C">
        <w:rPr>
          <w:sz w:val="27"/>
          <w:szCs w:val="27"/>
        </w:rPr>
        <w:t xml:space="preserve">  -    совершенствование организации медицинской помощи;</w:t>
      </w:r>
    </w:p>
    <w:p w:rsidR="004A69C5" w:rsidRPr="00E2692C" w:rsidRDefault="004A69C5" w:rsidP="004A69C5">
      <w:pPr>
        <w:jc w:val="both"/>
        <w:rPr>
          <w:rFonts w:eastAsia="A"/>
          <w:sz w:val="27"/>
          <w:szCs w:val="27"/>
        </w:rPr>
      </w:pPr>
      <w:r w:rsidRPr="00E2692C">
        <w:rPr>
          <w:sz w:val="27"/>
          <w:szCs w:val="27"/>
        </w:rPr>
        <w:t xml:space="preserve">  -   улучшение качества </w:t>
      </w:r>
      <w:r w:rsidRPr="00E2692C">
        <w:rPr>
          <w:rFonts w:eastAsia="A"/>
          <w:sz w:val="27"/>
          <w:szCs w:val="27"/>
        </w:rPr>
        <w:t xml:space="preserve">и доступности </w:t>
      </w:r>
      <w:r w:rsidRPr="00E2692C">
        <w:rPr>
          <w:sz w:val="27"/>
          <w:szCs w:val="27"/>
        </w:rPr>
        <w:t>медицинской помощ</w:t>
      </w:r>
      <w:r w:rsidRPr="00E2692C">
        <w:rPr>
          <w:rFonts w:eastAsia="A"/>
          <w:sz w:val="27"/>
          <w:szCs w:val="27"/>
        </w:rPr>
        <w:t>и.</w:t>
      </w:r>
    </w:p>
    <w:p w:rsidR="004A69C5" w:rsidRPr="00E2692C" w:rsidRDefault="004A69C5" w:rsidP="004A69C5">
      <w:pPr>
        <w:jc w:val="both"/>
        <w:rPr>
          <w:rFonts w:eastAsia="A"/>
          <w:sz w:val="27"/>
          <w:szCs w:val="27"/>
        </w:rPr>
      </w:pPr>
    </w:p>
    <w:p w:rsidR="004A69C5" w:rsidRPr="00E2692C" w:rsidRDefault="004A69C5" w:rsidP="004A69C5">
      <w:pPr>
        <w:autoSpaceDE w:val="0"/>
        <w:autoSpaceDN w:val="0"/>
        <w:adjustRightInd w:val="0"/>
        <w:ind w:firstLine="709"/>
        <w:jc w:val="both"/>
        <w:outlineLvl w:val="2"/>
        <w:rPr>
          <w:b/>
          <w:bCs/>
          <w:sz w:val="27"/>
          <w:szCs w:val="27"/>
        </w:rPr>
      </w:pPr>
      <w:bookmarkStart w:id="17" w:name="_Toc276391306"/>
      <w:bookmarkEnd w:id="16"/>
      <w:r w:rsidRPr="00E2692C">
        <w:rPr>
          <w:b/>
          <w:bCs/>
          <w:sz w:val="27"/>
          <w:szCs w:val="27"/>
        </w:rPr>
        <w:t>Физкультура и спорт</w:t>
      </w:r>
      <w:bookmarkEnd w:id="17"/>
    </w:p>
    <w:p w:rsidR="004A69C5" w:rsidRPr="00E2692C" w:rsidRDefault="004A69C5" w:rsidP="004A69C5">
      <w:pPr>
        <w:autoSpaceDE w:val="0"/>
        <w:autoSpaceDN w:val="0"/>
        <w:adjustRightInd w:val="0"/>
        <w:ind w:firstLine="709"/>
        <w:jc w:val="both"/>
        <w:outlineLvl w:val="2"/>
        <w:rPr>
          <w:bCs/>
          <w:sz w:val="27"/>
          <w:szCs w:val="27"/>
        </w:rPr>
      </w:pPr>
    </w:p>
    <w:p w:rsidR="004A69C5" w:rsidRPr="00E2692C" w:rsidRDefault="004A69C5" w:rsidP="004A69C5">
      <w:pPr>
        <w:ind w:firstLine="709"/>
        <w:jc w:val="both"/>
        <w:rPr>
          <w:sz w:val="27"/>
          <w:szCs w:val="27"/>
        </w:rPr>
      </w:pPr>
      <w:bookmarkStart w:id="18" w:name="_Toc276391307"/>
      <w:r w:rsidRPr="00E2692C">
        <w:rPr>
          <w:sz w:val="27"/>
          <w:szCs w:val="27"/>
        </w:rPr>
        <w:t>Основными целями развития физкультуры и спорта являются развитие физической культуры и спорта для обеспечения жителям сельского поселения гарантий доступности к развитой спортивной инфраструктуре, развитие новых видов спорта, направленных на формирование гармоничной личности, физически и духовно здорового молодого поколения.</w:t>
      </w:r>
    </w:p>
    <w:p w:rsidR="004A69C5" w:rsidRPr="00E2692C" w:rsidRDefault="004A69C5" w:rsidP="004A69C5">
      <w:pPr>
        <w:ind w:firstLine="709"/>
        <w:jc w:val="both"/>
        <w:rPr>
          <w:sz w:val="27"/>
          <w:szCs w:val="27"/>
        </w:rPr>
      </w:pPr>
      <w:r w:rsidRPr="00E2692C">
        <w:rPr>
          <w:sz w:val="27"/>
          <w:szCs w:val="27"/>
        </w:rPr>
        <w:t>Для достижения указанных целей должны быть решены следующие задачи:</w:t>
      </w:r>
    </w:p>
    <w:p w:rsidR="004A69C5" w:rsidRPr="00E2692C" w:rsidRDefault="004A69C5" w:rsidP="004A69C5">
      <w:pPr>
        <w:ind w:firstLine="709"/>
        <w:jc w:val="both"/>
        <w:rPr>
          <w:sz w:val="27"/>
          <w:szCs w:val="27"/>
        </w:rPr>
      </w:pPr>
      <w:r w:rsidRPr="00E2692C">
        <w:rPr>
          <w:sz w:val="27"/>
          <w:szCs w:val="27"/>
        </w:rPr>
        <w:t>развитие инфраструктуры физической культуры и спорта;</w:t>
      </w:r>
    </w:p>
    <w:p w:rsidR="004A69C5" w:rsidRPr="00E2692C" w:rsidRDefault="004A69C5" w:rsidP="004A69C5">
      <w:pPr>
        <w:ind w:firstLine="709"/>
        <w:jc w:val="both"/>
        <w:rPr>
          <w:sz w:val="27"/>
          <w:szCs w:val="27"/>
        </w:rPr>
      </w:pPr>
      <w:r w:rsidRPr="00E2692C">
        <w:rPr>
          <w:sz w:val="27"/>
          <w:szCs w:val="27"/>
        </w:rPr>
        <w:t>создание условий для развития массового спорта.</w:t>
      </w:r>
    </w:p>
    <w:p w:rsidR="004A69C5" w:rsidRPr="00E2692C" w:rsidRDefault="004A69C5" w:rsidP="004A69C5">
      <w:pPr>
        <w:ind w:firstLine="709"/>
        <w:jc w:val="both"/>
        <w:rPr>
          <w:sz w:val="27"/>
          <w:szCs w:val="27"/>
        </w:rPr>
      </w:pPr>
    </w:p>
    <w:p w:rsidR="004A69C5" w:rsidRPr="00E2692C" w:rsidRDefault="004A69C5" w:rsidP="004A69C5">
      <w:pPr>
        <w:autoSpaceDE w:val="0"/>
        <w:autoSpaceDN w:val="0"/>
        <w:adjustRightInd w:val="0"/>
        <w:ind w:firstLine="709"/>
        <w:jc w:val="both"/>
        <w:outlineLvl w:val="2"/>
        <w:rPr>
          <w:b/>
          <w:bCs/>
          <w:sz w:val="27"/>
          <w:szCs w:val="27"/>
        </w:rPr>
      </w:pPr>
      <w:r w:rsidRPr="00E2692C">
        <w:rPr>
          <w:b/>
          <w:bCs/>
          <w:sz w:val="27"/>
          <w:szCs w:val="27"/>
        </w:rPr>
        <w:t>Культура</w:t>
      </w:r>
      <w:bookmarkEnd w:id="18"/>
    </w:p>
    <w:p w:rsidR="004A69C5" w:rsidRPr="00E2692C" w:rsidRDefault="004A69C5" w:rsidP="004A69C5">
      <w:pPr>
        <w:autoSpaceDE w:val="0"/>
        <w:autoSpaceDN w:val="0"/>
        <w:adjustRightInd w:val="0"/>
        <w:ind w:firstLine="709"/>
        <w:jc w:val="both"/>
        <w:outlineLvl w:val="2"/>
        <w:rPr>
          <w:b/>
          <w:bCs/>
          <w:sz w:val="27"/>
          <w:szCs w:val="27"/>
        </w:rPr>
      </w:pPr>
    </w:p>
    <w:p w:rsidR="004A69C5" w:rsidRPr="00E2692C" w:rsidRDefault="004A69C5" w:rsidP="004A69C5">
      <w:pPr>
        <w:autoSpaceDE w:val="0"/>
        <w:autoSpaceDN w:val="0"/>
        <w:adjustRightInd w:val="0"/>
        <w:ind w:firstLine="709"/>
        <w:jc w:val="both"/>
        <w:rPr>
          <w:sz w:val="27"/>
          <w:szCs w:val="27"/>
        </w:rPr>
      </w:pPr>
      <w:bookmarkStart w:id="19" w:name="_Toc276391308"/>
      <w:r w:rsidRPr="00E2692C">
        <w:rPr>
          <w:sz w:val="27"/>
          <w:szCs w:val="27"/>
        </w:rPr>
        <w:t>Основными целями развития культуры сельского поселения являются:</w:t>
      </w:r>
    </w:p>
    <w:p w:rsidR="004A69C5" w:rsidRPr="00E2692C" w:rsidRDefault="004A69C5" w:rsidP="004A69C5">
      <w:pPr>
        <w:autoSpaceDE w:val="0"/>
        <w:autoSpaceDN w:val="0"/>
        <w:adjustRightInd w:val="0"/>
        <w:ind w:firstLine="709"/>
        <w:jc w:val="both"/>
        <w:rPr>
          <w:sz w:val="27"/>
          <w:szCs w:val="27"/>
        </w:rPr>
      </w:pPr>
      <w:r w:rsidRPr="00E2692C">
        <w:rPr>
          <w:sz w:val="27"/>
          <w:szCs w:val="27"/>
        </w:rPr>
        <w:t>обеспечение сохранности историко-культурного наследия;</w:t>
      </w:r>
    </w:p>
    <w:p w:rsidR="004A69C5" w:rsidRPr="00E2692C" w:rsidRDefault="004A69C5" w:rsidP="004A69C5">
      <w:pPr>
        <w:autoSpaceDE w:val="0"/>
        <w:autoSpaceDN w:val="0"/>
        <w:adjustRightInd w:val="0"/>
        <w:ind w:firstLine="709"/>
        <w:jc w:val="both"/>
        <w:rPr>
          <w:rFonts w:eastAsia="A"/>
          <w:sz w:val="27"/>
          <w:szCs w:val="27"/>
        </w:rPr>
      </w:pPr>
      <w:r w:rsidRPr="00E2692C">
        <w:rPr>
          <w:rFonts w:eastAsia="A"/>
          <w:sz w:val="27"/>
          <w:szCs w:val="27"/>
        </w:rPr>
        <w:t>сохранение и развитие традиционной народной культуры.</w:t>
      </w:r>
    </w:p>
    <w:p w:rsidR="004A69C5" w:rsidRPr="00E2692C" w:rsidRDefault="004A69C5" w:rsidP="004A69C5">
      <w:pPr>
        <w:autoSpaceDE w:val="0"/>
        <w:autoSpaceDN w:val="0"/>
        <w:adjustRightInd w:val="0"/>
        <w:ind w:firstLine="709"/>
        <w:jc w:val="both"/>
        <w:rPr>
          <w:sz w:val="27"/>
          <w:szCs w:val="27"/>
        </w:rPr>
      </w:pPr>
      <w:r w:rsidRPr="00E2692C">
        <w:rPr>
          <w:sz w:val="27"/>
          <w:szCs w:val="27"/>
        </w:rPr>
        <w:t>Для достижения указанных целей будут решаться следующие задачи:</w:t>
      </w:r>
    </w:p>
    <w:p w:rsidR="004A69C5" w:rsidRPr="00E2692C" w:rsidRDefault="004A69C5" w:rsidP="004A69C5">
      <w:pPr>
        <w:tabs>
          <w:tab w:val="num" w:pos="0"/>
        </w:tabs>
        <w:autoSpaceDE w:val="0"/>
        <w:autoSpaceDN w:val="0"/>
        <w:adjustRightInd w:val="0"/>
        <w:ind w:firstLine="709"/>
        <w:jc w:val="both"/>
        <w:rPr>
          <w:sz w:val="27"/>
          <w:szCs w:val="27"/>
        </w:rPr>
      </w:pPr>
      <w:r w:rsidRPr="00E2692C">
        <w:rPr>
          <w:sz w:val="27"/>
          <w:szCs w:val="27"/>
        </w:rPr>
        <w:t>сохранение, использование и популяризация объектов культурного наследия</w:t>
      </w:r>
      <w:r w:rsidRPr="00E2692C">
        <w:rPr>
          <w:rFonts w:eastAsia="A"/>
          <w:sz w:val="27"/>
          <w:szCs w:val="27"/>
        </w:rPr>
        <w:t xml:space="preserve">   местного значения,</w:t>
      </w:r>
      <w:r w:rsidRPr="00E2692C">
        <w:rPr>
          <w:sz w:val="27"/>
          <w:szCs w:val="27"/>
        </w:rPr>
        <w:t xml:space="preserve"> находящихся </w:t>
      </w:r>
      <w:r w:rsidRPr="00E2692C">
        <w:rPr>
          <w:rFonts w:eastAsia="A"/>
          <w:sz w:val="27"/>
          <w:szCs w:val="27"/>
        </w:rPr>
        <w:t>на территории сельского поселения</w:t>
      </w:r>
      <w:r w:rsidRPr="00E2692C">
        <w:rPr>
          <w:sz w:val="27"/>
          <w:szCs w:val="27"/>
        </w:rPr>
        <w:t>;</w:t>
      </w:r>
    </w:p>
    <w:p w:rsidR="004A69C5" w:rsidRPr="00E2692C" w:rsidRDefault="004A69C5" w:rsidP="004A69C5">
      <w:pPr>
        <w:autoSpaceDE w:val="0"/>
        <w:autoSpaceDN w:val="0"/>
        <w:adjustRightInd w:val="0"/>
        <w:ind w:firstLine="709"/>
        <w:jc w:val="both"/>
        <w:rPr>
          <w:sz w:val="27"/>
          <w:szCs w:val="27"/>
        </w:rPr>
      </w:pPr>
      <w:r w:rsidRPr="00E2692C">
        <w:rPr>
          <w:sz w:val="27"/>
          <w:szCs w:val="27"/>
        </w:rPr>
        <w:t>организация библиотечного обслуживания населения, комплектования и сохранения библиотечных фондов;</w:t>
      </w:r>
    </w:p>
    <w:p w:rsidR="004A69C5" w:rsidRPr="00E2692C" w:rsidRDefault="004A69C5" w:rsidP="004A69C5">
      <w:pPr>
        <w:autoSpaceDE w:val="0"/>
        <w:autoSpaceDN w:val="0"/>
        <w:adjustRightInd w:val="0"/>
        <w:ind w:firstLine="709"/>
        <w:jc w:val="both"/>
        <w:rPr>
          <w:rFonts w:eastAsia="A"/>
          <w:sz w:val="27"/>
          <w:szCs w:val="27"/>
        </w:rPr>
      </w:pPr>
      <w:r w:rsidRPr="00E2692C">
        <w:rPr>
          <w:sz w:val="27"/>
          <w:szCs w:val="27"/>
        </w:rPr>
        <w:t>внедрение современных информационных технологий в сфере культуры;</w:t>
      </w:r>
    </w:p>
    <w:p w:rsidR="004A69C5" w:rsidRPr="00E2692C" w:rsidRDefault="004A69C5" w:rsidP="004A69C5">
      <w:pPr>
        <w:autoSpaceDE w:val="0"/>
        <w:autoSpaceDN w:val="0"/>
        <w:adjustRightInd w:val="0"/>
        <w:ind w:firstLine="709"/>
        <w:jc w:val="both"/>
        <w:rPr>
          <w:rFonts w:eastAsia="A"/>
          <w:sz w:val="27"/>
          <w:szCs w:val="27"/>
        </w:rPr>
      </w:pPr>
      <w:r w:rsidRPr="00E2692C">
        <w:rPr>
          <w:rFonts w:eastAsia="A"/>
          <w:sz w:val="27"/>
          <w:szCs w:val="27"/>
        </w:rPr>
        <w:t>укрепление материально-технической базы учреждений культуры.</w:t>
      </w:r>
    </w:p>
    <w:p w:rsidR="004A69C5" w:rsidRPr="00E2692C" w:rsidRDefault="004A69C5" w:rsidP="004A69C5">
      <w:pPr>
        <w:autoSpaceDE w:val="0"/>
        <w:autoSpaceDN w:val="0"/>
        <w:adjustRightInd w:val="0"/>
        <w:ind w:firstLine="709"/>
        <w:jc w:val="both"/>
        <w:rPr>
          <w:rFonts w:eastAsia="A"/>
          <w:sz w:val="27"/>
          <w:szCs w:val="27"/>
        </w:rPr>
      </w:pPr>
    </w:p>
    <w:p w:rsidR="004A69C5" w:rsidRPr="00E2692C" w:rsidRDefault="004A69C5" w:rsidP="004A69C5">
      <w:pPr>
        <w:autoSpaceDE w:val="0"/>
        <w:autoSpaceDN w:val="0"/>
        <w:adjustRightInd w:val="0"/>
        <w:ind w:firstLine="709"/>
        <w:jc w:val="both"/>
        <w:outlineLvl w:val="1"/>
        <w:rPr>
          <w:b/>
          <w:bCs/>
          <w:sz w:val="27"/>
          <w:szCs w:val="27"/>
        </w:rPr>
      </w:pPr>
      <w:r w:rsidRPr="00E2692C">
        <w:rPr>
          <w:b/>
          <w:bCs/>
          <w:sz w:val="27"/>
          <w:szCs w:val="27"/>
        </w:rPr>
        <w:t>Молодежная политика</w:t>
      </w:r>
      <w:bookmarkEnd w:id="19"/>
    </w:p>
    <w:p w:rsidR="004A69C5" w:rsidRPr="00E2692C" w:rsidRDefault="004A69C5" w:rsidP="004A69C5">
      <w:pPr>
        <w:autoSpaceDE w:val="0"/>
        <w:autoSpaceDN w:val="0"/>
        <w:adjustRightInd w:val="0"/>
        <w:ind w:firstLine="709"/>
        <w:jc w:val="both"/>
        <w:outlineLvl w:val="1"/>
        <w:rPr>
          <w:b/>
          <w:bCs/>
          <w:sz w:val="27"/>
          <w:szCs w:val="27"/>
        </w:rPr>
      </w:pPr>
    </w:p>
    <w:p w:rsidR="004A69C5" w:rsidRPr="00E2692C" w:rsidRDefault="004A69C5" w:rsidP="004A69C5">
      <w:pPr>
        <w:ind w:firstLine="709"/>
        <w:jc w:val="both"/>
        <w:rPr>
          <w:sz w:val="27"/>
          <w:szCs w:val="27"/>
        </w:rPr>
      </w:pPr>
      <w:bookmarkStart w:id="20" w:name="_Toc276391309"/>
      <w:r w:rsidRPr="00E2692C">
        <w:rPr>
          <w:sz w:val="27"/>
          <w:szCs w:val="27"/>
        </w:rPr>
        <w:t>Главной целью молодежной политики является создание условий для самореализации молодежи, развитие потенциала молодежи и его использование в интересах сельского поселения.</w:t>
      </w:r>
    </w:p>
    <w:p w:rsidR="004A69C5" w:rsidRPr="00E2692C" w:rsidRDefault="004A69C5" w:rsidP="004A69C5">
      <w:pPr>
        <w:ind w:firstLine="709"/>
        <w:jc w:val="both"/>
        <w:rPr>
          <w:sz w:val="27"/>
          <w:szCs w:val="27"/>
        </w:rPr>
      </w:pPr>
      <w:r w:rsidRPr="00E2692C">
        <w:rPr>
          <w:sz w:val="27"/>
          <w:szCs w:val="27"/>
        </w:rPr>
        <w:t>Для достижения этой цели необходимо решить следующие задачи:</w:t>
      </w:r>
    </w:p>
    <w:p w:rsidR="004A69C5" w:rsidRPr="00E2692C" w:rsidRDefault="004A69C5" w:rsidP="004A69C5">
      <w:pPr>
        <w:ind w:firstLine="709"/>
        <w:jc w:val="both"/>
        <w:rPr>
          <w:sz w:val="27"/>
          <w:szCs w:val="27"/>
        </w:rPr>
      </w:pPr>
      <w:r w:rsidRPr="00E2692C">
        <w:rPr>
          <w:sz w:val="27"/>
          <w:szCs w:val="27"/>
        </w:rPr>
        <w:t>поиск новых форм и механизмов решения жилищных проблем молодежи;</w:t>
      </w:r>
    </w:p>
    <w:p w:rsidR="004A69C5" w:rsidRPr="00E2692C" w:rsidRDefault="004A69C5" w:rsidP="004A69C5">
      <w:pPr>
        <w:ind w:firstLine="709"/>
        <w:jc w:val="both"/>
        <w:rPr>
          <w:sz w:val="27"/>
          <w:szCs w:val="27"/>
        </w:rPr>
      </w:pPr>
      <w:r w:rsidRPr="00E2692C">
        <w:rPr>
          <w:sz w:val="27"/>
          <w:szCs w:val="27"/>
        </w:rPr>
        <w:t>обеспечение молодежи доступными и качественными социальными услугами;</w:t>
      </w:r>
    </w:p>
    <w:p w:rsidR="004A69C5" w:rsidRPr="00E2692C" w:rsidRDefault="004A69C5" w:rsidP="004A69C5">
      <w:pPr>
        <w:ind w:firstLine="709"/>
        <w:jc w:val="both"/>
        <w:rPr>
          <w:sz w:val="27"/>
          <w:szCs w:val="27"/>
        </w:rPr>
      </w:pPr>
      <w:r w:rsidRPr="00E2692C">
        <w:rPr>
          <w:sz w:val="27"/>
          <w:szCs w:val="27"/>
        </w:rPr>
        <w:t xml:space="preserve"> обеспечение поддержки творческой и предпринимательской  активности молодежи;</w:t>
      </w:r>
    </w:p>
    <w:p w:rsidR="004A69C5" w:rsidRPr="00E2692C" w:rsidRDefault="004A69C5" w:rsidP="004A69C5">
      <w:pPr>
        <w:ind w:firstLine="709"/>
        <w:jc w:val="both"/>
        <w:rPr>
          <w:sz w:val="27"/>
          <w:szCs w:val="27"/>
        </w:rPr>
      </w:pPr>
      <w:r w:rsidRPr="00E2692C">
        <w:rPr>
          <w:sz w:val="27"/>
          <w:szCs w:val="27"/>
        </w:rPr>
        <w:t>формирование системы поддержки обладающей лидерскими навыками инициативной и талантливой молодежи;</w:t>
      </w:r>
    </w:p>
    <w:p w:rsidR="004A69C5" w:rsidRPr="00E2692C" w:rsidRDefault="004A69C5" w:rsidP="004A69C5">
      <w:pPr>
        <w:ind w:firstLine="709"/>
        <w:jc w:val="both"/>
        <w:rPr>
          <w:sz w:val="27"/>
          <w:szCs w:val="27"/>
        </w:rPr>
      </w:pPr>
      <w:r w:rsidRPr="00E2692C">
        <w:rPr>
          <w:sz w:val="27"/>
          <w:szCs w:val="27"/>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4A69C5" w:rsidRPr="00E2692C" w:rsidRDefault="004A69C5" w:rsidP="004A69C5">
      <w:pPr>
        <w:ind w:firstLine="709"/>
        <w:jc w:val="both"/>
        <w:rPr>
          <w:sz w:val="27"/>
          <w:szCs w:val="27"/>
        </w:rPr>
      </w:pPr>
    </w:p>
    <w:p w:rsidR="004A69C5" w:rsidRPr="00E2692C" w:rsidRDefault="004A69C5" w:rsidP="004A69C5">
      <w:pPr>
        <w:ind w:firstLine="709"/>
        <w:jc w:val="both"/>
        <w:outlineLvl w:val="1"/>
        <w:rPr>
          <w:b/>
          <w:sz w:val="27"/>
          <w:szCs w:val="27"/>
        </w:rPr>
      </w:pPr>
      <w:bookmarkStart w:id="21" w:name="_Toc276391311"/>
      <w:bookmarkEnd w:id="20"/>
      <w:r w:rsidRPr="00E2692C">
        <w:rPr>
          <w:b/>
          <w:sz w:val="27"/>
          <w:szCs w:val="27"/>
        </w:rPr>
        <w:t>Управление муниципальным имуществом</w:t>
      </w:r>
      <w:bookmarkEnd w:id="21"/>
    </w:p>
    <w:p w:rsidR="004A69C5" w:rsidRPr="00E2692C" w:rsidRDefault="004A69C5" w:rsidP="004A69C5">
      <w:pPr>
        <w:ind w:firstLine="709"/>
        <w:jc w:val="both"/>
        <w:outlineLvl w:val="1"/>
        <w:rPr>
          <w:b/>
          <w:sz w:val="27"/>
          <w:szCs w:val="27"/>
        </w:rPr>
      </w:pPr>
    </w:p>
    <w:p w:rsidR="004A69C5" w:rsidRPr="00E2692C" w:rsidRDefault="004A69C5" w:rsidP="004A69C5">
      <w:pPr>
        <w:pStyle w:val="140"/>
        <w:spacing w:after="0" w:line="240" w:lineRule="auto"/>
        <w:ind w:firstLine="709"/>
        <w:jc w:val="both"/>
        <w:rPr>
          <w:rFonts w:eastAsia="A"/>
          <w:sz w:val="27"/>
          <w:szCs w:val="27"/>
        </w:rPr>
      </w:pPr>
      <w:bookmarkStart w:id="22" w:name="_Toc276391312"/>
      <w:r w:rsidRPr="00E2692C">
        <w:rPr>
          <w:rFonts w:eastAsia="A"/>
          <w:sz w:val="27"/>
          <w:szCs w:val="27"/>
        </w:rPr>
        <w:t>Целью управления муниципальным имуществом является эффективное его использование для функционирования органов местного самоуправления и увеличения доходной части бюджета сельского поселения.</w:t>
      </w:r>
      <w:r w:rsidRPr="00E2692C">
        <w:rPr>
          <w:sz w:val="27"/>
          <w:szCs w:val="27"/>
        </w:rPr>
        <w:t xml:space="preserve">  </w:t>
      </w:r>
    </w:p>
    <w:p w:rsidR="004A69C5" w:rsidRPr="00E2692C" w:rsidRDefault="004A69C5" w:rsidP="004A69C5">
      <w:pPr>
        <w:ind w:firstLine="709"/>
        <w:jc w:val="both"/>
        <w:rPr>
          <w:sz w:val="27"/>
          <w:szCs w:val="27"/>
        </w:rPr>
      </w:pPr>
      <w:r w:rsidRPr="00E2692C">
        <w:rPr>
          <w:sz w:val="27"/>
          <w:szCs w:val="27"/>
        </w:rPr>
        <w:t>Для достижения указанн</w:t>
      </w:r>
      <w:r w:rsidRPr="00E2692C">
        <w:rPr>
          <w:rFonts w:eastAsia="A"/>
          <w:sz w:val="27"/>
          <w:szCs w:val="27"/>
        </w:rPr>
        <w:t>ой</w:t>
      </w:r>
      <w:r w:rsidRPr="00E2692C">
        <w:rPr>
          <w:sz w:val="27"/>
          <w:szCs w:val="27"/>
        </w:rPr>
        <w:t xml:space="preserve"> цел</w:t>
      </w:r>
      <w:r w:rsidRPr="00E2692C">
        <w:rPr>
          <w:rFonts w:eastAsia="A"/>
          <w:sz w:val="27"/>
          <w:szCs w:val="27"/>
        </w:rPr>
        <w:t>и</w:t>
      </w:r>
      <w:r w:rsidRPr="00E2692C">
        <w:rPr>
          <w:sz w:val="27"/>
          <w:szCs w:val="27"/>
        </w:rPr>
        <w:t xml:space="preserve"> ставятся следующие основные задачи:</w:t>
      </w:r>
    </w:p>
    <w:p w:rsidR="004A69C5" w:rsidRPr="00E2692C" w:rsidRDefault="004A69C5" w:rsidP="004A69C5">
      <w:pPr>
        <w:tabs>
          <w:tab w:val="num" w:pos="1260"/>
        </w:tabs>
        <w:ind w:firstLine="709"/>
        <w:jc w:val="both"/>
        <w:rPr>
          <w:sz w:val="27"/>
          <w:szCs w:val="27"/>
        </w:rPr>
      </w:pPr>
      <w:r w:rsidRPr="00E2692C">
        <w:rPr>
          <w:sz w:val="27"/>
          <w:szCs w:val="27"/>
        </w:rPr>
        <w:t xml:space="preserve">обеспечение полноты и достоверности учета </w:t>
      </w:r>
      <w:r w:rsidRPr="00E2692C">
        <w:rPr>
          <w:rFonts w:eastAsia="A"/>
          <w:sz w:val="27"/>
          <w:szCs w:val="27"/>
        </w:rPr>
        <w:t xml:space="preserve">муниципального </w:t>
      </w:r>
      <w:r w:rsidRPr="00E2692C">
        <w:rPr>
          <w:sz w:val="27"/>
          <w:szCs w:val="27"/>
        </w:rPr>
        <w:t xml:space="preserve">имущества </w:t>
      </w:r>
      <w:r w:rsidRPr="00E2692C">
        <w:rPr>
          <w:rFonts w:eastAsia="A"/>
          <w:sz w:val="27"/>
          <w:szCs w:val="27"/>
        </w:rPr>
        <w:t>сельского поселения</w:t>
      </w:r>
      <w:r w:rsidRPr="00E2692C">
        <w:rPr>
          <w:sz w:val="27"/>
          <w:szCs w:val="27"/>
        </w:rPr>
        <w:t>;</w:t>
      </w:r>
    </w:p>
    <w:p w:rsidR="004A69C5" w:rsidRPr="00E2692C" w:rsidRDefault="004A69C5" w:rsidP="004A69C5">
      <w:pPr>
        <w:ind w:firstLine="709"/>
        <w:jc w:val="both"/>
        <w:rPr>
          <w:sz w:val="27"/>
          <w:szCs w:val="27"/>
        </w:rPr>
      </w:pPr>
      <w:r w:rsidRPr="00E2692C">
        <w:rPr>
          <w:sz w:val="27"/>
          <w:szCs w:val="27"/>
        </w:rPr>
        <w:t xml:space="preserve">приватизация </w:t>
      </w:r>
      <w:r w:rsidRPr="00E2692C">
        <w:rPr>
          <w:rFonts w:eastAsia="A"/>
          <w:sz w:val="27"/>
          <w:szCs w:val="27"/>
        </w:rPr>
        <w:t>муниципального</w:t>
      </w:r>
      <w:r w:rsidRPr="00E2692C">
        <w:rPr>
          <w:sz w:val="27"/>
          <w:szCs w:val="27"/>
        </w:rPr>
        <w:t xml:space="preserve"> имущества сельского поселения, не участвующего в обеспечении </w:t>
      </w:r>
      <w:proofErr w:type="gramStart"/>
      <w:r w:rsidRPr="00E2692C">
        <w:rPr>
          <w:sz w:val="27"/>
          <w:szCs w:val="27"/>
        </w:rPr>
        <w:t xml:space="preserve">исполнения полномочий органов </w:t>
      </w:r>
      <w:r w:rsidRPr="00E2692C">
        <w:rPr>
          <w:rFonts w:eastAsia="A"/>
          <w:sz w:val="27"/>
          <w:szCs w:val="27"/>
        </w:rPr>
        <w:t>местного самоуправления</w:t>
      </w:r>
      <w:r w:rsidRPr="00E2692C">
        <w:rPr>
          <w:sz w:val="27"/>
          <w:szCs w:val="27"/>
        </w:rPr>
        <w:t xml:space="preserve"> </w:t>
      </w:r>
      <w:r w:rsidRPr="00E2692C">
        <w:rPr>
          <w:rFonts w:eastAsia="A"/>
          <w:sz w:val="27"/>
          <w:szCs w:val="27"/>
        </w:rPr>
        <w:t>сельского поселения</w:t>
      </w:r>
      <w:proofErr w:type="gramEnd"/>
      <w:r w:rsidRPr="00E2692C">
        <w:rPr>
          <w:sz w:val="27"/>
          <w:szCs w:val="27"/>
        </w:rPr>
        <w:t xml:space="preserve"> и осуществлении деятельности </w:t>
      </w:r>
      <w:r w:rsidRPr="00E2692C">
        <w:rPr>
          <w:rFonts w:eastAsia="A"/>
          <w:sz w:val="27"/>
          <w:szCs w:val="27"/>
        </w:rPr>
        <w:t xml:space="preserve">муниципальных </w:t>
      </w:r>
      <w:r w:rsidRPr="00E2692C">
        <w:rPr>
          <w:sz w:val="27"/>
          <w:szCs w:val="27"/>
        </w:rPr>
        <w:t>учреждений;</w:t>
      </w:r>
    </w:p>
    <w:p w:rsidR="004A69C5" w:rsidRPr="00E2692C" w:rsidRDefault="004A69C5" w:rsidP="004A69C5">
      <w:pPr>
        <w:ind w:firstLine="709"/>
        <w:jc w:val="both"/>
        <w:rPr>
          <w:sz w:val="27"/>
          <w:szCs w:val="27"/>
        </w:rPr>
      </w:pPr>
      <w:r w:rsidRPr="00E2692C">
        <w:rPr>
          <w:sz w:val="27"/>
          <w:szCs w:val="27"/>
        </w:rPr>
        <w:t xml:space="preserve">осуществление </w:t>
      </w:r>
      <w:proofErr w:type="gramStart"/>
      <w:r w:rsidRPr="00E2692C">
        <w:rPr>
          <w:sz w:val="27"/>
          <w:szCs w:val="27"/>
        </w:rPr>
        <w:t>контроля за</w:t>
      </w:r>
      <w:proofErr w:type="gramEnd"/>
      <w:r w:rsidRPr="00E2692C">
        <w:rPr>
          <w:sz w:val="27"/>
          <w:szCs w:val="27"/>
        </w:rPr>
        <w:t xml:space="preserve"> использованием и сохранностью </w:t>
      </w:r>
      <w:r w:rsidRPr="00E2692C">
        <w:rPr>
          <w:rFonts w:eastAsia="A"/>
          <w:sz w:val="27"/>
          <w:szCs w:val="27"/>
        </w:rPr>
        <w:t>муниципального</w:t>
      </w:r>
      <w:r w:rsidRPr="00E2692C">
        <w:rPr>
          <w:sz w:val="27"/>
          <w:szCs w:val="27"/>
        </w:rPr>
        <w:t xml:space="preserve"> имущества сельского поселения, закрепленного за предприятиями и учреждениями;</w:t>
      </w:r>
    </w:p>
    <w:p w:rsidR="004A69C5" w:rsidRPr="00E2692C" w:rsidRDefault="004A69C5" w:rsidP="004A69C5">
      <w:pPr>
        <w:ind w:firstLine="709"/>
        <w:jc w:val="both"/>
        <w:rPr>
          <w:sz w:val="27"/>
          <w:szCs w:val="27"/>
        </w:rPr>
      </w:pPr>
      <w:r w:rsidRPr="00E2692C">
        <w:rPr>
          <w:sz w:val="27"/>
          <w:szCs w:val="27"/>
        </w:rPr>
        <w:t>регистрация прав собственности  на землю.</w:t>
      </w:r>
      <w:bookmarkEnd w:id="22"/>
    </w:p>
    <w:p w:rsidR="004A69C5" w:rsidRPr="00E2692C" w:rsidRDefault="004A69C5" w:rsidP="004A69C5">
      <w:pPr>
        <w:pStyle w:val="140"/>
        <w:spacing w:after="0" w:line="240" w:lineRule="auto"/>
        <w:ind w:firstLine="709"/>
        <w:jc w:val="both"/>
        <w:rPr>
          <w:b/>
          <w:sz w:val="27"/>
          <w:szCs w:val="27"/>
        </w:rPr>
      </w:pPr>
      <w:r w:rsidRPr="00E2692C">
        <w:rPr>
          <w:sz w:val="27"/>
          <w:szCs w:val="27"/>
        </w:rPr>
        <w:t xml:space="preserve">Одним из важнейших направлений деятельности по управлению имуществом и земельными ресурсами является предоставление земельных участков в собственность, передача земельных участков в аренду, безвозмездное срочное пользование юридическим и физическим лицам. </w:t>
      </w:r>
    </w:p>
    <w:p w:rsidR="004A69C5" w:rsidRPr="00E2692C" w:rsidRDefault="004A69C5" w:rsidP="004A69C5">
      <w:pPr>
        <w:widowControl w:val="0"/>
        <w:suppressAutoHyphens/>
        <w:ind w:left="30"/>
        <w:jc w:val="both"/>
        <w:rPr>
          <w:sz w:val="27"/>
          <w:szCs w:val="27"/>
        </w:rPr>
      </w:pPr>
      <w:r w:rsidRPr="00E2692C">
        <w:rPr>
          <w:sz w:val="27"/>
          <w:szCs w:val="27"/>
        </w:rPr>
        <w:t xml:space="preserve">  </w:t>
      </w:r>
      <w:r w:rsidRPr="00E2692C">
        <w:rPr>
          <w:color w:val="FF0000"/>
          <w:sz w:val="27"/>
          <w:szCs w:val="27"/>
        </w:rPr>
        <w:t xml:space="preserve">                         </w:t>
      </w:r>
      <w:r w:rsidRPr="00E2692C">
        <w:rPr>
          <w:b/>
          <w:bCs/>
          <w:sz w:val="27"/>
          <w:szCs w:val="27"/>
        </w:rPr>
        <w:t xml:space="preserve">Основными показателями изменения социально-экономического положения </w:t>
      </w:r>
      <w:proofErr w:type="spellStart"/>
      <w:r w:rsidRPr="00E2692C">
        <w:rPr>
          <w:b/>
          <w:bCs/>
          <w:sz w:val="27"/>
          <w:szCs w:val="27"/>
        </w:rPr>
        <w:t>Староирюкского</w:t>
      </w:r>
      <w:proofErr w:type="spellEnd"/>
      <w:r w:rsidRPr="00E2692C">
        <w:rPr>
          <w:b/>
          <w:bCs/>
          <w:sz w:val="27"/>
          <w:szCs w:val="27"/>
        </w:rPr>
        <w:t xml:space="preserve"> сельского поселения в 2021 году по отношению к 2016 году в результате реализации программы являются</w:t>
      </w:r>
      <w:r w:rsidRPr="00E2692C">
        <w:rPr>
          <w:sz w:val="27"/>
          <w:szCs w:val="27"/>
        </w:rPr>
        <w:t xml:space="preserve">: </w:t>
      </w:r>
    </w:p>
    <w:p w:rsidR="004A69C5" w:rsidRPr="00E2692C" w:rsidRDefault="004A69C5" w:rsidP="004A69C5">
      <w:pPr>
        <w:widowControl w:val="0"/>
        <w:suppressAutoHyphens/>
        <w:jc w:val="both"/>
        <w:rPr>
          <w:sz w:val="27"/>
          <w:szCs w:val="27"/>
        </w:rPr>
      </w:pPr>
      <w:r w:rsidRPr="00E2692C">
        <w:rPr>
          <w:color w:val="C00000"/>
          <w:sz w:val="27"/>
          <w:szCs w:val="27"/>
        </w:rPr>
        <w:t>-</w:t>
      </w:r>
      <w:r w:rsidRPr="00E2692C">
        <w:rPr>
          <w:rFonts w:eastAsia="A"/>
          <w:color w:val="C00000"/>
          <w:sz w:val="27"/>
          <w:szCs w:val="27"/>
        </w:rPr>
        <w:t xml:space="preserve"> </w:t>
      </w:r>
      <w:r w:rsidRPr="00E2692C">
        <w:rPr>
          <w:sz w:val="27"/>
          <w:szCs w:val="27"/>
        </w:rPr>
        <w:t>увеличение числа субъектов малого и среднего предпринимательства в расчете на 1  тыс. человек населения не менее чем в 1,1 раза;</w:t>
      </w:r>
    </w:p>
    <w:p w:rsidR="004A69C5" w:rsidRPr="00E2692C" w:rsidRDefault="004A69C5" w:rsidP="004A69C5">
      <w:pPr>
        <w:widowControl w:val="0"/>
        <w:suppressAutoHyphens/>
        <w:jc w:val="both"/>
        <w:rPr>
          <w:sz w:val="27"/>
          <w:szCs w:val="27"/>
        </w:rPr>
      </w:pPr>
      <w:r w:rsidRPr="00E2692C">
        <w:rPr>
          <w:sz w:val="27"/>
          <w:szCs w:val="27"/>
        </w:rPr>
        <w:t>- удельный вес прибыльных сельскохозяйственных организаций района в их общем числе – не ниже 90%;</w:t>
      </w:r>
    </w:p>
    <w:p w:rsidR="004A69C5" w:rsidRPr="00E2692C" w:rsidRDefault="004A69C5" w:rsidP="004A69C5">
      <w:pPr>
        <w:jc w:val="both"/>
        <w:rPr>
          <w:sz w:val="27"/>
          <w:szCs w:val="27"/>
        </w:rPr>
      </w:pPr>
      <w:r w:rsidRPr="00E2692C">
        <w:rPr>
          <w:sz w:val="27"/>
          <w:szCs w:val="27"/>
        </w:rPr>
        <w:t>- увеличение среднемесячной заработной платы</w:t>
      </w:r>
      <w:r w:rsidRPr="00E2692C">
        <w:rPr>
          <w:rFonts w:eastAsia="A"/>
          <w:sz w:val="27"/>
          <w:szCs w:val="27"/>
        </w:rPr>
        <w:t xml:space="preserve"> на  </w:t>
      </w:r>
      <w:r w:rsidRPr="00E2692C">
        <w:rPr>
          <w:sz w:val="27"/>
          <w:szCs w:val="27"/>
        </w:rPr>
        <w:t>одного работника в целом по сельскому поселению  в 1,</w:t>
      </w:r>
      <w:r w:rsidRPr="00E2692C">
        <w:rPr>
          <w:rFonts w:eastAsia="A"/>
          <w:sz w:val="27"/>
          <w:szCs w:val="27"/>
        </w:rPr>
        <w:t>18</w:t>
      </w:r>
      <w:r w:rsidRPr="00E2692C">
        <w:rPr>
          <w:sz w:val="27"/>
          <w:szCs w:val="27"/>
        </w:rPr>
        <w:t xml:space="preserve"> раза;</w:t>
      </w:r>
    </w:p>
    <w:p w:rsidR="004A69C5" w:rsidRPr="00E2692C" w:rsidRDefault="004A69C5" w:rsidP="004A69C5">
      <w:pPr>
        <w:jc w:val="both"/>
        <w:rPr>
          <w:sz w:val="27"/>
          <w:szCs w:val="27"/>
        </w:rPr>
      </w:pPr>
      <w:r w:rsidRPr="00E2692C">
        <w:rPr>
          <w:sz w:val="27"/>
          <w:szCs w:val="27"/>
        </w:rPr>
        <w:lastRenderedPageBreak/>
        <w:t xml:space="preserve">- </w:t>
      </w:r>
      <w:r w:rsidRPr="00E2692C">
        <w:rPr>
          <w:rFonts w:eastAsia="A"/>
          <w:sz w:val="27"/>
          <w:szCs w:val="27"/>
        </w:rPr>
        <w:t>коэффициент естественного роста населения на 1 тыс. человек  -  1,2;</w:t>
      </w:r>
    </w:p>
    <w:p w:rsidR="004A69C5" w:rsidRPr="00E2692C" w:rsidRDefault="004A69C5" w:rsidP="004A69C5">
      <w:pPr>
        <w:widowControl w:val="0"/>
        <w:suppressAutoHyphens/>
        <w:jc w:val="both"/>
        <w:rPr>
          <w:sz w:val="27"/>
          <w:szCs w:val="27"/>
        </w:rPr>
      </w:pPr>
      <w:r w:rsidRPr="00E2692C">
        <w:rPr>
          <w:sz w:val="27"/>
          <w:szCs w:val="27"/>
        </w:rPr>
        <w:t xml:space="preserve">- доля выпускников, </w:t>
      </w:r>
      <w:proofErr w:type="gramStart"/>
      <w:r w:rsidRPr="00E2692C">
        <w:rPr>
          <w:sz w:val="27"/>
          <w:szCs w:val="27"/>
          <w:lang w:val="en-US"/>
        </w:rPr>
        <w:t>c</w:t>
      </w:r>
      <w:proofErr w:type="gramEnd"/>
      <w:r w:rsidRPr="00E2692C">
        <w:rPr>
          <w:sz w:val="27"/>
          <w:szCs w:val="27"/>
        </w:rPr>
        <w:t>давших ЕГЭ, в общей численности выпускников – не менее 100%;</w:t>
      </w:r>
    </w:p>
    <w:p w:rsidR="004A69C5" w:rsidRPr="00E2692C" w:rsidRDefault="004A69C5" w:rsidP="004A69C5">
      <w:pPr>
        <w:widowControl w:val="0"/>
        <w:suppressAutoHyphens/>
        <w:jc w:val="both"/>
        <w:rPr>
          <w:rFonts w:eastAsia="A"/>
          <w:sz w:val="27"/>
          <w:szCs w:val="27"/>
        </w:rPr>
      </w:pPr>
      <w:r w:rsidRPr="00E2692C">
        <w:rPr>
          <w:sz w:val="27"/>
          <w:szCs w:val="27"/>
        </w:rPr>
        <w:t xml:space="preserve">- доля среднегодовой численности </w:t>
      </w:r>
      <w:proofErr w:type="gramStart"/>
      <w:r w:rsidRPr="00E2692C">
        <w:rPr>
          <w:sz w:val="27"/>
          <w:szCs w:val="27"/>
        </w:rPr>
        <w:t>занятых</w:t>
      </w:r>
      <w:proofErr w:type="gramEnd"/>
      <w:r w:rsidRPr="00E2692C">
        <w:rPr>
          <w:sz w:val="27"/>
          <w:szCs w:val="27"/>
        </w:rPr>
        <w:t xml:space="preserve"> в экономике в общей численности экономически активного населения – не менее 85%.</w:t>
      </w:r>
    </w:p>
    <w:p w:rsidR="004A69C5" w:rsidRPr="00E2692C" w:rsidRDefault="004A69C5" w:rsidP="004A69C5">
      <w:pPr>
        <w:autoSpaceDE w:val="0"/>
        <w:autoSpaceDN w:val="0"/>
        <w:adjustRightInd w:val="0"/>
        <w:ind w:firstLine="709"/>
        <w:jc w:val="both"/>
        <w:rPr>
          <w:rFonts w:eastAsia="A"/>
          <w:sz w:val="27"/>
          <w:szCs w:val="27"/>
        </w:rPr>
      </w:pPr>
    </w:p>
    <w:p w:rsidR="004A69C5" w:rsidRPr="00E2692C" w:rsidRDefault="004A69C5" w:rsidP="004A69C5">
      <w:pPr>
        <w:pStyle w:val="ConsPlusNormal0"/>
        <w:ind w:left="540" w:firstLine="0"/>
        <w:jc w:val="both"/>
        <w:outlineLvl w:val="0"/>
        <w:rPr>
          <w:rFonts w:ascii="Times New Roman" w:hAnsi="Times New Roman" w:cs="Times New Roman"/>
          <w:b/>
          <w:sz w:val="27"/>
          <w:szCs w:val="27"/>
        </w:rPr>
      </w:pPr>
      <w:r w:rsidRPr="00E2692C">
        <w:rPr>
          <w:rFonts w:ascii="Times New Roman" w:hAnsi="Times New Roman" w:cs="Times New Roman"/>
          <w:b/>
          <w:sz w:val="27"/>
          <w:szCs w:val="27"/>
        </w:rPr>
        <w:t xml:space="preserve">    </w:t>
      </w:r>
      <w:bookmarkStart w:id="23" w:name="_Toc276391314"/>
      <w:r w:rsidRPr="00E2692C">
        <w:rPr>
          <w:rFonts w:ascii="Times New Roman" w:hAnsi="Times New Roman" w:cs="Times New Roman"/>
          <w:b/>
          <w:sz w:val="27"/>
          <w:szCs w:val="27"/>
        </w:rPr>
        <w:t>Раздел 4. Система программных мероприятий</w:t>
      </w:r>
      <w:bookmarkEnd w:id="23"/>
    </w:p>
    <w:p w:rsidR="004A69C5" w:rsidRPr="00E2692C" w:rsidRDefault="004A69C5" w:rsidP="004A69C5">
      <w:pPr>
        <w:pStyle w:val="ConsPlusNormal0"/>
        <w:ind w:left="540" w:firstLine="709"/>
        <w:jc w:val="both"/>
        <w:outlineLvl w:val="0"/>
        <w:rPr>
          <w:rFonts w:ascii="Times New Roman" w:hAnsi="Times New Roman" w:cs="Times New Roman"/>
          <w:b/>
          <w:sz w:val="27"/>
          <w:szCs w:val="27"/>
        </w:rPr>
      </w:pPr>
    </w:p>
    <w:p w:rsidR="004A69C5" w:rsidRPr="00E2692C" w:rsidRDefault="004A69C5" w:rsidP="004A69C5">
      <w:pPr>
        <w:ind w:firstLine="709"/>
        <w:jc w:val="both"/>
        <w:rPr>
          <w:sz w:val="27"/>
          <w:szCs w:val="27"/>
        </w:rPr>
      </w:pPr>
      <w:r w:rsidRPr="00E2692C">
        <w:rPr>
          <w:sz w:val="27"/>
          <w:szCs w:val="27"/>
        </w:rPr>
        <w:t xml:space="preserve">Система программных мероприятий по основным направлениям развития  </w:t>
      </w:r>
      <w:proofErr w:type="spellStart"/>
      <w:r w:rsidRPr="00E2692C">
        <w:rPr>
          <w:sz w:val="27"/>
          <w:szCs w:val="27"/>
        </w:rPr>
        <w:t>Староирюкского</w:t>
      </w:r>
      <w:proofErr w:type="spellEnd"/>
      <w:r w:rsidRPr="00E2692C">
        <w:rPr>
          <w:sz w:val="27"/>
          <w:szCs w:val="27"/>
        </w:rPr>
        <w:t xml:space="preserve">  сельского поселения представлена </w:t>
      </w:r>
      <w:hyperlink r:id="rId9" w:anchor="прил_4" w:history="1">
        <w:r w:rsidRPr="00E2692C">
          <w:rPr>
            <w:rStyle w:val="ac"/>
            <w:color w:val="000000" w:themeColor="text1"/>
            <w:sz w:val="27"/>
            <w:szCs w:val="27"/>
          </w:rPr>
          <w:t xml:space="preserve">в приложении  </w:t>
        </w:r>
      </w:hyperlink>
      <w:r w:rsidRPr="00E2692C">
        <w:rPr>
          <w:sz w:val="27"/>
          <w:szCs w:val="27"/>
        </w:rPr>
        <w:t>№1.</w:t>
      </w:r>
    </w:p>
    <w:p w:rsidR="004A69C5" w:rsidRPr="00E2692C" w:rsidRDefault="004A69C5" w:rsidP="004A69C5">
      <w:pPr>
        <w:ind w:firstLine="709"/>
        <w:jc w:val="both"/>
        <w:rPr>
          <w:sz w:val="27"/>
          <w:szCs w:val="27"/>
        </w:rPr>
      </w:pPr>
    </w:p>
    <w:p w:rsidR="004A69C5" w:rsidRPr="00E2692C" w:rsidRDefault="004A69C5" w:rsidP="004A69C5">
      <w:pPr>
        <w:pStyle w:val="ConsPlusNormal0"/>
        <w:ind w:left="540" w:firstLine="0"/>
        <w:jc w:val="both"/>
        <w:outlineLvl w:val="0"/>
        <w:rPr>
          <w:rFonts w:ascii="Times New Roman" w:hAnsi="Times New Roman" w:cs="Times New Roman"/>
          <w:b/>
          <w:sz w:val="27"/>
          <w:szCs w:val="27"/>
        </w:rPr>
      </w:pPr>
      <w:bookmarkStart w:id="24" w:name="_Toc276391315"/>
      <w:r w:rsidRPr="00E2692C">
        <w:rPr>
          <w:rFonts w:ascii="Times New Roman" w:hAnsi="Times New Roman" w:cs="Times New Roman"/>
          <w:b/>
          <w:sz w:val="27"/>
          <w:szCs w:val="27"/>
        </w:rPr>
        <w:t xml:space="preserve">     Раздел 5. Ожидаемые результаты реализации Программы</w:t>
      </w:r>
      <w:bookmarkEnd w:id="24"/>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r w:rsidRPr="00E2692C">
        <w:rPr>
          <w:sz w:val="27"/>
          <w:szCs w:val="27"/>
        </w:rPr>
        <w:t xml:space="preserve">Ожидаемые результаты реализации Программы указаны </w:t>
      </w:r>
      <w:hyperlink r:id="rId10" w:anchor="прил_5" w:history="1">
        <w:r w:rsidRPr="00E2692C">
          <w:rPr>
            <w:rStyle w:val="ac"/>
            <w:color w:val="000000" w:themeColor="text1"/>
            <w:sz w:val="27"/>
            <w:szCs w:val="27"/>
          </w:rPr>
          <w:t>в приложении №</w:t>
        </w:r>
      </w:hyperlink>
      <w:r w:rsidRPr="00E2692C">
        <w:rPr>
          <w:sz w:val="27"/>
          <w:szCs w:val="27"/>
        </w:rPr>
        <w:t xml:space="preserve"> 2.</w:t>
      </w: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ind w:firstLine="709"/>
        <w:jc w:val="both"/>
        <w:rPr>
          <w:sz w:val="27"/>
          <w:szCs w:val="27"/>
        </w:rPr>
      </w:pPr>
    </w:p>
    <w:p w:rsidR="004A69C5" w:rsidRPr="00E2692C" w:rsidRDefault="004A69C5" w:rsidP="004A69C5">
      <w:pPr>
        <w:jc w:val="both"/>
        <w:rPr>
          <w:sz w:val="27"/>
          <w:szCs w:val="27"/>
        </w:rPr>
      </w:pPr>
      <w:r w:rsidRPr="00E2692C">
        <w:rPr>
          <w:sz w:val="27"/>
          <w:szCs w:val="27"/>
        </w:rPr>
        <w:lastRenderedPageBreak/>
        <w:t xml:space="preserve">                                                                                                       Приложение 1</w:t>
      </w:r>
    </w:p>
    <w:p w:rsidR="004A69C5" w:rsidRPr="00E2692C" w:rsidRDefault="004A69C5" w:rsidP="004A69C5">
      <w:pPr>
        <w:jc w:val="both"/>
        <w:rPr>
          <w:b/>
          <w:sz w:val="27"/>
          <w:szCs w:val="27"/>
        </w:rPr>
      </w:pPr>
      <w:r w:rsidRPr="00E2692C">
        <w:rPr>
          <w:b/>
          <w:sz w:val="27"/>
          <w:szCs w:val="27"/>
        </w:rPr>
        <w:t>Программные мероприятия</w:t>
      </w:r>
    </w:p>
    <w:p w:rsidR="004A69C5" w:rsidRPr="00E2692C" w:rsidRDefault="004A69C5" w:rsidP="004A69C5">
      <w:pPr>
        <w:jc w:val="both"/>
        <w:rPr>
          <w:b/>
          <w:sz w:val="27"/>
          <w:szCs w:val="27"/>
        </w:rPr>
      </w:pPr>
    </w:p>
    <w:p w:rsidR="004A69C5" w:rsidRPr="00E2692C" w:rsidRDefault="004A69C5" w:rsidP="004A69C5">
      <w:pPr>
        <w:jc w:val="both"/>
        <w:rPr>
          <w:sz w:val="27"/>
          <w:szCs w:val="27"/>
        </w:rPr>
      </w:pPr>
    </w:p>
    <w:p w:rsidR="004A69C5" w:rsidRPr="00E2692C" w:rsidRDefault="004A69C5" w:rsidP="004A69C5">
      <w:pPr>
        <w:jc w:val="both"/>
        <w:rPr>
          <w:b/>
          <w:sz w:val="27"/>
          <w:szCs w:val="27"/>
        </w:rPr>
      </w:pPr>
      <w:r w:rsidRPr="00E2692C">
        <w:rPr>
          <w:b/>
          <w:sz w:val="27"/>
          <w:szCs w:val="27"/>
        </w:rPr>
        <w:t>Социальная сфера</w:t>
      </w:r>
    </w:p>
    <w:p w:rsidR="004A69C5" w:rsidRPr="00E2692C" w:rsidRDefault="004A69C5" w:rsidP="004A69C5">
      <w:pPr>
        <w:jc w:val="both"/>
        <w:rPr>
          <w:b/>
          <w:sz w:val="27"/>
          <w:szCs w:val="27"/>
        </w:rPr>
      </w:pPr>
      <w:r w:rsidRPr="00E2692C">
        <w:rPr>
          <w:b/>
          <w:sz w:val="27"/>
          <w:szCs w:val="27"/>
        </w:rPr>
        <w:t xml:space="preserve"> Образование</w:t>
      </w:r>
    </w:p>
    <w:p w:rsidR="004A69C5" w:rsidRPr="00E2692C" w:rsidRDefault="004A69C5" w:rsidP="004A69C5">
      <w:pPr>
        <w:jc w:val="both"/>
        <w:rPr>
          <w:sz w:val="27"/>
          <w:szCs w:val="27"/>
        </w:rPr>
      </w:pPr>
      <w:r w:rsidRPr="00E2692C">
        <w:rPr>
          <w:sz w:val="27"/>
          <w:szCs w:val="27"/>
        </w:rPr>
        <w:t>-   приобретение учебной литературы, компьютеров, закупка оборудования в кабинеты;</w:t>
      </w:r>
    </w:p>
    <w:p w:rsidR="004A69C5" w:rsidRPr="00E2692C" w:rsidRDefault="004A69C5" w:rsidP="004A69C5">
      <w:pPr>
        <w:jc w:val="both"/>
        <w:rPr>
          <w:sz w:val="27"/>
          <w:szCs w:val="27"/>
        </w:rPr>
      </w:pPr>
      <w:r w:rsidRPr="00E2692C">
        <w:rPr>
          <w:sz w:val="27"/>
          <w:szCs w:val="27"/>
        </w:rPr>
        <w:t>-  приобретение   школьной мебели;</w:t>
      </w:r>
    </w:p>
    <w:p w:rsidR="004A69C5" w:rsidRPr="00E2692C" w:rsidRDefault="004A69C5" w:rsidP="004A69C5">
      <w:pPr>
        <w:jc w:val="both"/>
        <w:rPr>
          <w:sz w:val="27"/>
          <w:szCs w:val="27"/>
        </w:rPr>
      </w:pPr>
      <w:r w:rsidRPr="00E2692C">
        <w:rPr>
          <w:sz w:val="27"/>
          <w:szCs w:val="27"/>
        </w:rPr>
        <w:t>-   сохранение наполняемости классов;</w:t>
      </w:r>
    </w:p>
    <w:p w:rsidR="004A69C5" w:rsidRPr="00E2692C" w:rsidRDefault="004A69C5" w:rsidP="004A69C5">
      <w:pPr>
        <w:jc w:val="both"/>
        <w:rPr>
          <w:sz w:val="27"/>
          <w:szCs w:val="27"/>
        </w:rPr>
      </w:pPr>
      <w:r w:rsidRPr="00E2692C">
        <w:rPr>
          <w:sz w:val="27"/>
          <w:szCs w:val="27"/>
        </w:rPr>
        <w:t xml:space="preserve"> - дальнейшая компьютеризация школы.</w:t>
      </w:r>
    </w:p>
    <w:p w:rsidR="004A69C5" w:rsidRPr="00E2692C" w:rsidRDefault="004A69C5" w:rsidP="004A69C5">
      <w:pPr>
        <w:jc w:val="both"/>
        <w:rPr>
          <w:sz w:val="27"/>
          <w:szCs w:val="27"/>
        </w:rPr>
      </w:pPr>
      <w:r w:rsidRPr="00E2692C">
        <w:rPr>
          <w:b/>
          <w:sz w:val="27"/>
          <w:szCs w:val="27"/>
        </w:rPr>
        <w:t>Здравоохранение</w:t>
      </w:r>
      <w:r w:rsidRPr="00E2692C">
        <w:rPr>
          <w:sz w:val="27"/>
          <w:szCs w:val="27"/>
        </w:rPr>
        <w:t xml:space="preserve"> </w:t>
      </w:r>
    </w:p>
    <w:p w:rsidR="004A69C5" w:rsidRPr="00E2692C" w:rsidRDefault="004A69C5" w:rsidP="004A69C5">
      <w:pPr>
        <w:numPr>
          <w:ilvl w:val="0"/>
          <w:numId w:val="8"/>
        </w:numPr>
        <w:jc w:val="both"/>
        <w:rPr>
          <w:sz w:val="27"/>
          <w:szCs w:val="27"/>
        </w:rPr>
      </w:pPr>
      <w:r w:rsidRPr="00E2692C">
        <w:rPr>
          <w:sz w:val="27"/>
          <w:szCs w:val="27"/>
        </w:rPr>
        <w:t>иметь необходимый запас медикаментов для оказания скорой помощи;</w:t>
      </w:r>
    </w:p>
    <w:p w:rsidR="004A69C5" w:rsidRPr="00E2692C" w:rsidRDefault="004A69C5" w:rsidP="004A69C5">
      <w:pPr>
        <w:numPr>
          <w:ilvl w:val="0"/>
          <w:numId w:val="8"/>
        </w:numPr>
        <w:jc w:val="both"/>
        <w:rPr>
          <w:sz w:val="27"/>
          <w:szCs w:val="27"/>
        </w:rPr>
      </w:pPr>
      <w:r w:rsidRPr="00E2692C">
        <w:rPr>
          <w:sz w:val="27"/>
          <w:szCs w:val="27"/>
        </w:rPr>
        <w:t>не реже  двух раз в месяц приглашать  участкового терапевта;</w:t>
      </w:r>
    </w:p>
    <w:p w:rsidR="004A69C5" w:rsidRPr="00E2692C" w:rsidRDefault="004A69C5" w:rsidP="004A69C5">
      <w:pPr>
        <w:numPr>
          <w:ilvl w:val="0"/>
          <w:numId w:val="8"/>
        </w:numPr>
        <w:jc w:val="both"/>
        <w:rPr>
          <w:sz w:val="27"/>
          <w:szCs w:val="27"/>
        </w:rPr>
      </w:pPr>
      <w:r w:rsidRPr="00E2692C">
        <w:rPr>
          <w:sz w:val="27"/>
          <w:szCs w:val="27"/>
        </w:rPr>
        <w:t xml:space="preserve">При выезде передвижного </w:t>
      </w:r>
      <w:proofErr w:type="spellStart"/>
      <w:r w:rsidRPr="00E2692C">
        <w:rPr>
          <w:sz w:val="27"/>
          <w:szCs w:val="27"/>
        </w:rPr>
        <w:t>флюорографа</w:t>
      </w:r>
      <w:proofErr w:type="spellEnd"/>
      <w:r w:rsidRPr="00E2692C">
        <w:rPr>
          <w:sz w:val="27"/>
          <w:szCs w:val="27"/>
        </w:rPr>
        <w:t xml:space="preserve"> добиться 100% обследования всего населения с 15-летнего возраста. </w:t>
      </w:r>
    </w:p>
    <w:p w:rsidR="004A69C5" w:rsidRPr="00E2692C" w:rsidRDefault="004A69C5" w:rsidP="004A69C5">
      <w:pPr>
        <w:jc w:val="both"/>
        <w:rPr>
          <w:b/>
          <w:sz w:val="27"/>
          <w:szCs w:val="27"/>
        </w:rPr>
      </w:pPr>
      <w:r w:rsidRPr="00E2692C">
        <w:rPr>
          <w:b/>
          <w:sz w:val="27"/>
          <w:szCs w:val="27"/>
        </w:rPr>
        <w:t>Культура и искусство</w:t>
      </w:r>
    </w:p>
    <w:p w:rsidR="004A69C5" w:rsidRPr="00E2692C" w:rsidRDefault="004A69C5" w:rsidP="004A69C5">
      <w:pPr>
        <w:numPr>
          <w:ilvl w:val="0"/>
          <w:numId w:val="8"/>
        </w:numPr>
        <w:jc w:val="both"/>
        <w:rPr>
          <w:sz w:val="27"/>
          <w:szCs w:val="27"/>
        </w:rPr>
      </w:pPr>
      <w:r w:rsidRPr="00E2692C">
        <w:rPr>
          <w:sz w:val="27"/>
          <w:szCs w:val="27"/>
        </w:rPr>
        <w:t>предоставление платных  услуг населению, повышение их эффективности и целесообразности, привлечение внебюджетных источников финансирования, внедрения нетрадиционных форм  обслуживания;</w:t>
      </w:r>
    </w:p>
    <w:p w:rsidR="004A69C5" w:rsidRPr="00E2692C" w:rsidRDefault="004A69C5" w:rsidP="004A69C5">
      <w:pPr>
        <w:numPr>
          <w:ilvl w:val="0"/>
          <w:numId w:val="8"/>
        </w:numPr>
        <w:jc w:val="both"/>
        <w:rPr>
          <w:sz w:val="27"/>
          <w:szCs w:val="27"/>
        </w:rPr>
      </w:pPr>
      <w:r w:rsidRPr="00E2692C">
        <w:rPr>
          <w:sz w:val="27"/>
          <w:szCs w:val="27"/>
        </w:rPr>
        <w:t xml:space="preserve">поиск новых форм и методов культурно - </w:t>
      </w:r>
      <w:proofErr w:type="spellStart"/>
      <w:r w:rsidRPr="00E2692C">
        <w:rPr>
          <w:sz w:val="27"/>
          <w:szCs w:val="27"/>
        </w:rPr>
        <w:t>досуговой</w:t>
      </w:r>
      <w:proofErr w:type="spellEnd"/>
      <w:r w:rsidRPr="00E2692C">
        <w:rPr>
          <w:sz w:val="27"/>
          <w:szCs w:val="27"/>
        </w:rPr>
        <w:t xml:space="preserve"> деятельности;</w:t>
      </w:r>
    </w:p>
    <w:p w:rsidR="004A69C5" w:rsidRPr="00E2692C" w:rsidRDefault="004A69C5" w:rsidP="004A69C5">
      <w:pPr>
        <w:jc w:val="both"/>
        <w:rPr>
          <w:b/>
          <w:sz w:val="27"/>
          <w:szCs w:val="27"/>
        </w:rPr>
      </w:pPr>
      <w:r w:rsidRPr="00E2692C">
        <w:rPr>
          <w:b/>
          <w:sz w:val="27"/>
          <w:szCs w:val="27"/>
        </w:rPr>
        <w:t>Жилищно-коммунальное хозяйство</w:t>
      </w:r>
    </w:p>
    <w:p w:rsidR="004A69C5" w:rsidRPr="00E2692C" w:rsidRDefault="004A69C5" w:rsidP="004A69C5">
      <w:pPr>
        <w:numPr>
          <w:ilvl w:val="0"/>
          <w:numId w:val="8"/>
        </w:numPr>
        <w:jc w:val="both"/>
        <w:rPr>
          <w:sz w:val="27"/>
          <w:szCs w:val="27"/>
        </w:rPr>
      </w:pPr>
      <w:r w:rsidRPr="00E2692C">
        <w:rPr>
          <w:sz w:val="27"/>
          <w:szCs w:val="27"/>
        </w:rPr>
        <w:t>помощь в предоставлении молодым семьям  субсидии на приобретении жилья или  строительство индивидуального жилья;</w:t>
      </w:r>
    </w:p>
    <w:p w:rsidR="004A69C5" w:rsidRPr="00E2692C" w:rsidRDefault="004A69C5" w:rsidP="004A69C5">
      <w:pPr>
        <w:numPr>
          <w:ilvl w:val="0"/>
          <w:numId w:val="8"/>
        </w:numPr>
        <w:jc w:val="both"/>
        <w:rPr>
          <w:sz w:val="27"/>
          <w:szCs w:val="27"/>
        </w:rPr>
      </w:pPr>
      <w:r w:rsidRPr="00E2692C">
        <w:rPr>
          <w:sz w:val="27"/>
          <w:szCs w:val="27"/>
        </w:rPr>
        <w:t>благоустройство улиц населенных пунктов (</w:t>
      </w:r>
      <w:proofErr w:type="spellStart"/>
      <w:r w:rsidRPr="00E2692C">
        <w:rPr>
          <w:sz w:val="27"/>
          <w:szCs w:val="27"/>
        </w:rPr>
        <w:t>оканавливание</w:t>
      </w:r>
      <w:proofErr w:type="spellEnd"/>
      <w:r w:rsidRPr="00E2692C">
        <w:rPr>
          <w:sz w:val="27"/>
          <w:szCs w:val="27"/>
        </w:rPr>
        <w:t xml:space="preserve">, засыпка щебнем, </w:t>
      </w:r>
      <w:proofErr w:type="spellStart"/>
      <w:r w:rsidRPr="00E2692C">
        <w:rPr>
          <w:sz w:val="27"/>
          <w:szCs w:val="27"/>
        </w:rPr>
        <w:t>грейдирование</w:t>
      </w:r>
      <w:proofErr w:type="spellEnd"/>
      <w:r w:rsidRPr="00E2692C">
        <w:rPr>
          <w:sz w:val="27"/>
          <w:szCs w:val="27"/>
        </w:rPr>
        <w:t>);</w:t>
      </w:r>
    </w:p>
    <w:p w:rsidR="004A69C5" w:rsidRPr="00E2692C" w:rsidRDefault="004A69C5" w:rsidP="004A69C5">
      <w:pPr>
        <w:numPr>
          <w:ilvl w:val="0"/>
          <w:numId w:val="8"/>
        </w:numPr>
        <w:jc w:val="both"/>
        <w:rPr>
          <w:sz w:val="27"/>
          <w:szCs w:val="27"/>
        </w:rPr>
      </w:pPr>
      <w:r w:rsidRPr="00E2692C">
        <w:rPr>
          <w:sz w:val="27"/>
          <w:szCs w:val="27"/>
        </w:rPr>
        <w:t xml:space="preserve"> оказание помощи в обеспечении населения топливом (уголь, дрова);</w:t>
      </w:r>
    </w:p>
    <w:p w:rsidR="004A69C5" w:rsidRPr="00E2692C" w:rsidRDefault="004A69C5" w:rsidP="004A69C5">
      <w:pPr>
        <w:jc w:val="both"/>
        <w:rPr>
          <w:sz w:val="27"/>
          <w:szCs w:val="27"/>
        </w:rPr>
      </w:pPr>
      <w:r w:rsidRPr="00E2692C">
        <w:rPr>
          <w:sz w:val="27"/>
          <w:szCs w:val="27"/>
        </w:rPr>
        <w:t>- оказание помощи ветеранам, инвалидам и семьям, имеющим детей-   инвалидов в обеспечении жильем за счет средств федерального бюджета в соответствии с Федеральным законом «О ветеранах», «О социальной защите инвалидов в Российской Федерации»;</w:t>
      </w: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r w:rsidRPr="00E2692C">
        <w:rPr>
          <w:sz w:val="27"/>
          <w:szCs w:val="27"/>
        </w:rPr>
        <w:t xml:space="preserve">                                                                                                    </w:t>
      </w: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p>
    <w:p w:rsidR="004A69C5" w:rsidRPr="00E2692C" w:rsidRDefault="004A69C5" w:rsidP="004A69C5">
      <w:pPr>
        <w:jc w:val="both"/>
        <w:rPr>
          <w:sz w:val="27"/>
          <w:szCs w:val="27"/>
        </w:rPr>
      </w:pPr>
      <w:r w:rsidRPr="00E2692C">
        <w:rPr>
          <w:sz w:val="27"/>
          <w:szCs w:val="27"/>
        </w:rPr>
        <w:lastRenderedPageBreak/>
        <w:t xml:space="preserve">                                                                                                 Приложение № 2</w:t>
      </w:r>
    </w:p>
    <w:p w:rsidR="004A69C5" w:rsidRPr="00E2692C" w:rsidRDefault="004A69C5" w:rsidP="004A69C5">
      <w:pPr>
        <w:jc w:val="both"/>
        <w:rPr>
          <w:sz w:val="27"/>
          <w:szCs w:val="27"/>
        </w:rPr>
      </w:pPr>
    </w:p>
    <w:p w:rsidR="004A69C5" w:rsidRPr="00E2692C" w:rsidRDefault="004A69C5" w:rsidP="004A69C5">
      <w:pPr>
        <w:jc w:val="both"/>
        <w:rPr>
          <w:b/>
          <w:sz w:val="27"/>
          <w:szCs w:val="27"/>
        </w:rPr>
      </w:pPr>
      <w:r w:rsidRPr="00E2692C">
        <w:rPr>
          <w:b/>
          <w:sz w:val="27"/>
          <w:szCs w:val="27"/>
        </w:rPr>
        <w:t>Ожидаемые  результаты</w:t>
      </w:r>
    </w:p>
    <w:p w:rsidR="004A69C5" w:rsidRPr="00E2692C" w:rsidRDefault="004A69C5" w:rsidP="004A69C5">
      <w:pPr>
        <w:jc w:val="both"/>
        <w:rPr>
          <w:b/>
          <w:sz w:val="27"/>
          <w:szCs w:val="27"/>
        </w:rPr>
      </w:pPr>
      <w:r w:rsidRPr="00E2692C">
        <w:rPr>
          <w:b/>
          <w:sz w:val="27"/>
          <w:szCs w:val="27"/>
        </w:rPr>
        <w:t>Реализация программы позволит обеспечить к 2021 году:</w:t>
      </w:r>
    </w:p>
    <w:p w:rsidR="004A69C5" w:rsidRPr="00E2692C" w:rsidRDefault="004A69C5" w:rsidP="004A69C5">
      <w:pPr>
        <w:jc w:val="both"/>
        <w:rPr>
          <w:b/>
          <w:sz w:val="27"/>
          <w:szCs w:val="27"/>
        </w:rPr>
      </w:pPr>
      <w:r w:rsidRPr="00E2692C">
        <w:rPr>
          <w:b/>
          <w:sz w:val="27"/>
          <w:szCs w:val="27"/>
        </w:rPr>
        <w:t>Агропромышленный комплекс</w:t>
      </w:r>
    </w:p>
    <w:p w:rsidR="004A69C5" w:rsidRPr="00E2692C" w:rsidRDefault="004A69C5" w:rsidP="004A69C5">
      <w:pPr>
        <w:numPr>
          <w:ilvl w:val="0"/>
          <w:numId w:val="8"/>
        </w:numPr>
        <w:jc w:val="both"/>
        <w:rPr>
          <w:sz w:val="27"/>
          <w:szCs w:val="27"/>
        </w:rPr>
      </w:pPr>
      <w:r w:rsidRPr="00E2692C">
        <w:rPr>
          <w:sz w:val="27"/>
          <w:szCs w:val="27"/>
        </w:rPr>
        <w:t>производство продукции растениеводства</w:t>
      </w:r>
      <w:proofErr w:type="gramStart"/>
      <w:r w:rsidRPr="00E2692C">
        <w:rPr>
          <w:sz w:val="27"/>
          <w:szCs w:val="27"/>
        </w:rPr>
        <w:t xml:space="preserve"> :</w:t>
      </w:r>
      <w:proofErr w:type="gramEnd"/>
      <w:r w:rsidRPr="00E2692C">
        <w:rPr>
          <w:sz w:val="27"/>
          <w:szCs w:val="27"/>
        </w:rPr>
        <w:t xml:space="preserve"> зерна  60 000 </w:t>
      </w:r>
      <w:proofErr w:type="spellStart"/>
      <w:r w:rsidRPr="00E2692C">
        <w:rPr>
          <w:sz w:val="27"/>
          <w:szCs w:val="27"/>
        </w:rPr>
        <w:t>ц</w:t>
      </w:r>
      <w:proofErr w:type="spellEnd"/>
      <w:r w:rsidRPr="00E2692C">
        <w:rPr>
          <w:sz w:val="27"/>
          <w:szCs w:val="27"/>
        </w:rPr>
        <w:t xml:space="preserve">,       </w:t>
      </w:r>
    </w:p>
    <w:p w:rsidR="004A69C5" w:rsidRPr="00E2692C" w:rsidRDefault="004A69C5" w:rsidP="004A69C5">
      <w:pPr>
        <w:numPr>
          <w:ilvl w:val="0"/>
          <w:numId w:val="8"/>
        </w:numPr>
        <w:jc w:val="both"/>
        <w:rPr>
          <w:sz w:val="27"/>
          <w:szCs w:val="27"/>
        </w:rPr>
      </w:pPr>
      <w:r w:rsidRPr="00E2692C">
        <w:rPr>
          <w:sz w:val="27"/>
          <w:szCs w:val="27"/>
        </w:rPr>
        <w:t xml:space="preserve">производство продукции животноводства: молока 68 000 </w:t>
      </w:r>
      <w:proofErr w:type="spellStart"/>
      <w:r w:rsidRPr="00E2692C">
        <w:rPr>
          <w:sz w:val="27"/>
          <w:szCs w:val="27"/>
        </w:rPr>
        <w:t>ц</w:t>
      </w:r>
      <w:proofErr w:type="spellEnd"/>
      <w:r w:rsidRPr="00E2692C">
        <w:rPr>
          <w:sz w:val="27"/>
          <w:szCs w:val="27"/>
        </w:rPr>
        <w:t xml:space="preserve">, </w:t>
      </w:r>
    </w:p>
    <w:p w:rsidR="004A69C5" w:rsidRPr="00E2692C" w:rsidRDefault="004A69C5" w:rsidP="004A69C5">
      <w:pPr>
        <w:numPr>
          <w:ilvl w:val="0"/>
          <w:numId w:val="8"/>
        </w:numPr>
        <w:jc w:val="both"/>
        <w:rPr>
          <w:sz w:val="27"/>
          <w:szCs w:val="27"/>
        </w:rPr>
      </w:pPr>
      <w:r w:rsidRPr="00E2692C">
        <w:rPr>
          <w:sz w:val="27"/>
          <w:szCs w:val="27"/>
        </w:rPr>
        <w:t>обновление машинотракторного парка на 25%.</w:t>
      </w:r>
    </w:p>
    <w:p w:rsidR="004A69C5" w:rsidRPr="00E2692C" w:rsidRDefault="004A69C5" w:rsidP="004A69C5">
      <w:pPr>
        <w:jc w:val="both"/>
        <w:rPr>
          <w:b/>
          <w:sz w:val="27"/>
          <w:szCs w:val="27"/>
        </w:rPr>
      </w:pPr>
      <w:r w:rsidRPr="00E2692C">
        <w:rPr>
          <w:b/>
          <w:sz w:val="27"/>
          <w:szCs w:val="27"/>
        </w:rPr>
        <w:t>Социальная сфера</w:t>
      </w:r>
    </w:p>
    <w:p w:rsidR="004A69C5" w:rsidRPr="00E2692C" w:rsidRDefault="004A69C5" w:rsidP="004A69C5">
      <w:pPr>
        <w:jc w:val="both"/>
        <w:rPr>
          <w:b/>
          <w:sz w:val="27"/>
          <w:szCs w:val="27"/>
        </w:rPr>
      </w:pPr>
      <w:r w:rsidRPr="00E2692C">
        <w:rPr>
          <w:b/>
          <w:sz w:val="27"/>
          <w:szCs w:val="27"/>
        </w:rPr>
        <w:t>Образование</w:t>
      </w:r>
    </w:p>
    <w:p w:rsidR="004A69C5" w:rsidRPr="00E2692C" w:rsidRDefault="004A69C5" w:rsidP="004A69C5">
      <w:pPr>
        <w:numPr>
          <w:ilvl w:val="0"/>
          <w:numId w:val="8"/>
        </w:numPr>
        <w:jc w:val="both"/>
        <w:rPr>
          <w:sz w:val="27"/>
          <w:szCs w:val="27"/>
        </w:rPr>
      </w:pPr>
      <w:r w:rsidRPr="00E2692C">
        <w:rPr>
          <w:sz w:val="27"/>
          <w:szCs w:val="27"/>
        </w:rPr>
        <w:t>улучшение  качества обучения,  комфортность и безопасность условий нахождения учащихся в  школах;</w:t>
      </w:r>
    </w:p>
    <w:p w:rsidR="004A69C5" w:rsidRPr="00E2692C" w:rsidRDefault="004A69C5" w:rsidP="004A69C5">
      <w:pPr>
        <w:jc w:val="both"/>
        <w:rPr>
          <w:sz w:val="27"/>
          <w:szCs w:val="27"/>
        </w:rPr>
      </w:pPr>
      <w:r w:rsidRPr="00E2692C">
        <w:rPr>
          <w:sz w:val="27"/>
          <w:szCs w:val="27"/>
        </w:rPr>
        <w:t>-  обновление библиотечного фонда;</w:t>
      </w:r>
    </w:p>
    <w:p w:rsidR="004A69C5" w:rsidRPr="00E2692C" w:rsidRDefault="004A69C5" w:rsidP="004A69C5">
      <w:pPr>
        <w:jc w:val="both"/>
        <w:rPr>
          <w:b/>
          <w:sz w:val="27"/>
          <w:szCs w:val="27"/>
        </w:rPr>
      </w:pPr>
      <w:r w:rsidRPr="00E2692C">
        <w:rPr>
          <w:b/>
          <w:sz w:val="27"/>
          <w:szCs w:val="27"/>
        </w:rPr>
        <w:t>Здравоохранение</w:t>
      </w:r>
    </w:p>
    <w:p w:rsidR="004A69C5" w:rsidRPr="00E2692C" w:rsidRDefault="004A69C5" w:rsidP="004A69C5">
      <w:pPr>
        <w:numPr>
          <w:ilvl w:val="0"/>
          <w:numId w:val="8"/>
        </w:numPr>
        <w:jc w:val="both"/>
        <w:rPr>
          <w:sz w:val="27"/>
          <w:szCs w:val="27"/>
        </w:rPr>
      </w:pPr>
      <w:r w:rsidRPr="00E2692C">
        <w:rPr>
          <w:sz w:val="27"/>
          <w:szCs w:val="27"/>
        </w:rPr>
        <w:t>Обеспечение медикаментами населения сельского поселения;</w:t>
      </w:r>
    </w:p>
    <w:p w:rsidR="004A69C5" w:rsidRPr="00E2692C" w:rsidRDefault="004A69C5" w:rsidP="004A69C5">
      <w:pPr>
        <w:pStyle w:val="aff0"/>
        <w:numPr>
          <w:ilvl w:val="0"/>
          <w:numId w:val="8"/>
        </w:numPr>
        <w:spacing w:line="240" w:lineRule="auto"/>
        <w:jc w:val="both"/>
        <w:rPr>
          <w:rFonts w:ascii="Times New Roman" w:hAnsi="Times New Roman" w:cs="Times New Roman"/>
          <w:sz w:val="27"/>
          <w:szCs w:val="27"/>
        </w:rPr>
      </w:pPr>
      <w:r w:rsidRPr="00E2692C">
        <w:rPr>
          <w:rFonts w:ascii="Times New Roman" w:hAnsi="Times New Roman" w:cs="Times New Roman"/>
          <w:sz w:val="27"/>
          <w:szCs w:val="27"/>
        </w:rPr>
        <w:t>сохранение и укрепление физического и психического здоровья, обеспечение качества и продолжительности активной жизни;</w:t>
      </w:r>
    </w:p>
    <w:p w:rsidR="004A69C5" w:rsidRPr="00E2692C" w:rsidRDefault="004A69C5" w:rsidP="004A69C5">
      <w:pPr>
        <w:pStyle w:val="aff0"/>
        <w:numPr>
          <w:ilvl w:val="0"/>
          <w:numId w:val="8"/>
        </w:numPr>
        <w:spacing w:line="240" w:lineRule="auto"/>
        <w:jc w:val="both"/>
        <w:rPr>
          <w:rFonts w:ascii="Times New Roman" w:hAnsi="Times New Roman" w:cs="Times New Roman"/>
          <w:sz w:val="27"/>
          <w:szCs w:val="27"/>
        </w:rPr>
      </w:pPr>
      <w:r w:rsidRPr="00E2692C">
        <w:rPr>
          <w:rFonts w:ascii="Times New Roman" w:hAnsi="Times New Roman" w:cs="Times New Roman"/>
          <w:sz w:val="27"/>
          <w:szCs w:val="27"/>
        </w:rPr>
        <w:t>- территориальная доступность населения поселения к оказываемым услугам.</w:t>
      </w:r>
    </w:p>
    <w:p w:rsidR="004A69C5" w:rsidRPr="00E2692C" w:rsidRDefault="004A69C5" w:rsidP="004A69C5">
      <w:pPr>
        <w:jc w:val="both"/>
        <w:rPr>
          <w:sz w:val="27"/>
          <w:szCs w:val="27"/>
        </w:rPr>
      </w:pPr>
      <w:r w:rsidRPr="00E2692C">
        <w:rPr>
          <w:sz w:val="27"/>
          <w:szCs w:val="27"/>
        </w:rPr>
        <w:t>-   улучшение демографической ситуации в сельском поселении.</w:t>
      </w:r>
    </w:p>
    <w:p w:rsidR="004A69C5" w:rsidRPr="00E2692C" w:rsidRDefault="004A69C5" w:rsidP="004A69C5">
      <w:pPr>
        <w:jc w:val="both"/>
        <w:rPr>
          <w:b/>
          <w:sz w:val="27"/>
          <w:szCs w:val="27"/>
        </w:rPr>
      </w:pPr>
      <w:r w:rsidRPr="00E2692C">
        <w:rPr>
          <w:b/>
          <w:sz w:val="27"/>
          <w:szCs w:val="27"/>
        </w:rPr>
        <w:t>Культура и искусство</w:t>
      </w:r>
    </w:p>
    <w:p w:rsidR="004A69C5" w:rsidRPr="00E2692C" w:rsidRDefault="004A69C5" w:rsidP="004A69C5">
      <w:pPr>
        <w:numPr>
          <w:ilvl w:val="0"/>
          <w:numId w:val="8"/>
        </w:numPr>
        <w:jc w:val="both"/>
        <w:rPr>
          <w:sz w:val="27"/>
          <w:szCs w:val="27"/>
        </w:rPr>
      </w:pPr>
      <w:r w:rsidRPr="00E2692C">
        <w:rPr>
          <w:sz w:val="27"/>
          <w:szCs w:val="27"/>
        </w:rPr>
        <w:t xml:space="preserve">реализацию конституционного права каждого гражданина РФ на свободный доступ </w:t>
      </w:r>
      <w:proofErr w:type="spellStart"/>
      <w:r w:rsidRPr="00E2692C">
        <w:rPr>
          <w:sz w:val="27"/>
          <w:szCs w:val="27"/>
        </w:rPr>
        <w:t>культурно-досуговой</w:t>
      </w:r>
      <w:proofErr w:type="spellEnd"/>
      <w:r w:rsidRPr="00E2692C">
        <w:rPr>
          <w:sz w:val="27"/>
          <w:szCs w:val="27"/>
        </w:rPr>
        <w:t xml:space="preserve"> деятельности;</w:t>
      </w:r>
    </w:p>
    <w:p w:rsidR="004A69C5" w:rsidRPr="00E2692C" w:rsidRDefault="004A69C5" w:rsidP="004A69C5">
      <w:pPr>
        <w:numPr>
          <w:ilvl w:val="0"/>
          <w:numId w:val="8"/>
        </w:numPr>
        <w:jc w:val="both"/>
        <w:rPr>
          <w:sz w:val="27"/>
          <w:szCs w:val="27"/>
        </w:rPr>
      </w:pPr>
      <w:r w:rsidRPr="00E2692C">
        <w:rPr>
          <w:sz w:val="27"/>
          <w:szCs w:val="27"/>
        </w:rPr>
        <w:t>возрождение духовности,  нравственности и патриотизма, формирование здорового образа жизни;</w:t>
      </w:r>
    </w:p>
    <w:p w:rsidR="004A69C5" w:rsidRPr="00E2692C" w:rsidRDefault="004A69C5" w:rsidP="004A69C5">
      <w:pPr>
        <w:numPr>
          <w:ilvl w:val="0"/>
          <w:numId w:val="8"/>
        </w:numPr>
        <w:jc w:val="both"/>
        <w:rPr>
          <w:sz w:val="27"/>
          <w:szCs w:val="27"/>
        </w:rPr>
      </w:pPr>
      <w:r w:rsidRPr="00E2692C">
        <w:rPr>
          <w:sz w:val="27"/>
          <w:szCs w:val="27"/>
        </w:rPr>
        <w:t>укрепление материально-технической базы учреждений культуры;</w:t>
      </w:r>
    </w:p>
    <w:p w:rsidR="004A69C5" w:rsidRPr="00E2692C" w:rsidRDefault="004A69C5" w:rsidP="004A69C5">
      <w:pPr>
        <w:numPr>
          <w:ilvl w:val="0"/>
          <w:numId w:val="8"/>
        </w:numPr>
        <w:jc w:val="both"/>
        <w:rPr>
          <w:sz w:val="27"/>
          <w:szCs w:val="27"/>
        </w:rPr>
      </w:pPr>
      <w:r w:rsidRPr="00E2692C">
        <w:rPr>
          <w:sz w:val="27"/>
          <w:szCs w:val="27"/>
        </w:rPr>
        <w:t>развитие платных услуг населению, повышение их эффективности и целесообразности, привлечения внебюджетных источников финансирования, внедрения нетрадиционных форм  обслуживания.</w:t>
      </w:r>
    </w:p>
    <w:p w:rsidR="004A69C5" w:rsidRPr="00E2692C" w:rsidRDefault="004A69C5" w:rsidP="004A69C5">
      <w:pPr>
        <w:jc w:val="both"/>
        <w:rPr>
          <w:b/>
          <w:sz w:val="27"/>
          <w:szCs w:val="27"/>
        </w:rPr>
      </w:pPr>
      <w:r w:rsidRPr="00E2692C">
        <w:rPr>
          <w:b/>
          <w:sz w:val="27"/>
          <w:szCs w:val="27"/>
        </w:rPr>
        <w:t>Жилищно-коммунальное хозяйство</w:t>
      </w:r>
    </w:p>
    <w:p w:rsidR="004A69C5" w:rsidRPr="00E2692C" w:rsidRDefault="004A69C5" w:rsidP="004A69C5">
      <w:pPr>
        <w:jc w:val="both"/>
        <w:rPr>
          <w:sz w:val="27"/>
          <w:szCs w:val="27"/>
        </w:rPr>
      </w:pPr>
      <w:r w:rsidRPr="00E2692C">
        <w:rPr>
          <w:sz w:val="27"/>
          <w:szCs w:val="27"/>
        </w:rPr>
        <w:t>-    улучшение благосостояния населения сельского поселения;</w:t>
      </w:r>
    </w:p>
    <w:p w:rsidR="004A69C5" w:rsidRPr="00E2692C" w:rsidRDefault="004A69C5" w:rsidP="004A69C5">
      <w:pPr>
        <w:numPr>
          <w:ilvl w:val="0"/>
          <w:numId w:val="8"/>
        </w:numPr>
        <w:jc w:val="both"/>
        <w:rPr>
          <w:sz w:val="27"/>
          <w:szCs w:val="27"/>
        </w:rPr>
      </w:pPr>
      <w:r w:rsidRPr="00E2692C">
        <w:rPr>
          <w:sz w:val="27"/>
          <w:szCs w:val="27"/>
        </w:rPr>
        <w:t>улучшение жилищных условий молодых семей, строительство индивидуального жилья;</w:t>
      </w:r>
    </w:p>
    <w:p w:rsidR="004A69C5" w:rsidRPr="00E2692C" w:rsidRDefault="004A69C5" w:rsidP="004A69C5">
      <w:pPr>
        <w:numPr>
          <w:ilvl w:val="0"/>
          <w:numId w:val="8"/>
        </w:numPr>
        <w:jc w:val="both"/>
        <w:rPr>
          <w:sz w:val="27"/>
          <w:szCs w:val="27"/>
        </w:rPr>
      </w:pPr>
      <w:r w:rsidRPr="00E2692C">
        <w:rPr>
          <w:sz w:val="27"/>
          <w:szCs w:val="27"/>
        </w:rPr>
        <w:t>благоустройство  населенных пунктов;</w:t>
      </w:r>
    </w:p>
    <w:p w:rsidR="004A69C5" w:rsidRPr="00E2692C" w:rsidRDefault="004A69C5" w:rsidP="004A69C5">
      <w:pPr>
        <w:numPr>
          <w:ilvl w:val="0"/>
          <w:numId w:val="8"/>
        </w:numPr>
        <w:jc w:val="both"/>
        <w:rPr>
          <w:sz w:val="27"/>
          <w:szCs w:val="27"/>
        </w:rPr>
      </w:pPr>
      <w:r w:rsidRPr="00E2692C">
        <w:rPr>
          <w:sz w:val="27"/>
          <w:szCs w:val="27"/>
        </w:rPr>
        <w:t xml:space="preserve">улучшение качества  </w:t>
      </w:r>
      <w:proofErr w:type="spellStart"/>
      <w:proofErr w:type="gramStart"/>
      <w:r w:rsidRPr="00E2692C">
        <w:rPr>
          <w:sz w:val="27"/>
          <w:szCs w:val="27"/>
        </w:rPr>
        <w:t>жилищно</w:t>
      </w:r>
      <w:proofErr w:type="spellEnd"/>
      <w:r w:rsidRPr="00E2692C">
        <w:rPr>
          <w:sz w:val="27"/>
          <w:szCs w:val="27"/>
        </w:rPr>
        <w:t>- коммунального</w:t>
      </w:r>
      <w:proofErr w:type="gramEnd"/>
      <w:r w:rsidRPr="00E2692C">
        <w:rPr>
          <w:sz w:val="27"/>
          <w:szCs w:val="27"/>
        </w:rPr>
        <w:t xml:space="preserve"> обслуживания, комфортность и безопасность условий проживания граждан;</w:t>
      </w:r>
    </w:p>
    <w:p w:rsidR="004A69C5" w:rsidRPr="00E2692C" w:rsidRDefault="004A69C5" w:rsidP="004A69C5">
      <w:pPr>
        <w:numPr>
          <w:ilvl w:val="0"/>
          <w:numId w:val="8"/>
        </w:numPr>
        <w:jc w:val="both"/>
        <w:rPr>
          <w:sz w:val="27"/>
          <w:szCs w:val="27"/>
        </w:rPr>
      </w:pPr>
      <w:r w:rsidRPr="00E2692C">
        <w:rPr>
          <w:sz w:val="27"/>
          <w:szCs w:val="27"/>
        </w:rPr>
        <w:t>улучшение санитарно-эпидемиологической обстановки в сельском поселении;</w:t>
      </w:r>
    </w:p>
    <w:p w:rsidR="004A69C5" w:rsidRPr="00E2692C" w:rsidRDefault="004A69C5" w:rsidP="004A69C5">
      <w:pPr>
        <w:numPr>
          <w:ilvl w:val="0"/>
          <w:numId w:val="8"/>
        </w:numPr>
        <w:jc w:val="both"/>
        <w:rPr>
          <w:sz w:val="27"/>
          <w:szCs w:val="27"/>
        </w:rPr>
      </w:pPr>
      <w:r w:rsidRPr="00E2692C">
        <w:rPr>
          <w:sz w:val="27"/>
          <w:szCs w:val="27"/>
        </w:rPr>
        <w:t>улучшение демографической ситуации в сельском поселении.</w:t>
      </w:r>
    </w:p>
    <w:p w:rsidR="004A69C5" w:rsidRPr="00E2692C" w:rsidRDefault="004A69C5" w:rsidP="004A69C5">
      <w:pPr>
        <w:jc w:val="both"/>
        <w:rPr>
          <w:b/>
          <w:sz w:val="27"/>
          <w:szCs w:val="27"/>
        </w:rPr>
      </w:pPr>
      <w:r w:rsidRPr="00E2692C">
        <w:rPr>
          <w:b/>
          <w:sz w:val="27"/>
          <w:szCs w:val="27"/>
        </w:rPr>
        <w:t>Малое предпринимательство</w:t>
      </w:r>
    </w:p>
    <w:p w:rsidR="004A69C5" w:rsidRPr="00E2692C" w:rsidRDefault="004A69C5" w:rsidP="004A69C5">
      <w:pPr>
        <w:ind w:left="360"/>
        <w:jc w:val="both"/>
        <w:rPr>
          <w:sz w:val="27"/>
          <w:szCs w:val="27"/>
        </w:rPr>
      </w:pPr>
      <w:r w:rsidRPr="00E2692C">
        <w:rPr>
          <w:sz w:val="27"/>
          <w:szCs w:val="27"/>
        </w:rPr>
        <w:t>-увеличение вклада малого предпринимательства в производство сельскохозяйственной продукции;</w:t>
      </w:r>
    </w:p>
    <w:p w:rsidR="004A69C5" w:rsidRPr="00E2692C" w:rsidRDefault="004A69C5" w:rsidP="004A69C5">
      <w:pPr>
        <w:ind w:left="360"/>
        <w:jc w:val="both"/>
        <w:rPr>
          <w:sz w:val="27"/>
          <w:szCs w:val="27"/>
        </w:rPr>
      </w:pPr>
      <w:r w:rsidRPr="00E2692C">
        <w:rPr>
          <w:sz w:val="27"/>
          <w:szCs w:val="27"/>
        </w:rPr>
        <w:t>-увеличение количества занятых в сфере малого предпринимательства, в личных подворьях граждан;</w:t>
      </w:r>
    </w:p>
    <w:p w:rsidR="004A69C5" w:rsidRPr="00E2692C" w:rsidRDefault="004A69C5" w:rsidP="004A69C5">
      <w:pPr>
        <w:ind w:left="360"/>
        <w:jc w:val="both"/>
        <w:rPr>
          <w:sz w:val="27"/>
          <w:szCs w:val="27"/>
        </w:rPr>
      </w:pPr>
      <w:r w:rsidRPr="00E2692C">
        <w:rPr>
          <w:sz w:val="27"/>
          <w:szCs w:val="27"/>
        </w:rPr>
        <w:t>- увеличение налоговых поступлений в местный и консолидированный бюджет.</w:t>
      </w:r>
    </w:p>
    <w:p w:rsidR="00E103CD" w:rsidRDefault="00E103CD"/>
    <w:p w:rsidR="00E103CD" w:rsidRDefault="00E103CD"/>
    <w:p w:rsidR="00E103CD" w:rsidRDefault="00E103CD"/>
    <w:sectPr w:rsidR="00E103CD" w:rsidSect="00090E7A">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D81" w:rsidRDefault="00B94D81" w:rsidP="00B17AA2">
      <w:r>
        <w:separator/>
      </w:r>
    </w:p>
  </w:endnote>
  <w:endnote w:type="continuationSeparator" w:id="0">
    <w:p w:rsidR="00B94D81" w:rsidRDefault="00B94D81" w:rsidP="00B17A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
    <w:altName w:val="Arial Unicode MS"/>
    <w:charset w:val="80"/>
    <w:family w:val="swiss"/>
    <w:pitch w:val="variable"/>
    <w:sig w:usb0="00000000" w:usb1="090F0000" w:usb2="00000010"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OpenSymbol">
    <w:altName w:val="Arial Unicode MS"/>
    <w:charset w:val="00"/>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D81" w:rsidRDefault="00B94D81" w:rsidP="00B17AA2">
      <w:r>
        <w:separator/>
      </w:r>
    </w:p>
  </w:footnote>
  <w:footnote w:type="continuationSeparator" w:id="0">
    <w:p w:rsidR="00B94D81" w:rsidRDefault="00B94D81" w:rsidP="00B17A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48" w:rsidRDefault="00DA7B48">
    <w:pPr>
      <w:pStyle w:val="af6"/>
      <w:jc w:val="center"/>
    </w:pPr>
  </w:p>
  <w:p w:rsidR="00DA7B48" w:rsidRDefault="00DA7B48">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08"/>
        </w:tabs>
        <w:ind w:left="720" w:hanging="360"/>
      </w:pPr>
      <w:rPr>
        <w:rFonts w:eastAsia="A"/>
        <w:sz w:val="22"/>
        <w:szCs w:val="22"/>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
      <w:lvlJc w:val="left"/>
      <w:pPr>
        <w:tabs>
          <w:tab w:val="num" w:pos="1080"/>
        </w:tabs>
        <w:ind w:left="1080" w:hanging="360"/>
      </w:pPr>
      <w:rPr>
        <w:rFonts w:ascii="Symbol" w:hAnsi="Symbol" w:cs="Symbol"/>
        <w:sz w:val="22"/>
        <w:szCs w:val="22"/>
      </w:rPr>
    </w:lvl>
    <w:lvl w:ilvl="2">
      <w:start w:val="1"/>
      <w:numFmt w:val="bullet"/>
      <w:lvlText w:val=""/>
      <w:lvlJc w:val="left"/>
      <w:pPr>
        <w:tabs>
          <w:tab w:val="num" w:pos="1440"/>
        </w:tabs>
        <w:ind w:left="1440" w:hanging="360"/>
      </w:pPr>
      <w:rPr>
        <w:rFonts w:ascii="Symbol" w:hAnsi="Symbol" w:cs="Symbol"/>
        <w:sz w:val="22"/>
        <w:szCs w:val="22"/>
      </w:rPr>
    </w:lvl>
    <w:lvl w:ilvl="3">
      <w:start w:val="1"/>
      <w:numFmt w:val="bullet"/>
      <w:lvlText w:val=""/>
      <w:lvlJc w:val="left"/>
      <w:pPr>
        <w:tabs>
          <w:tab w:val="num" w:pos="1800"/>
        </w:tabs>
        <w:ind w:left="1800" w:hanging="360"/>
      </w:pPr>
      <w:rPr>
        <w:rFonts w:ascii="Symbol" w:hAnsi="Symbol" w:cs="Symbol"/>
        <w:sz w:val="22"/>
        <w:szCs w:val="22"/>
      </w:rPr>
    </w:lvl>
    <w:lvl w:ilvl="4">
      <w:start w:val="1"/>
      <w:numFmt w:val="bullet"/>
      <w:lvlText w:val=""/>
      <w:lvlJc w:val="left"/>
      <w:pPr>
        <w:tabs>
          <w:tab w:val="num" w:pos="2160"/>
        </w:tabs>
        <w:ind w:left="2160" w:hanging="360"/>
      </w:pPr>
      <w:rPr>
        <w:rFonts w:ascii="Symbol" w:hAnsi="Symbol" w:cs="Symbol"/>
        <w:sz w:val="22"/>
        <w:szCs w:val="22"/>
      </w:rPr>
    </w:lvl>
    <w:lvl w:ilvl="5">
      <w:start w:val="1"/>
      <w:numFmt w:val="bullet"/>
      <w:lvlText w:val=""/>
      <w:lvlJc w:val="left"/>
      <w:pPr>
        <w:tabs>
          <w:tab w:val="num" w:pos="2520"/>
        </w:tabs>
        <w:ind w:left="2520" w:hanging="360"/>
      </w:pPr>
      <w:rPr>
        <w:rFonts w:ascii="Symbol" w:hAnsi="Symbol" w:cs="Symbol"/>
        <w:sz w:val="22"/>
        <w:szCs w:val="22"/>
      </w:rPr>
    </w:lvl>
    <w:lvl w:ilvl="6">
      <w:start w:val="1"/>
      <w:numFmt w:val="bullet"/>
      <w:lvlText w:val=""/>
      <w:lvlJc w:val="left"/>
      <w:pPr>
        <w:tabs>
          <w:tab w:val="num" w:pos="2880"/>
        </w:tabs>
        <w:ind w:left="2880" w:hanging="360"/>
      </w:pPr>
      <w:rPr>
        <w:rFonts w:ascii="Symbol" w:hAnsi="Symbol" w:cs="Symbol"/>
        <w:sz w:val="22"/>
        <w:szCs w:val="22"/>
      </w:rPr>
    </w:lvl>
    <w:lvl w:ilvl="7">
      <w:start w:val="1"/>
      <w:numFmt w:val="bullet"/>
      <w:lvlText w:val=""/>
      <w:lvlJc w:val="left"/>
      <w:pPr>
        <w:tabs>
          <w:tab w:val="num" w:pos="3240"/>
        </w:tabs>
        <w:ind w:left="3240" w:hanging="360"/>
      </w:pPr>
      <w:rPr>
        <w:rFonts w:ascii="Symbol" w:hAnsi="Symbol" w:cs="Symbol"/>
        <w:sz w:val="22"/>
        <w:szCs w:val="22"/>
      </w:rPr>
    </w:lvl>
    <w:lvl w:ilvl="8">
      <w:start w:val="1"/>
      <w:numFmt w:val="bullet"/>
      <w:lvlText w:val=""/>
      <w:lvlJc w:val="left"/>
      <w:pPr>
        <w:tabs>
          <w:tab w:val="num" w:pos="3600"/>
        </w:tabs>
        <w:ind w:left="3600" w:hanging="360"/>
      </w:pPr>
      <w:rPr>
        <w:rFonts w:ascii="Symbol" w:hAnsi="Symbol" w:cs="Symbol"/>
        <w:sz w:val="22"/>
        <w:szCs w:val="22"/>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hint="default"/>
        <w:sz w:val="28"/>
        <w:szCs w:val="28"/>
      </w:rPr>
    </w:lvl>
    <w:lvl w:ilvl="1">
      <w:start w:val="1"/>
      <w:numFmt w:val="bullet"/>
      <w:lvlText w:val=""/>
      <w:lvlJc w:val="left"/>
      <w:pPr>
        <w:tabs>
          <w:tab w:val="num" w:pos="1080"/>
        </w:tabs>
        <w:ind w:left="1080" w:hanging="360"/>
      </w:pPr>
      <w:rPr>
        <w:rFonts w:ascii="Symbol" w:hAnsi="Symbol" w:cs="Symbol" w:hint="default"/>
        <w:sz w:val="28"/>
        <w:szCs w:val="28"/>
      </w:rPr>
    </w:lvl>
    <w:lvl w:ilvl="2">
      <w:start w:val="1"/>
      <w:numFmt w:val="bullet"/>
      <w:lvlText w:val=""/>
      <w:lvlJc w:val="left"/>
      <w:pPr>
        <w:tabs>
          <w:tab w:val="num" w:pos="1440"/>
        </w:tabs>
        <w:ind w:left="1440" w:hanging="360"/>
      </w:pPr>
      <w:rPr>
        <w:rFonts w:ascii="Symbol" w:hAnsi="Symbol" w:cs="Symbol" w:hint="default"/>
        <w:sz w:val="28"/>
        <w:szCs w:val="28"/>
      </w:rPr>
    </w:lvl>
    <w:lvl w:ilvl="3">
      <w:start w:val="1"/>
      <w:numFmt w:val="bullet"/>
      <w:lvlText w:val=""/>
      <w:lvlJc w:val="left"/>
      <w:pPr>
        <w:tabs>
          <w:tab w:val="num" w:pos="1800"/>
        </w:tabs>
        <w:ind w:left="1800" w:hanging="360"/>
      </w:pPr>
      <w:rPr>
        <w:rFonts w:ascii="Symbol" w:hAnsi="Symbol" w:cs="Symbol" w:hint="default"/>
        <w:sz w:val="28"/>
        <w:szCs w:val="28"/>
      </w:rPr>
    </w:lvl>
    <w:lvl w:ilvl="4">
      <w:start w:val="1"/>
      <w:numFmt w:val="bullet"/>
      <w:lvlText w:val=""/>
      <w:lvlJc w:val="left"/>
      <w:pPr>
        <w:tabs>
          <w:tab w:val="num" w:pos="2160"/>
        </w:tabs>
        <w:ind w:left="2160" w:hanging="360"/>
      </w:pPr>
      <w:rPr>
        <w:rFonts w:ascii="Symbol" w:hAnsi="Symbol" w:cs="Symbol" w:hint="default"/>
        <w:sz w:val="28"/>
        <w:szCs w:val="28"/>
      </w:rPr>
    </w:lvl>
    <w:lvl w:ilvl="5">
      <w:start w:val="1"/>
      <w:numFmt w:val="bullet"/>
      <w:lvlText w:val=""/>
      <w:lvlJc w:val="left"/>
      <w:pPr>
        <w:tabs>
          <w:tab w:val="num" w:pos="2520"/>
        </w:tabs>
        <w:ind w:left="2520" w:hanging="360"/>
      </w:pPr>
      <w:rPr>
        <w:rFonts w:ascii="Symbol" w:hAnsi="Symbol" w:cs="Symbol" w:hint="default"/>
        <w:sz w:val="28"/>
        <w:szCs w:val="28"/>
      </w:rPr>
    </w:lvl>
    <w:lvl w:ilvl="6">
      <w:start w:val="1"/>
      <w:numFmt w:val="bullet"/>
      <w:lvlText w:val=""/>
      <w:lvlJc w:val="left"/>
      <w:pPr>
        <w:tabs>
          <w:tab w:val="num" w:pos="2880"/>
        </w:tabs>
        <w:ind w:left="2880" w:hanging="360"/>
      </w:pPr>
      <w:rPr>
        <w:rFonts w:ascii="Symbol" w:hAnsi="Symbol" w:cs="Symbol" w:hint="default"/>
        <w:sz w:val="28"/>
        <w:szCs w:val="28"/>
      </w:rPr>
    </w:lvl>
    <w:lvl w:ilvl="7">
      <w:start w:val="1"/>
      <w:numFmt w:val="bullet"/>
      <w:lvlText w:val=""/>
      <w:lvlJc w:val="left"/>
      <w:pPr>
        <w:tabs>
          <w:tab w:val="num" w:pos="3240"/>
        </w:tabs>
        <w:ind w:left="3240" w:hanging="360"/>
      </w:pPr>
      <w:rPr>
        <w:rFonts w:ascii="Symbol" w:hAnsi="Symbol" w:cs="Symbol" w:hint="default"/>
        <w:sz w:val="28"/>
        <w:szCs w:val="28"/>
      </w:rPr>
    </w:lvl>
    <w:lvl w:ilvl="8">
      <w:start w:val="1"/>
      <w:numFmt w:val="bullet"/>
      <w:lvlText w:val=""/>
      <w:lvlJc w:val="left"/>
      <w:pPr>
        <w:tabs>
          <w:tab w:val="num" w:pos="3600"/>
        </w:tabs>
        <w:ind w:left="3600" w:hanging="360"/>
      </w:pPr>
      <w:rPr>
        <w:rFonts w:ascii="Symbol" w:hAnsi="Symbol" w:cs="Symbol" w:hint="default"/>
        <w:sz w:val="28"/>
        <w:szCs w:val="28"/>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8"/>
        <w:szCs w:val="28"/>
        <w:shd w:val="clear" w:color="auto" w:fill="FFFF00"/>
        <w:lang w:val="ru-RU"/>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9"/>
    <w:lvl w:ilvl="0">
      <w:start w:val="1"/>
      <w:numFmt w:val="decimal"/>
      <w:lvlText w:val="%1."/>
      <w:lvlJc w:val="left"/>
      <w:pPr>
        <w:tabs>
          <w:tab w:val="num" w:pos="720"/>
        </w:tabs>
        <w:ind w:left="720" w:hanging="360"/>
      </w:pPr>
      <w:rPr>
        <w:rFonts w:cs="Times New Roman" w:hint="default"/>
      </w:rPr>
    </w:lvl>
    <w:lvl w:ilvl="1">
      <w:start w:val="7"/>
      <w:numFmt w:val="decimal"/>
      <w:lvlText w:val="%1.%2."/>
      <w:lvlJc w:val="left"/>
      <w:pPr>
        <w:tabs>
          <w:tab w:val="num" w:pos="1080"/>
        </w:tabs>
        <w:ind w:left="1080" w:hanging="360"/>
      </w:pPr>
      <w:rPr>
        <w:rFonts w:cs="Times New Roman" w:hint="default"/>
        <w: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3EAE4D4B"/>
    <w:multiLevelType w:val="hybridMultilevel"/>
    <w:tmpl w:val="B47ECA2E"/>
    <w:lvl w:ilvl="0" w:tplc="F294E060">
      <w:start w:val="1"/>
      <w:numFmt w:val="decimal"/>
      <w:lvlText w:val="%1."/>
      <w:lvlJc w:val="left"/>
      <w:pPr>
        <w:ind w:left="720" w:hanging="360"/>
      </w:pPr>
      <w:rPr>
        <w:rFonts w:hint="default"/>
      </w:rPr>
    </w:lvl>
    <w:lvl w:ilvl="1" w:tplc="6B32C93C" w:tentative="1">
      <w:start w:val="1"/>
      <w:numFmt w:val="lowerLetter"/>
      <w:lvlText w:val="%2."/>
      <w:lvlJc w:val="left"/>
      <w:pPr>
        <w:ind w:left="1440" w:hanging="360"/>
      </w:pPr>
    </w:lvl>
    <w:lvl w:ilvl="2" w:tplc="8D1844AA" w:tentative="1">
      <w:start w:val="1"/>
      <w:numFmt w:val="lowerRoman"/>
      <w:lvlText w:val="%3."/>
      <w:lvlJc w:val="right"/>
      <w:pPr>
        <w:ind w:left="2160" w:hanging="180"/>
      </w:pPr>
    </w:lvl>
    <w:lvl w:ilvl="3" w:tplc="B5C240BC" w:tentative="1">
      <w:start w:val="1"/>
      <w:numFmt w:val="decimal"/>
      <w:lvlText w:val="%4."/>
      <w:lvlJc w:val="left"/>
      <w:pPr>
        <w:ind w:left="2880" w:hanging="360"/>
      </w:pPr>
    </w:lvl>
    <w:lvl w:ilvl="4" w:tplc="C02CE78A" w:tentative="1">
      <w:start w:val="1"/>
      <w:numFmt w:val="lowerLetter"/>
      <w:lvlText w:val="%5."/>
      <w:lvlJc w:val="left"/>
      <w:pPr>
        <w:ind w:left="3600" w:hanging="360"/>
      </w:pPr>
    </w:lvl>
    <w:lvl w:ilvl="5" w:tplc="2BDCEA62" w:tentative="1">
      <w:start w:val="1"/>
      <w:numFmt w:val="lowerRoman"/>
      <w:lvlText w:val="%6."/>
      <w:lvlJc w:val="right"/>
      <w:pPr>
        <w:ind w:left="4320" w:hanging="180"/>
      </w:pPr>
    </w:lvl>
    <w:lvl w:ilvl="6" w:tplc="68641B3A" w:tentative="1">
      <w:start w:val="1"/>
      <w:numFmt w:val="decimal"/>
      <w:lvlText w:val="%7."/>
      <w:lvlJc w:val="left"/>
      <w:pPr>
        <w:ind w:left="5040" w:hanging="360"/>
      </w:pPr>
    </w:lvl>
    <w:lvl w:ilvl="7" w:tplc="FBA6D124" w:tentative="1">
      <w:start w:val="1"/>
      <w:numFmt w:val="lowerLetter"/>
      <w:lvlText w:val="%8."/>
      <w:lvlJc w:val="left"/>
      <w:pPr>
        <w:ind w:left="5760" w:hanging="360"/>
      </w:pPr>
    </w:lvl>
    <w:lvl w:ilvl="8" w:tplc="ED4AD42C" w:tentative="1">
      <w:start w:val="1"/>
      <w:numFmt w:val="lowerRoman"/>
      <w:lvlText w:val="%9."/>
      <w:lvlJc w:val="right"/>
      <w:pPr>
        <w:ind w:left="6480" w:hanging="180"/>
      </w:pPr>
    </w:lvl>
  </w:abstractNum>
  <w:abstractNum w:abstractNumId="7">
    <w:nsid w:val="656A6190"/>
    <w:multiLevelType w:val="singleLevel"/>
    <w:tmpl w:val="551C78C0"/>
    <w:lvl w:ilvl="0">
      <w:numFmt w:val="bullet"/>
      <w:lvlText w:val="-"/>
      <w:lvlJc w:val="left"/>
      <w:pPr>
        <w:tabs>
          <w:tab w:val="num" w:pos="360"/>
        </w:tabs>
        <w:ind w:left="360" w:hanging="360"/>
      </w:pPr>
    </w:lvl>
  </w:abstractNum>
  <w:num w:numId="1">
    <w:abstractNumId w:val="6"/>
  </w:num>
  <w:num w:numId="2">
    <w:abstractNumId w:val="0"/>
  </w:num>
  <w:num w:numId="3">
    <w:abstractNumId w:val="1"/>
  </w:num>
  <w:num w:numId="4">
    <w:abstractNumId w:val="2"/>
  </w:num>
  <w:num w:numId="5">
    <w:abstractNumId w:val="3"/>
  </w:num>
  <w:num w:numId="6">
    <w:abstractNumId w:val="4"/>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103CD"/>
    <w:rsid w:val="00005665"/>
    <w:rsid w:val="00090E7A"/>
    <w:rsid w:val="00115698"/>
    <w:rsid w:val="00117901"/>
    <w:rsid w:val="00136DAA"/>
    <w:rsid w:val="00281A74"/>
    <w:rsid w:val="00294051"/>
    <w:rsid w:val="003201DA"/>
    <w:rsid w:val="003A5E82"/>
    <w:rsid w:val="003C5919"/>
    <w:rsid w:val="003F4717"/>
    <w:rsid w:val="00410E53"/>
    <w:rsid w:val="004A69C5"/>
    <w:rsid w:val="004E389F"/>
    <w:rsid w:val="00534963"/>
    <w:rsid w:val="005B7FDF"/>
    <w:rsid w:val="006035AA"/>
    <w:rsid w:val="00632CC1"/>
    <w:rsid w:val="006D0F58"/>
    <w:rsid w:val="00700D16"/>
    <w:rsid w:val="00801484"/>
    <w:rsid w:val="008E00C0"/>
    <w:rsid w:val="00A71A79"/>
    <w:rsid w:val="00B17AA2"/>
    <w:rsid w:val="00B94D81"/>
    <w:rsid w:val="00C31D15"/>
    <w:rsid w:val="00C44ECF"/>
    <w:rsid w:val="00CC5DBF"/>
    <w:rsid w:val="00CC5E43"/>
    <w:rsid w:val="00CF4214"/>
    <w:rsid w:val="00D75623"/>
    <w:rsid w:val="00DA7B48"/>
    <w:rsid w:val="00DF28D8"/>
    <w:rsid w:val="00E103CD"/>
    <w:rsid w:val="00E51FD4"/>
    <w:rsid w:val="00E6404B"/>
    <w:rsid w:val="00E856ED"/>
    <w:rsid w:val="00F50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3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A69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A69C5"/>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basedOn w:val="a"/>
    <w:next w:val="a"/>
    <w:link w:val="30"/>
    <w:qFormat/>
    <w:rsid w:val="004A69C5"/>
    <w:pPr>
      <w:keepNext/>
      <w:tabs>
        <w:tab w:val="left" w:pos="0"/>
      </w:tabs>
      <w:ind w:left="708"/>
      <w:jc w:val="both"/>
      <w:outlineLvl w:val="2"/>
    </w:pPr>
    <w:rPr>
      <w:u w:val="single"/>
      <w:lang w:eastAsia="ar-SA"/>
    </w:rPr>
  </w:style>
  <w:style w:type="paragraph" w:styleId="4">
    <w:name w:val="heading 4"/>
    <w:basedOn w:val="a"/>
    <w:next w:val="a"/>
    <w:link w:val="40"/>
    <w:qFormat/>
    <w:rsid w:val="004A69C5"/>
    <w:pPr>
      <w:keepNext/>
      <w:tabs>
        <w:tab w:val="left" w:pos="0"/>
      </w:tabs>
      <w:spacing w:before="240" w:after="60"/>
      <w:ind w:left="864" w:hanging="864"/>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03CD"/>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A69C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A69C5"/>
    <w:rPr>
      <w:rFonts w:ascii="Arial" w:eastAsia="Times New Roman" w:hAnsi="Arial" w:cs="Arial"/>
      <w:b/>
      <w:bCs/>
      <w:i/>
      <w:iCs/>
      <w:sz w:val="28"/>
      <w:szCs w:val="28"/>
      <w:lang w:eastAsia="ru-RU"/>
    </w:rPr>
  </w:style>
  <w:style w:type="character" w:customStyle="1" w:styleId="30">
    <w:name w:val="Заголовок 3 Знак"/>
    <w:basedOn w:val="a0"/>
    <w:link w:val="3"/>
    <w:rsid w:val="004A69C5"/>
    <w:rPr>
      <w:rFonts w:ascii="Times New Roman" w:eastAsia="Times New Roman" w:hAnsi="Times New Roman" w:cs="Times New Roman"/>
      <w:sz w:val="24"/>
      <w:szCs w:val="24"/>
      <w:u w:val="single"/>
      <w:lang w:eastAsia="ar-SA"/>
    </w:rPr>
  </w:style>
  <w:style w:type="character" w:customStyle="1" w:styleId="40">
    <w:name w:val="Заголовок 4 Знак"/>
    <w:basedOn w:val="a0"/>
    <w:link w:val="4"/>
    <w:rsid w:val="004A69C5"/>
    <w:rPr>
      <w:rFonts w:ascii="Times New Roman" w:eastAsia="Times New Roman" w:hAnsi="Times New Roman" w:cs="Times New Roman"/>
      <w:b/>
      <w:bCs/>
      <w:sz w:val="28"/>
      <w:szCs w:val="28"/>
      <w:lang w:eastAsia="ar-SA"/>
    </w:rPr>
  </w:style>
  <w:style w:type="paragraph" w:customStyle="1" w:styleId="ConsNonformat">
    <w:name w:val="ConsNonformat"/>
    <w:rsid w:val="004A69C5"/>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Normal">
    <w:name w:val="ConsNormal"/>
    <w:rsid w:val="004A69C5"/>
    <w:pPr>
      <w:autoSpaceDE w:val="0"/>
      <w:autoSpaceDN w:val="0"/>
      <w:adjustRightInd w:val="0"/>
      <w:spacing w:after="0" w:line="240" w:lineRule="auto"/>
      <w:ind w:right="19772" w:firstLine="720"/>
    </w:pPr>
    <w:rPr>
      <w:rFonts w:ascii="Arial" w:eastAsia="Times New Roman" w:hAnsi="Arial" w:cs="Arial"/>
      <w:sz w:val="40"/>
      <w:szCs w:val="40"/>
      <w:lang w:eastAsia="ru-RU"/>
    </w:rPr>
  </w:style>
  <w:style w:type="paragraph" w:styleId="a4">
    <w:name w:val="Normal (Web)"/>
    <w:basedOn w:val="a"/>
    <w:uiPriority w:val="99"/>
    <w:unhideWhenUsed/>
    <w:qFormat/>
    <w:rsid w:val="004A69C5"/>
    <w:pPr>
      <w:spacing w:before="100" w:beforeAutospacing="1" w:after="100" w:afterAutospacing="1"/>
    </w:pPr>
  </w:style>
  <w:style w:type="paragraph" w:styleId="a5">
    <w:name w:val="Body Text"/>
    <w:basedOn w:val="a"/>
    <w:link w:val="a6"/>
    <w:rsid w:val="004A69C5"/>
    <w:pPr>
      <w:spacing w:after="120"/>
    </w:pPr>
  </w:style>
  <w:style w:type="character" w:customStyle="1" w:styleId="a6">
    <w:name w:val="Основной текст Знак"/>
    <w:basedOn w:val="a0"/>
    <w:link w:val="a5"/>
    <w:rsid w:val="004A69C5"/>
    <w:rPr>
      <w:rFonts w:ascii="Times New Roman" w:eastAsia="Times New Roman" w:hAnsi="Times New Roman" w:cs="Times New Roman"/>
      <w:sz w:val="24"/>
      <w:szCs w:val="24"/>
      <w:lang w:eastAsia="ru-RU"/>
    </w:rPr>
  </w:style>
  <w:style w:type="paragraph" w:styleId="a7">
    <w:name w:val="Body Text Indent"/>
    <w:aliases w:val="Основной текст с отступом Знак1 Знак,Основной текст с отступом Знак Знак Знак,Основной текст с отступом Знак1 Знак Знак Знак Знак,Основной текст с отступом Знак Знак Знак Знак Знак Знак"/>
    <w:basedOn w:val="a"/>
    <w:link w:val="a8"/>
    <w:rsid w:val="004A69C5"/>
    <w:pPr>
      <w:spacing w:after="120"/>
      <w:ind w:left="283"/>
    </w:pPr>
  </w:style>
  <w:style w:type="character" w:customStyle="1" w:styleId="a8">
    <w:name w:val="Основной текст с отступом Знак"/>
    <w:aliases w:val="Основной текст с отступом Знак1 Знак Знак1,Основной текст с отступом Знак Знак Знак Знак1,Основной текст с отступом Знак1 Знак Знак Знак Знак Знак1,Основной текст с отступом Знак Знак Знак Знак Знак Знак Знак"/>
    <w:basedOn w:val="a0"/>
    <w:link w:val="a7"/>
    <w:rsid w:val="004A69C5"/>
    <w:rPr>
      <w:rFonts w:ascii="Times New Roman" w:eastAsia="Times New Roman" w:hAnsi="Times New Roman" w:cs="Times New Roman"/>
      <w:sz w:val="24"/>
      <w:szCs w:val="24"/>
      <w:lang w:eastAsia="ru-RU"/>
    </w:rPr>
  </w:style>
  <w:style w:type="character" w:customStyle="1" w:styleId="WW8Num1z0">
    <w:name w:val="WW8Num1z0"/>
    <w:rsid w:val="004A69C5"/>
  </w:style>
  <w:style w:type="character" w:customStyle="1" w:styleId="WW8Num1z1">
    <w:name w:val="WW8Num1z1"/>
    <w:rsid w:val="004A69C5"/>
  </w:style>
  <w:style w:type="character" w:customStyle="1" w:styleId="WW8Num1z2">
    <w:name w:val="WW8Num1z2"/>
    <w:rsid w:val="004A69C5"/>
  </w:style>
  <w:style w:type="character" w:customStyle="1" w:styleId="WW8Num1z3">
    <w:name w:val="WW8Num1z3"/>
    <w:rsid w:val="004A69C5"/>
  </w:style>
  <w:style w:type="character" w:customStyle="1" w:styleId="WW8Num1z4">
    <w:name w:val="WW8Num1z4"/>
    <w:rsid w:val="004A69C5"/>
  </w:style>
  <w:style w:type="character" w:customStyle="1" w:styleId="WW8Num1z5">
    <w:name w:val="WW8Num1z5"/>
    <w:rsid w:val="004A69C5"/>
  </w:style>
  <w:style w:type="character" w:customStyle="1" w:styleId="WW8Num1z6">
    <w:name w:val="WW8Num1z6"/>
    <w:rsid w:val="004A69C5"/>
  </w:style>
  <w:style w:type="character" w:customStyle="1" w:styleId="WW8Num1z7">
    <w:name w:val="WW8Num1z7"/>
    <w:rsid w:val="004A69C5"/>
  </w:style>
  <w:style w:type="character" w:customStyle="1" w:styleId="WW8Num1z8">
    <w:name w:val="WW8Num1z8"/>
    <w:rsid w:val="004A69C5"/>
  </w:style>
  <w:style w:type="character" w:customStyle="1" w:styleId="WW8Num2z0">
    <w:name w:val="WW8Num2z0"/>
    <w:rsid w:val="004A69C5"/>
    <w:rPr>
      <w:rFonts w:eastAsia="A"/>
      <w:sz w:val="22"/>
      <w:szCs w:val="22"/>
    </w:rPr>
  </w:style>
  <w:style w:type="character" w:customStyle="1" w:styleId="WW8Num3z0">
    <w:name w:val="WW8Num3z0"/>
    <w:rsid w:val="004A69C5"/>
    <w:rPr>
      <w:rFonts w:ascii="Symbol" w:eastAsia="A" w:hAnsi="Symbol" w:cs="Symbol"/>
      <w:sz w:val="22"/>
      <w:szCs w:val="22"/>
    </w:rPr>
  </w:style>
  <w:style w:type="character" w:customStyle="1" w:styleId="WW8Num4z0">
    <w:name w:val="WW8Num4z0"/>
    <w:rsid w:val="004A69C5"/>
    <w:rPr>
      <w:rFonts w:ascii="Symbol" w:hAnsi="Symbol" w:cs="Symbol"/>
    </w:rPr>
  </w:style>
  <w:style w:type="character" w:customStyle="1" w:styleId="WW8Num5z0">
    <w:name w:val="WW8Num5z0"/>
    <w:rsid w:val="004A69C5"/>
    <w:rPr>
      <w:rFonts w:ascii="Symbol" w:eastAsia="A" w:hAnsi="Symbol" w:cs="Symbol" w:hint="default"/>
      <w:sz w:val="28"/>
      <w:szCs w:val="28"/>
    </w:rPr>
  </w:style>
  <w:style w:type="character" w:customStyle="1" w:styleId="WW8Num6z0">
    <w:name w:val="WW8Num6z0"/>
    <w:rsid w:val="004A69C5"/>
    <w:rPr>
      <w:rFonts w:ascii="Times New Roman" w:hAnsi="Times New Roman" w:cs="Times New Roman" w:hint="default"/>
      <w:sz w:val="28"/>
      <w:szCs w:val="28"/>
      <w:shd w:val="clear" w:color="auto" w:fill="FFFF00"/>
      <w:lang w:val="ru-RU"/>
    </w:rPr>
  </w:style>
  <w:style w:type="character" w:customStyle="1" w:styleId="WW8Num6z1">
    <w:name w:val="WW8Num6z1"/>
    <w:rsid w:val="004A69C5"/>
  </w:style>
  <w:style w:type="character" w:customStyle="1" w:styleId="WW8Num6z2">
    <w:name w:val="WW8Num6z2"/>
    <w:rsid w:val="004A69C5"/>
    <w:rPr>
      <w:b/>
      <w:bCs/>
    </w:rPr>
  </w:style>
  <w:style w:type="character" w:customStyle="1" w:styleId="WW8Num6z3">
    <w:name w:val="WW8Num6z3"/>
    <w:rsid w:val="004A69C5"/>
  </w:style>
  <w:style w:type="character" w:customStyle="1" w:styleId="WW8Num6z4">
    <w:name w:val="WW8Num6z4"/>
    <w:rsid w:val="004A69C5"/>
  </w:style>
  <w:style w:type="character" w:customStyle="1" w:styleId="WW8Num6z5">
    <w:name w:val="WW8Num6z5"/>
    <w:rsid w:val="004A69C5"/>
  </w:style>
  <w:style w:type="character" w:customStyle="1" w:styleId="WW8Num6z6">
    <w:name w:val="WW8Num6z6"/>
    <w:rsid w:val="004A69C5"/>
  </w:style>
  <w:style w:type="character" w:customStyle="1" w:styleId="WW8Num6z7">
    <w:name w:val="WW8Num6z7"/>
    <w:rsid w:val="004A69C5"/>
  </w:style>
  <w:style w:type="character" w:customStyle="1" w:styleId="WW8Num6z8">
    <w:name w:val="WW8Num6z8"/>
    <w:rsid w:val="004A69C5"/>
  </w:style>
  <w:style w:type="character" w:customStyle="1" w:styleId="WW8Num7z0">
    <w:name w:val="WW8Num7z0"/>
    <w:rsid w:val="004A69C5"/>
    <w:rPr>
      <w:rFonts w:ascii="Wingdings" w:hAnsi="Wingdings" w:cs="Wingdings" w:hint="default"/>
      <w:bCs/>
    </w:rPr>
  </w:style>
  <w:style w:type="character" w:customStyle="1" w:styleId="WW8Num7z2">
    <w:name w:val="WW8Num7z2"/>
    <w:rsid w:val="004A69C5"/>
  </w:style>
  <w:style w:type="character" w:customStyle="1" w:styleId="WW8Num7z3">
    <w:name w:val="WW8Num7z3"/>
    <w:rsid w:val="004A69C5"/>
    <w:rPr>
      <w:rFonts w:ascii="Symbol" w:hAnsi="Symbol" w:cs="Symbol" w:hint="default"/>
    </w:rPr>
  </w:style>
  <w:style w:type="character" w:customStyle="1" w:styleId="WW8Num7z4">
    <w:name w:val="WW8Num7z4"/>
    <w:rsid w:val="004A69C5"/>
  </w:style>
  <w:style w:type="character" w:customStyle="1" w:styleId="WW8Num7z5">
    <w:name w:val="WW8Num7z5"/>
    <w:rsid w:val="004A69C5"/>
  </w:style>
  <w:style w:type="character" w:customStyle="1" w:styleId="WW8Num7z6">
    <w:name w:val="WW8Num7z6"/>
    <w:rsid w:val="004A69C5"/>
  </w:style>
  <w:style w:type="character" w:customStyle="1" w:styleId="WW8Num7z7">
    <w:name w:val="WW8Num7z7"/>
    <w:rsid w:val="004A69C5"/>
  </w:style>
  <w:style w:type="character" w:customStyle="1" w:styleId="WW8Num7z8">
    <w:name w:val="WW8Num7z8"/>
    <w:rsid w:val="004A69C5"/>
  </w:style>
  <w:style w:type="character" w:customStyle="1" w:styleId="WW8Num8z0">
    <w:name w:val="WW8Num8z0"/>
    <w:rsid w:val="004A69C5"/>
    <w:rPr>
      <w:rFonts w:ascii="Symbol" w:eastAsia="Times New Roman" w:hAnsi="Symbol" w:cs="Times New Roman"/>
    </w:rPr>
  </w:style>
  <w:style w:type="character" w:customStyle="1" w:styleId="WW8Num9z0">
    <w:name w:val="WW8Num9z0"/>
    <w:rsid w:val="004A69C5"/>
    <w:rPr>
      <w:rFonts w:cs="Times New Roman" w:hint="default"/>
    </w:rPr>
  </w:style>
  <w:style w:type="character" w:customStyle="1" w:styleId="WW8Num9z1">
    <w:name w:val="WW8Num9z1"/>
    <w:rsid w:val="004A69C5"/>
    <w:rPr>
      <w:rFonts w:cs="Times New Roman" w:hint="default"/>
      <w:b/>
    </w:rPr>
  </w:style>
  <w:style w:type="character" w:customStyle="1" w:styleId="WW8Num9z2">
    <w:name w:val="WW8Num9z2"/>
    <w:rsid w:val="004A69C5"/>
  </w:style>
  <w:style w:type="character" w:customStyle="1" w:styleId="WW8Num9z3">
    <w:name w:val="WW8Num9z3"/>
    <w:rsid w:val="004A69C5"/>
  </w:style>
  <w:style w:type="character" w:customStyle="1" w:styleId="WW8Num9z4">
    <w:name w:val="WW8Num9z4"/>
    <w:rsid w:val="004A69C5"/>
  </w:style>
  <w:style w:type="character" w:customStyle="1" w:styleId="WW8Num9z5">
    <w:name w:val="WW8Num9z5"/>
    <w:rsid w:val="004A69C5"/>
  </w:style>
  <w:style w:type="character" w:customStyle="1" w:styleId="WW8Num9z6">
    <w:name w:val="WW8Num9z6"/>
    <w:rsid w:val="004A69C5"/>
  </w:style>
  <w:style w:type="character" w:customStyle="1" w:styleId="WW8Num9z7">
    <w:name w:val="WW8Num9z7"/>
    <w:rsid w:val="004A69C5"/>
  </w:style>
  <w:style w:type="character" w:customStyle="1" w:styleId="WW8Num9z8">
    <w:name w:val="WW8Num9z8"/>
    <w:rsid w:val="004A69C5"/>
  </w:style>
  <w:style w:type="character" w:customStyle="1" w:styleId="5">
    <w:name w:val="Основной шрифт абзаца5"/>
    <w:rsid w:val="004A69C5"/>
  </w:style>
  <w:style w:type="character" w:customStyle="1" w:styleId="WW8Num10z0">
    <w:name w:val="WW8Num10z0"/>
    <w:rsid w:val="004A69C5"/>
    <w:rPr>
      <w:rFonts w:ascii="Times New Roman" w:hAnsi="Times New Roman" w:cs="Times New Roman"/>
      <w:sz w:val="28"/>
      <w:szCs w:val="22"/>
    </w:rPr>
  </w:style>
  <w:style w:type="character" w:customStyle="1" w:styleId="WW8Num11z0">
    <w:name w:val="WW8Num11z0"/>
    <w:rsid w:val="004A69C5"/>
    <w:rPr>
      <w:rFonts w:ascii="Symbol" w:hAnsi="Symbol" w:cs="Symbol"/>
      <w:color w:val="auto"/>
    </w:rPr>
  </w:style>
  <w:style w:type="character" w:customStyle="1" w:styleId="WW8Num12z0">
    <w:name w:val="WW8Num12z0"/>
    <w:rsid w:val="004A69C5"/>
    <w:rPr>
      <w:rFonts w:ascii="Symbol" w:hAnsi="Symbol" w:cs="Symbol"/>
    </w:rPr>
  </w:style>
  <w:style w:type="character" w:customStyle="1" w:styleId="WW8Num13z0">
    <w:name w:val="WW8Num13z0"/>
    <w:rsid w:val="004A69C5"/>
    <w:rPr>
      <w:rFonts w:hint="default"/>
    </w:rPr>
  </w:style>
  <w:style w:type="character" w:customStyle="1" w:styleId="WW8Num14z0">
    <w:name w:val="WW8Num14z0"/>
    <w:rsid w:val="004A69C5"/>
    <w:rPr>
      <w:rFonts w:ascii="Wingdings" w:hAnsi="Wingdings" w:cs="Wingdings"/>
    </w:rPr>
  </w:style>
  <w:style w:type="character" w:customStyle="1" w:styleId="41">
    <w:name w:val="Основной шрифт абзаца4"/>
    <w:rsid w:val="004A69C5"/>
  </w:style>
  <w:style w:type="character" w:customStyle="1" w:styleId="31">
    <w:name w:val="Основной шрифт абзаца3"/>
    <w:rsid w:val="004A69C5"/>
  </w:style>
  <w:style w:type="character" w:customStyle="1" w:styleId="WW8Num2z3">
    <w:name w:val="WW8Num2z3"/>
    <w:rsid w:val="004A69C5"/>
    <w:rPr>
      <w:rFonts w:ascii="Symbol" w:hAnsi="Symbol" w:cs="Symbol" w:hint="default"/>
      <w:shd w:val="clear" w:color="auto" w:fill="FFFF00"/>
    </w:rPr>
  </w:style>
  <w:style w:type="character" w:customStyle="1" w:styleId="WW8Num4z1">
    <w:name w:val="WW8Num4z1"/>
    <w:rsid w:val="004A69C5"/>
  </w:style>
  <w:style w:type="character" w:customStyle="1" w:styleId="WW8Num4z2">
    <w:name w:val="WW8Num4z2"/>
    <w:rsid w:val="004A69C5"/>
    <w:rPr>
      <w:rFonts w:ascii="Wingdings" w:hAnsi="Wingdings" w:cs="Wingdings"/>
    </w:rPr>
  </w:style>
  <w:style w:type="character" w:customStyle="1" w:styleId="WW8Num4z3">
    <w:name w:val="WW8Num4z3"/>
    <w:rsid w:val="004A69C5"/>
  </w:style>
  <w:style w:type="character" w:customStyle="1" w:styleId="WW8Num4z4">
    <w:name w:val="WW8Num4z4"/>
    <w:rsid w:val="004A69C5"/>
    <w:rPr>
      <w:rFonts w:ascii="Courier New" w:hAnsi="Courier New" w:cs="Courier New"/>
    </w:rPr>
  </w:style>
  <w:style w:type="character" w:customStyle="1" w:styleId="WW8Num4z5">
    <w:name w:val="WW8Num4z5"/>
    <w:rsid w:val="004A69C5"/>
  </w:style>
  <w:style w:type="character" w:customStyle="1" w:styleId="WW8Num4z6">
    <w:name w:val="WW8Num4z6"/>
    <w:rsid w:val="004A69C5"/>
  </w:style>
  <w:style w:type="character" w:customStyle="1" w:styleId="WW8Num4z7">
    <w:name w:val="WW8Num4z7"/>
    <w:rsid w:val="004A69C5"/>
  </w:style>
  <w:style w:type="character" w:customStyle="1" w:styleId="WW8Num4z8">
    <w:name w:val="WW8Num4z8"/>
    <w:rsid w:val="004A69C5"/>
  </w:style>
  <w:style w:type="character" w:customStyle="1" w:styleId="WW8Num5z1">
    <w:name w:val="WW8Num5z1"/>
    <w:rsid w:val="004A69C5"/>
    <w:rPr>
      <w:rFonts w:ascii="Courier New" w:hAnsi="Courier New" w:cs="Courier New" w:hint="default"/>
    </w:rPr>
  </w:style>
  <w:style w:type="character" w:customStyle="1" w:styleId="WW8Num5z2">
    <w:name w:val="WW8Num5z2"/>
    <w:rsid w:val="004A69C5"/>
    <w:rPr>
      <w:rFonts w:ascii="Wingdings" w:hAnsi="Wingdings" w:cs="Wingdings" w:hint="default"/>
    </w:rPr>
  </w:style>
  <w:style w:type="character" w:customStyle="1" w:styleId="WW8Num8z1">
    <w:name w:val="WW8Num8z1"/>
    <w:rsid w:val="004A69C5"/>
    <w:rPr>
      <w:rFonts w:ascii="Courier New" w:hAnsi="Courier New" w:cs="Courier New"/>
    </w:rPr>
  </w:style>
  <w:style w:type="character" w:customStyle="1" w:styleId="WW8Num8z2">
    <w:name w:val="WW8Num8z2"/>
    <w:rsid w:val="004A69C5"/>
    <w:rPr>
      <w:rFonts w:ascii="Wingdings" w:hAnsi="Wingdings" w:cs="Wingdings"/>
    </w:rPr>
  </w:style>
  <w:style w:type="character" w:customStyle="1" w:styleId="WW8Num8z3">
    <w:name w:val="WW8Num8z3"/>
    <w:rsid w:val="004A69C5"/>
    <w:rPr>
      <w:rFonts w:ascii="Symbol" w:hAnsi="Symbol" w:cs="Symbol"/>
    </w:rPr>
  </w:style>
  <w:style w:type="character" w:customStyle="1" w:styleId="WW8Num8z4">
    <w:name w:val="WW8Num8z4"/>
    <w:rsid w:val="004A69C5"/>
  </w:style>
  <w:style w:type="character" w:customStyle="1" w:styleId="WW8Num8z5">
    <w:name w:val="WW8Num8z5"/>
    <w:rsid w:val="004A69C5"/>
  </w:style>
  <w:style w:type="character" w:customStyle="1" w:styleId="WW8Num8z6">
    <w:name w:val="WW8Num8z6"/>
    <w:rsid w:val="004A69C5"/>
  </w:style>
  <w:style w:type="character" w:customStyle="1" w:styleId="WW8Num8z7">
    <w:name w:val="WW8Num8z7"/>
    <w:rsid w:val="004A69C5"/>
  </w:style>
  <w:style w:type="character" w:customStyle="1" w:styleId="WW8Num8z8">
    <w:name w:val="WW8Num8z8"/>
    <w:rsid w:val="004A69C5"/>
  </w:style>
  <w:style w:type="character" w:customStyle="1" w:styleId="WW8Num10z1">
    <w:name w:val="WW8Num10z1"/>
    <w:rsid w:val="004A69C5"/>
  </w:style>
  <w:style w:type="character" w:customStyle="1" w:styleId="WW8Num10z2">
    <w:name w:val="WW8Num10z2"/>
    <w:rsid w:val="004A69C5"/>
  </w:style>
  <w:style w:type="character" w:customStyle="1" w:styleId="WW8Num10z3">
    <w:name w:val="WW8Num10z3"/>
    <w:rsid w:val="004A69C5"/>
  </w:style>
  <w:style w:type="character" w:customStyle="1" w:styleId="WW8Num10z4">
    <w:name w:val="WW8Num10z4"/>
    <w:rsid w:val="004A69C5"/>
  </w:style>
  <w:style w:type="character" w:customStyle="1" w:styleId="WW8Num10z5">
    <w:name w:val="WW8Num10z5"/>
    <w:rsid w:val="004A69C5"/>
  </w:style>
  <w:style w:type="character" w:customStyle="1" w:styleId="WW8Num10z6">
    <w:name w:val="WW8Num10z6"/>
    <w:rsid w:val="004A69C5"/>
  </w:style>
  <w:style w:type="character" w:customStyle="1" w:styleId="WW8Num10z7">
    <w:name w:val="WW8Num10z7"/>
    <w:rsid w:val="004A69C5"/>
  </w:style>
  <w:style w:type="character" w:customStyle="1" w:styleId="WW8Num10z8">
    <w:name w:val="WW8Num10z8"/>
    <w:rsid w:val="004A69C5"/>
  </w:style>
  <w:style w:type="character" w:customStyle="1" w:styleId="WW8Num11z1">
    <w:name w:val="WW8Num11z1"/>
    <w:rsid w:val="004A69C5"/>
    <w:rPr>
      <w:rFonts w:ascii="Courier New" w:hAnsi="Courier New" w:cs="Courier New"/>
    </w:rPr>
  </w:style>
  <w:style w:type="character" w:customStyle="1" w:styleId="WW8Num12z1">
    <w:name w:val="WW8Num12z1"/>
    <w:rsid w:val="004A69C5"/>
    <w:rPr>
      <w:rFonts w:ascii="Courier New" w:hAnsi="Courier New" w:cs="Courier New"/>
    </w:rPr>
  </w:style>
  <w:style w:type="character" w:customStyle="1" w:styleId="WW8Num12z2">
    <w:name w:val="WW8Num12z2"/>
    <w:rsid w:val="004A69C5"/>
    <w:rPr>
      <w:rFonts w:ascii="Wingdings" w:hAnsi="Wingdings" w:cs="Wingdings"/>
    </w:rPr>
  </w:style>
  <w:style w:type="character" w:customStyle="1" w:styleId="WW8Num12z3">
    <w:name w:val="WW8Num12z3"/>
    <w:rsid w:val="004A69C5"/>
  </w:style>
  <w:style w:type="character" w:customStyle="1" w:styleId="WW8Num12z4">
    <w:name w:val="WW8Num12z4"/>
    <w:rsid w:val="004A69C5"/>
  </w:style>
  <w:style w:type="character" w:customStyle="1" w:styleId="WW8Num12z5">
    <w:name w:val="WW8Num12z5"/>
    <w:rsid w:val="004A69C5"/>
  </w:style>
  <w:style w:type="character" w:customStyle="1" w:styleId="WW8Num12z6">
    <w:name w:val="WW8Num12z6"/>
    <w:rsid w:val="004A69C5"/>
  </w:style>
  <w:style w:type="character" w:customStyle="1" w:styleId="WW8Num12z7">
    <w:name w:val="WW8Num12z7"/>
    <w:rsid w:val="004A69C5"/>
  </w:style>
  <w:style w:type="character" w:customStyle="1" w:styleId="WW8Num12z8">
    <w:name w:val="WW8Num12z8"/>
    <w:rsid w:val="004A69C5"/>
  </w:style>
  <w:style w:type="character" w:customStyle="1" w:styleId="WW8Num13z1">
    <w:name w:val="WW8Num13z1"/>
    <w:rsid w:val="004A69C5"/>
  </w:style>
  <w:style w:type="character" w:customStyle="1" w:styleId="WW8Num13z2">
    <w:name w:val="WW8Num13z2"/>
    <w:rsid w:val="004A69C5"/>
  </w:style>
  <w:style w:type="character" w:customStyle="1" w:styleId="WW8Num13z3">
    <w:name w:val="WW8Num13z3"/>
    <w:rsid w:val="004A69C5"/>
  </w:style>
  <w:style w:type="character" w:customStyle="1" w:styleId="WW8Num13z4">
    <w:name w:val="WW8Num13z4"/>
    <w:rsid w:val="004A69C5"/>
  </w:style>
  <w:style w:type="character" w:customStyle="1" w:styleId="WW8Num13z5">
    <w:name w:val="WW8Num13z5"/>
    <w:rsid w:val="004A69C5"/>
  </w:style>
  <w:style w:type="character" w:customStyle="1" w:styleId="WW8Num13z6">
    <w:name w:val="WW8Num13z6"/>
    <w:rsid w:val="004A69C5"/>
  </w:style>
  <w:style w:type="character" w:customStyle="1" w:styleId="WW8Num13z7">
    <w:name w:val="WW8Num13z7"/>
    <w:rsid w:val="004A69C5"/>
  </w:style>
  <w:style w:type="character" w:customStyle="1" w:styleId="WW8Num13z8">
    <w:name w:val="WW8Num13z8"/>
    <w:rsid w:val="004A69C5"/>
  </w:style>
  <w:style w:type="character" w:customStyle="1" w:styleId="WW8Num14z1">
    <w:name w:val="WW8Num14z1"/>
    <w:rsid w:val="004A69C5"/>
    <w:rPr>
      <w:rFonts w:ascii="Courier New" w:hAnsi="Courier New" w:cs="Courier New"/>
    </w:rPr>
  </w:style>
  <w:style w:type="character" w:customStyle="1" w:styleId="WW8Num15z0">
    <w:name w:val="WW8Num15z0"/>
    <w:rsid w:val="004A69C5"/>
    <w:rPr>
      <w:rFonts w:ascii="Symbol" w:eastAsia="Times New Roman" w:hAnsi="Symbol" w:cs="Times New Roman"/>
    </w:rPr>
  </w:style>
  <w:style w:type="character" w:customStyle="1" w:styleId="WW8Num15z1">
    <w:name w:val="WW8Num15z1"/>
    <w:rsid w:val="004A69C5"/>
    <w:rPr>
      <w:rFonts w:ascii="Courier New" w:hAnsi="Courier New" w:cs="Courier New"/>
    </w:rPr>
  </w:style>
  <w:style w:type="character" w:customStyle="1" w:styleId="WW8Num15z2">
    <w:name w:val="WW8Num15z2"/>
    <w:rsid w:val="004A69C5"/>
    <w:rPr>
      <w:rFonts w:ascii="Wingdings" w:hAnsi="Wingdings" w:cs="Wingdings"/>
    </w:rPr>
  </w:style>
  <w:style w:type="character" w:customStyle="1" w:styleId="WW8Num16z0">
    <w:name w:val="WW8Num16z0"/>
    <w:rsid w:val="004A69C5"/>
    <w:rPr>
      <w:rFonts w:ascii="Times New Roman" w:hAnsi="Times New Roman" w:cs="Times New Roman"/>
      <w:color w:val="auto"/>
    </w:rPr>
  </w:style>
  <w:style w:type="character" w:customStyle="1" w:styleId="WW8Num16z1">
    <w:name w:val="WW8Num16z1"/>
    <w:rsid w:val="004A69C5"/>
    <w:rPr>
      <w:rFonts w:ascii="Courier New" w:hAnsi="Courier New" w:cs="Courier New"/>
    </w:rPr>
  </w:style>
  <w:style w:type="character" w:customStyle="1" w:styleId="WW8Num16z2">
    <w:name w:val="WW8Num16z2"/>
    <w:rsid w:val="004A69C5"/>
    <w:rPr>
      <w:rFonts w:ascii="Wingdings" w:hAnsi="Wingdings" w:cs="Wingdings"/>
    </w:rPr>
  </w:style>
  <w:style w:type="character" w:customStyle="1" w:styleId="WW8Num16z4">
    <w:name w:val="WW8Num16z4"/>
    <w:rsid w:val="004A69C5"/>
  </w:style>
  <w:style w:type="character" w:customStyle="1" w:styleId="WW8Num16z5">
    <w:name w:val="WW8Num16z5"/>
    <w:rsid w:val="004A69C5"/>
  </w:style>
  <w:style w:type="character" w:customStyle="1" w:styleId="WW8Num16z6">
    <w:name w:val="WW8Num16z6"/>
    <w:rsid w:val="004A69C5"/>
  </w:style>
  <w:style w:type="character" w:customStyle="1" w:styleId="WW8Num16z7">
    <w:name w:val="WW8Num16z7"/>
    <w:rsid w:val="004A69C5"/>
  </w:style>
  <w:style w:type="character" w:customStyle="1" w:styleId="WW8Num16z8">
    <w:name w:val="WW8Num16z8"/>
    <w:rsid w:val="004A69C5"/>
  </w:style>
  <w:style w:type="character" w:customStyle="1" w:styleId="WW8Num17z0">
    <w:name w:val="WW8Num17z0"/>
    <w:rsid w:val="004A69C5"/>
    <w:rPr>
      <w:rFonts w:ascii="Symbol" w:eastAsia="Times New Roman" w:hAnsi="Symbol" w:cs="Times New Roman"/>
    </w:rPr>
  </w:style>
  <w:style w:type="character" w:customStyle="1" w:styleId="WW8Num17z1">
    <w:name w:val="WW8Num17z1"/>
    <w:rsid w:val="004A69C5"/>
    <w:rPr>
      <w:rFonts w:ascii="Courier New" w:hAnsi="Courier New" w:cs="Courier New"/>
    </w:rPr>
  </w:style>
  <w:style w:type="character" w:customStyle="1" w:styleId="WW8Num17z2">
    <w:name w:val="WW8Num17z2"/>
    <w:rsid w:val="004A69C5"/>
    <w:rPr>
      <w:rFonts w:ascii="Wingdings" w:hAnsi="Wingdings" w:cs="Wingdings"/>
    </w:rPr>
  </w:style>
  <w:style w:type="character" w:customStyle="1" w:styleId="WW8Num17z3">
    <w:name w:val="WW8Num17z3"/>
    <w:rsid w:val="004A69C5"/>
    <w:rPr>
      <w:rFonts w:ascii="Symbol" w:hAnsi="Symbol" w:cs="Symbol"/>
    </w:rPr>
  </w:style>
  <w:style w:type="character" w:customStyle="1" w:styleId="WW8Num17z4">
    <w:name w:val="WW8Num17z4"/>
    <w:rsid w:val="004A69C5"/>
  </w:style>
  <w:style w:type="character" w:customStyle="1" w:styleId="WW8Num17z5">
    <w:name w:val="WW8Num17z5"/>
    <w:rsid w:val="004A69C5"/>
  </w:style>
  <w:style w:type="character" w:customStyle="1" w:styleId="WW8Num17z6">
    <w:name w:val="WW8Num17z6"/>
    <w:rsid w:val="004A69C5"/>
  </w:style>
  <w:style w:type="character" w:customStyle="1" w:styleId="WW8Num17z7">
    <w:name w:val="WW8Num17z7"/>
    <w:rsid w:val="004A69C5"/>
  </w:style>
  <w:style w:type="character" w:customStyle="1" w:styleId="WW8Num17z8">
    <w:name w:val="WW8Num17z8"/>
    <w:rsid w:val="004A69C5"/>
  </w:style>
  <w:style w:type="character" w:customStyle="1" w:styleId="WW8Num18z0">
    <w:name w:val="WW8Num18z0"/>
    <w:rsid w:val="004A69C5"/>
    <w:rPr>
      <w:rFonts w:ascii="Times New Roman" w:eastAsia="Times New Roman" w:hAnsi="Times New Roman" w:cs="Times New Roman" w:hint="default"/>
    </w:rPr>
  </w:style>
  <w:style w:type="character" w:customStyle="1" w:styleId="WW8Num18z1">
    <w:name w:val="WW8Num18z1"/>
    <w:rsid w:val="004A69C5"/>
    <w:rPr>
      <w:rFonts w:ascii="Courier New" w:hAnsi="Courier New" w:cs="Courier New" w:hint="default"/>
    </w:rPr>
  </w:style>
  <w:style w:type="character" w:customStyle="1" w:styleId="WW8Num18z2">
    <w:name w:val="WW8Num18z2"/>
    <w:rsid w:val="004A69C5"/>
    <w:rPr>
      <w:rFonts w:ascii="Wingdings" w:hAnsi="Wingdings" w:cs="Wingdings" w:hint="default"/>
    </w:rPr>
  </w:style>
  <w:style w:type="character" w:customStyle="1" w:styleId="WW8Num18z3">
    <w:name w:val="WW8Num18z3"/>
    <w:rsid w:val="004A69C5"/>
    <w:rPr>
      <w:rFonts w:ascii="Symbol" w:hAnsi="Symbol" w:cs="Symbol" w:hint="default"/>
    </w:rPr>
  </w:style>
  <w:style w:type="character" w:customStyle="1" w:styleId="21">
    <w:name w:val="Основной шрифт абзаца2"/>
    <w:rsid w:val="004A69C5"/>
  </w:style>
  <w:style w:type="character" w:customStyle="1" w:styleId="Heading1Char">
    <w:name w:val="Heading 1 Char"/>
    <w:rsid w:val="004A69C5"/>
    <w:rPr>
      <w:rFonts w:ascii="Arial" w:hAnsi="Arial" w:cs="Arial"/>
      <w:b/>
      <w:bCs/>
      <w:kern w:val="1"/>
      <w:sz w:val="32"/>
      <w:szCs w:val="32"/>
      <w:lang w:val="ru-RU" w:eastAsia="ar-SA" w:bidi="ar-SA"/>
    </w:rPr>
  </w:style>
  <w:style w:type="character" w:customStyle="1" w:styleId="Heading2Char">
    <w:name w:val="Heading 2 Char"/>
    <w:rsid w:val="004A69C5"/>
    <w:rPr>
      <w:rFonts w:ascii="Arial" w:hAnsi="Arial" w:cs="Arial"/>
      <w:b/>
      <w:bCs/>
      <w:i/>
      <w:iCs/>
      <w:sz w:val="28"/>
      <w:szCs w:val="28"/>
      <w:lang w:val="ru-RU" w:eastAsia="ar-SA" w:bidi="ar-SA"/>
    </w:rPr>
  </w:style>
  <w:style w:type="character" w:customStyle="1" w:styleId="Absatz-Standardschriftart">
    <w:name w:val="Absatz-Standardschriftart"/>
    <w:rsid w:val="004A69C5"/>
  </w:style>
  <w:style w:type="character" w:customStyle="1" w:styleId="WW8Num3z1">
    <w:name w:val="WW8Num3z1"/>
    <w:rsid w:val="004A69C5"/>
    <w:rPr>
      <w:rFonts w:ascii="Courier New" w:hAnsi="Courier New" w:cs="Courier New"/>
    </w:rPr>
  </w:style>
  <w:style w:type="character" w:customStyle="1" w:styleId="WW8Num3z2">
    <w:name w:val="WW8Num3z2"/>
    <w:rsid w:val="004A69C5"/>
    <w:rPr>
      <w:rFonts w:ascii="Wingdings" w:hAnsi="Wingdings" w:cs="Wingdings"/>
    </w:rPr>
  </w:style>
  <w:style w:type="character" w:customStyle="1" w:styleId="WW8Num11z2">
    <w:name w:val="WW8Num11z2"/>
    <w:rsid w:val="004A69C5"/>
    <w:rPr>
      <w:rFonts w:ascii="Wingdings" w:hAnsi="Wingdings" w:cs="Wingdings"/>
    </w:rPr>
  </w:style>
  <w:style w:type="character" w:customStyle="1" w:styleId="WW8Num11z3">
    <w:name w:val="WW8Num11z3"/>
    <w:rsid w:val="004A69C5"/>
    <w:rPr>
      <w:rFonts w:ascii="Symbol" w:hAnsi="Symbol" w:cs="Symbol"/>
    </w:rPr>
  </w:style>
  <w:style w:type="character" w:customStyle="1" w:styleId="WW8Num14z3">
    <w:name w:val="WW8Num14z3"/>
    <w:rsid w:val="004A69C5"/>
    <w:rPr>
      <w:rFonts w:ascii="Symbol" w:hAnsi="Symbol" w:cs="Symbol"/>
    </w:rPr>
  </w:style>
  <w:style w:type="character" w:customStyle="1" w:styleId="WW8Num15z3">
    <w:name w:val="WW8Num15z3"/>
    <w:rsid w:val="004A69C5"/>
    <w:rPr>
      <w:rFonts w:ascii="Symbol" w:hAnsi="Symbol" w:cs="Symbol"/>
    </w:rPr>
  </w:style>
  <w:style w:type="character" w:customStyle="1" w:styleId="WW8Num16z3">
    <w:name w:val="WW8Num16z3"/>
    <w:rsid w:val="004A69C5"/>
    <w:rPr>
      <w:rFonts w:ascii="Symbol" w:hAnsi="Symbol" w:cs="Symbol"/>
    </w:rPr>
  </w:style>
  <w:style w:type="character" w:customStyle="1" w:styleId="WW8Num23z0">
    <w:name w:val="WW8Num23z0"/>
    <w:rsid w:val="004A69C5"/>
    <w:rPr>
      <w:rFonts w:ascii="Times New Roman" w:hAnsi="Times New Roman" w:cs="Times New Roman"/>
    </w:rPr>
  </w:style>
  <w:style w:type="character" w:customStyle="1" w:styleId="WW8Num25z0">
    <w:name w:val="WW8Num25z0"/>
    <w:rsid w:val="004A69C5"/>
    <w:rPr>
      <w:rFonts w:ascii="Symbol" w:hAnsi="Symbol" w:cs="Symbol"/>
      <w:color w:val="auto"/>
    </w:rPr>
  </w:style>
  <w:style w:type="character" w:customStyle="1" w:styleId="WW8Num25z1">
    <w:name w:val="WW8Num25z1"/>
    <w:rsid w:val="004A69C5"/>
    <w:rPr>
      <w:rFonts w:ascii="Courier New" w:hAnsi="Courier New" w:cs="Courier New"/>
    </w:rPr>
  </w:style>
  <w:style w:type="character" w:customStyle="1" w:styleId="WW8Num25z2">
    <w:name w:val="WW8Num25z2"/>
    <w:rsid w:val="004A69C5"/>
    <w:rPr>
      <w:rFonts w:ascii="Wingdings" w:hAnsi="Wingdings" w:cs="Wingdings"/>
    </w:rPr>
  </w:style>
  <w:style w:type="character" w:customStyle="1" w:styleId="WW8Num25z3">
    <w:name w:val="WW8Num25z3"/>
    <w:rsid w:val="004A69C5"/>
    <w:rPr>
      <w:rFonts w:ascii="Symbol" w:hAnsi="Symbol" w:cs="Symbol"/>
    </w:rPr>
  </w:style>
  <w:style w:type="character" w:customStyle="1" w:styleId="WW8Num26z0">
    <w:name w:val="WW8Num26z0"/>
    <w:rsid w:val="004A69C5"/>
    <w:rPr>
      <w:rFonts w:ascii="Times New Roman" w:hAnsi="Times New Roman" w:cs="Times New Roman"/>
    </w:rPr>
  </w:style>
  <w:style w:type="character" w:customStyle="1" w:styleId="WW8Num28z0">
    <w:name w:val="WW8Num28z0"/>
    <w:rsid w:val="004A69C5"/>
    <w:rPr>
      <w:rFonts w:ascii="Wingdings" w:hAnsi="Wingdings" w:cs="Wingdings"/>
    </w:rPr>
  </w:style>
  <w:style w:type="character" w:customStyle="1" w:styleId="WW8Num28z1">
    <w:name w:val="WW8Num28z1"/>
    <w:rsid w:val="004A69C5"/>
    <w:rPr>
      <w:rFonts w:ascii="Symbol" w:hAnsi="Symbol" w:cs="Symbol"/>
    </w:rPr>
  </w:style>
  <w:style w:type="character" w:customStyle="1" w:styleId="WW8Num28z4">
    <w:name w:val="WW8Num28z4"/>
    <w:rsid w:val="004A69C5"/>
    <w:rPr>
      <w:rFonts w:ascii="Courier New" w:hAnsi="Courier New" w:cs="Courier New"/>
    </w:rPr>
  </w:style>
  <w:style w:type="character" w:customStyle="1" w:styleId="WW8Num29z0">
    <w:name w:val="WW8Num29z0"/>
    <w:rsid w:val="004A69C5"/>
    <w:rPr>
      <w:rFonts w:ascii="Wingdings" w:hAnsi="Wingdings" w:cs="Wingdings"/>
    </w:rPr>
  </w:style>
  <w:style w:type="character" w:customStyle="1" w:styleId="WW8Num29z1">
    <w:name w:val="WW8Num29z1"/>
    <w:rsid w:val="004A69C5"/>
    <w:rPr>
      <w:rFonts w:ascii="Courier New" w:hAnsi="Courier New" w:cs="Courier New"/>
    </w:rPr>
  </w:style>
  <w:style w:type="character" w:customStyle="1" w:styleId="WW8Num29z3">
    <w:name w:val="WW8Num29z3"/>
    <w:rsid w:val="004A69C5"/>
    <w:rPr>
      <w:rFonts w:ascii="Symbol" w:hAnsi="Symbol" w:cs="Symbol"/>
    </w:rPr>
  </w:style>
  <w:style w:type="character" w:customStyle="1" w:styleId="WW8Num31z0">
    <w:name w:val="WW8Num31z0"/>
    <w:rsid w:val="004A69C5"/>
    <w:rPr>
      <w:rFonts w:ascii="Wingdings" w:hAnsi="Wingdings" w:cs="Wingdings"/>
    </w:rPr>
  </w:style>
  <w:style w:type="character" w:customStyle="1" w:styleId="WW8Num31z1">
    <w:name w:val="WW8Num31z1"/>
    <w:rsid w:val="004A69C5"/>
    <w:rPr>
      <w:rFonts w:ascii="Courier New" w:hAnsi="Courier New" w:cs="Courier New"/>
    </w:rPr>
  </w:style>
  <w:style w:type="character" w:customStyle="1" w:styleId="WW8Num31z3">
    <w:name w:val="WW8Num31z3"/>
    <w:rsid w:val="004A69C5"/>
    <w:rPr>
      <w:rFonts w:ascii="Symbol" w:hAnsi="Symbol" w:cs="Symbol"/>
    </w:rPr>
  </w:style>
  <w:style w:type="character" w:customStyle="1" w:styleId="WW8Num36z0">
    <w:name w:val="WW8Num36z0"/>
    <w:rsid w:val="004A69C5"/>
    <w:rPr>
      <w:rFonts w:ascii="Times New Roman" w:hAnsi="Times New Roman" w:cs="Times New Roman"/>
      <w:b w:val="0"/>
      <w:sz w:val="28"/>
    </w:rPr>
  </w:style>
  <w:style w:type="character" w:customStyle="1" w:styleId="WW8Num39z0">
    <w:name w:val="WW8Num39z0"/>
    <w:rsid w:val="004A69C5"/>
    <w:rPr>
      <w:rFonts w:ascii="Symbol" w:eastAsia="Times New Roman" w:hAnsi="Symbol" w:cs="Times New Roman"/>
    </w:rPr>
  </w:style>
  <w:style w:type="character" w:customStyle="1" w:styleId="WW8Num39z1">
    <w:name w:val="WW8Num39z1"/>
    <w:rsid w:val="004A69C5"/>
    <w:rPr>
      <w:rFonts w:ascii="Courier New" w:hAnsi="Courier New" w:cs="Courier New"/>
    </w:rPr>
  </w:style>
  <w:style w:type="character" w:customStyle="1" w:styleId="WW8Num39z2">
    <w:name w:val="WW8Num39z2"/>
    <w:rsid w:val="004A69C5"/>
    <w:rPr>
      <w:rFonts w:ascii="Wingdings" w:hAnsi="Wingdings" w:cs="Wingdings"/>
    </w:rPr>
  </w:style>
  <w:style w:type="character" w:customStyle="1" w:styleId="WW8Num39z3">
    <w:name w:val="WW8Num39z3"/>
    <w:rsid w:val="004A69C5"/>
    <w:rPr>
      <w:rFonts w:ascii="Symbol" w:hAnsi="Symbol" w:cs="Symbol"/>
    </w:rPr>
  </w:style>
  <w:style w:type="character" w:customStyle="1" w:styleId="WW8Num45z0">
    <w:name w:val="WW8Num45z0"/>
    <w:rsid w:val="004A69C5"/>
    <w:rPr>
      <w:rFonts w:ascii="Symbol" w:hAnsi="Symbol" w:cs="Symbol"/>
    </w:rPr>
  </w:style>
  <w:style w:type="character" w:customStyle="1" w:styleId="WW8Num45z1">
    <w:name w:val="WW8Num45z1"/>
    <w:rsid w:val="004A69C5"/>
    <w:rPr>
      <w:rFonts w:ascii="Courier New" w:hAnsi="Courier New" w:cs="Courier New"/>
    </w:rPr>
  </w:style>
  <w:style w:type="character" w:customStyle="1" w:styleId="WW8Num45z2">
    <w:name w:val="WW8Num45z2"/>
    <w:rsid w:val="004A69C5"/>
    <w:rPr>
      <w:rFonts w:ascii="Wingdings" w:hAnsi="Wingdings" w:cs="Wingdings"/>
    </w:rPr>
  </w:style>
  <w:style w:type="character" w:customStyle="1" w:styleId="WW8Num46z0">
    <w:name w:val="WW8Num46z0"/>
    <w:rsid w:val="004A69C5"/>
    <w:rPr>
      <w:rFonts w:ascii="Wingdings" w:hAnsi="Wingdings" w:cs="Wingdings"/>
    </w:rPr>
  </w:style>
  <w:style w:type="character" w:customStyle="1" w:styleId="WW8Num46z1">
    <w:name w:val="WW8Num46z1"/>
    <w:rsid w:val="004A69C5"/>
    <w:rPr>
      <w:rFonts w:ascii="Courier New" w:hAnsi="Courier New" w:cs="Courier New"/>
    </w:rPr>
  </w:style>
  <w:style w:type="character" w:customStyle="1" w:styleId="WW8Num46z3">
    <w:name w:val="WW8Num46z3"/>
    <w:rsid w:val="004A69C5"/>
    <w:rPr>
      <w:rFonts w:ascii="Symbol" w:hAnsi="Symbol" w:cs="Symbol"/>
    </w:rPr>
  </w:style>
  <w:style w:type="character" w:customStyle="1" w:styleId="WW8NumSt2z0">
    <w:name w:val="WW8NumSt2z0"/>
    <w:rsid w:val="004A69C5"/>
    <w:rPr>
      <w:rFonts w:ascii="Times New Roman" w:hAnsi="Times New Roman" w:cs="Times New Roman"/>
    </w:rPr>
  </w:style>
  <w:style w:type="character" w:customStyle="1" w:styleId="WW8NumSt5z0">
    <w:name w:val="WW8NumSt5z0"/>
    <w:rsid w:val="004A69C5"/>
    <w:rPr>
      <w:rFonts w:ascii="Times New Roman" w:hAnsi="Times New Roman" w:cs="Times New Roman"/>
    </w:rPr>
  </w:style>
  <w:style w:type="character" w:customStyle="1" w:styleId="11">
    <w:name w:val="Основной шрифт абзаца1"/>
    <w:rsid w:val="004A69C5"/>
  </w:style>
  <w:style w:type="character" w:customStyle="1" w:styleId="7">
    <w:name w:val="Знак Знак7"/>
    <w:rsid w:val="004A69C5"/>
    <w:rPr>
      <w:rFonts w:ascii="Arial" w:hAnsi="Arial" w:cs="Arial"/>
      <w:b/>
      <w:bCs/>
      <w:kern w:val="1"/>
      <w:sz w:val="32"/>
      <w:szCs w:val="32"/>
      <w:lang w:val="ru-RU" w:eastAsia="ar-SA" w:bidi="ar-SA"/>
    </w:rPr>
  </w:style>
  <w:style w:type="character" w:customStyle="1" w:styleId="6">
    <w:name w:val="Знак Знак6"/>
    <w:rsid w:val="004A69C5"/>
    <w:rPr>
      <w:sz w:val="24"/>
      <w:szCs w:val="24"/>
      <w:u w:val="single"/>
      <w:lang w:val="ru-RU" w:eastAsia="ar-SA" w:bidi="ar-SA"/>
    </w:rPr>
  </w:style>
  <w:style w:type="character" w:customStyle="1" w:styleId="a9">
    <w:name w:val="Основной текст с отступом Знак Знак"/>
    <w:rsid w:val="004A69C5"/>
    <w:rPr>
      <w:sz w:val="28"/>
      <w:szCs w:val="24"/>
      <w:lang w:val="ru-RU" w:eastAsia="ar-SA" w:bidi="ar-SA"/>
    </w:rPr>
  </w:style>
  <w:style w:type="character" w:styleId="aa">
    <w:name w:val="page number"/>
    <w:basedOn w:val="11"/>
    <w:rsid w:val="004A69C5"/>
  </w:style>
  <w:style w:type="character" w:customStyle="1" w:styleId="BodyTextIndent3Char">
    <w:name w:val="Body Text Indent 3 Char"/>
    <w:rsid w:val="004A69C5"/>
    <w:rPr>
      <w:sz w:val="16"/>
      <w:szCs w:val="16"/>
      <w:lang w:val="ru-RU" w:eastAsia="ar-SA" w:bidi="ar-SA"/>
    </w:rPr>
  </w:style>
  <w:style w:type="character" w:customStyle="1" w:styleId="FootnoteTextChar">
    <w:name w:val="Footnote Text Char"/>
    <w:rsid w:val="004A69C5"/>
    <w:rPr>
      <w:rFonts w:ascii="Calibri" w:hAnsi="Calibri" w:cs="Calibri"/>
      <w:lang w:val="ru-RU" w:eastAsia="ar-SA" w:bidi="ar-SA"/>
    </w:rPr>
  </w:style>
  <w:style w:type="character" w:customStyle="1" w:styleId="ab">
    <w:name w:val="Знак Знак"/>
    <w:rsid w:val="004A69C5"/>
    <w:rPr>
      <w:rFonts w:ascii="Tahoma" w:eastAsia="Calibri" w:hAnsi="Tahoma" w:cs="Tahoma"/>
      <w:sz w:val="16"/>
      <w:szCs w:val="16"/>
      <w:lang w:val="ru-RU" w:eastAsia="ar-SA" w:bidi="ar-SA"/>
    </w:rPr>
  </w:style>
  <w:style w:type="character" w:customStyle="1" w:styleId="FontStyle46">
    <w:name w:val="Font Style46"/>
    <w:rsid w:val="004A69C5"/>
    <w:rPr>
      <w:rFonts w:ascii="Times New Roman" w:hAnsi="Times New Roman" w:cs="Times New Roman"/>
      <w:sz w:val="16"/>
      <w:szCs w:val="16"/>
    </w:rPr>
  </w:style>
  <w:style w:type="character" w:customStyle="1" w:styleId="FontStyle59">
    <w:name w:val="Font Style59"/>
    <w:rsid w:val="004A69C5"/>
    <w:rPr>
      <w:rFonts w:ascii="Times New Roman" w:hAnsi="Times New Roman" w:cs="Times New Roman"/>
      <w:sz w:val="18"/>
      <w:szCs w:val="18"/>
    </w:rPr>
  </w:style>
  <w:style w:type="character" w:styleId="ac">
    <w:name w:val="Hyperlink"/>
    <w:rsid w:val="004A69C5"/>
    <w:rPr>
      <w:color w:val="0000FF"/>
      <w:u w:val="single"/>
    </w:rPr>
  </w:style>
  <w:style w:type="character" w:customStyle="1" w:styleId="FontStyle54">
    <w:name w:val="Font Style54"/>
    <w:rsid w:val="004A69C5"/>
    <w:rPr>
      <w:rFonts w:ascii="Times New Roman" w:hAnsi="Times New Roman" w:cs="Times New Roman"/>
      <w:sz w:val="16"/>
      <w:szCs w:val="16"/>
    </w:rPr>
  </w:style>
  <w:style w:type="character" w:customStyle="1" w:styleId="FontStyle56">
    <w:name w:val="Font Style56"/>
    <w:rsid w:val="004A69C5"/>
    <w:rPr>
      <w:rFonts w:ascii="Times New Roman" w:hAnsi="Times New Roman" w:cs="Times New Roman"/>
      <w:spacing w:val="-10"/>
      <w:sz w:val="16"/>
      <w:szCs w:val="16"/>
    </w:rPr>
  </w:style>
  <w:style w:type="character" w:customStyle="1" w:styleId="FontStyle41">
    <w:name w:val="Font Style41"/>
    <w:rsid w:val="004A69C5"/>
    <w:rPr>
      <w:rFonts w:ascii="Times New Roman" w:hAnsi="Times New Roman" w:cs="Times New Roman"/>
      <w:b/>
      <w:bCs/>
      <w:i/>
      <w:iCs/>
      <w:sz w:val="22"/>
      <w:szCs w:val="22"/>
    </w:rPr>
  </w:style>
  <w:style w:type="character" w:customStyle="1" w:styleId="FontStyle60">
    <w:name w:val="Font Style60"/>
    <w:rsid w:val="004A69C5"/>
    <w:rPr>
      <w:rFonts w:ascii="Times New Roman" w:hAnsi="Times New Roman" w:cs="Times New Roman"/>
      <w:spacing w:val="-10"/>
      <w:sz w:val="20"/>
      <w:szCs w:val="20"/>
    </w:rPr>
  </w:style>
  <w:style w:type="character" w:customStyle="1" w:styleId="FontStyle63">
    <w:name w:val="Font Style63"/>
    <w:rsid w:val="004A69C5"/>
    <w:rPr>
      <w:rFonts w:ascii="Calibri" w:hAnsi="Calibri" w:cs="Calibri"/>
      <w:sz w:val="18"/>
      <w:szCs w:val="18"/>
    </w:rPr>
  </w:style>
  <w:style w:type="character" w:styleId="ad">
    <w:name w:val="FollowedHyperlink"/>
    <w:rsid w:val="004A69C5"/>
    <w:rPr>
      <w:color w:val="800080"/>
      <w:u w:val="single"/>
    </w:rPr>
  </w:style>
  <w:style w:type="character" w:customStyle="1" w:styleId="50">
    <w:name w:val="Знак Знак5"/>
    <w:rsid w:val="004A69C5"/>
    <w:rPr>
      <w:sz w:val="28"/>
      <w:lang w:val="ru-RU" w:eastAsia="ar-SA" w:bidi="ar-SA"/>
    </w:rPr>
  </w:style>
  <w:style w:type="character" w:customStyle="1" w:styleId="12">
    <w:name w:val="Знак Знак1"/>
    <w:rsid w:val="004A69C5"/>
    <w:rPr>
      <w:sz w:val="22"/>
      <w:szCs w:val="24"/>
      <w:lang w:val="ru-RU" w:eastAsia="ar-SA" w:bidi="ar-SA"/>
    </w:rPr>
  </w:style>
  <w:style w:type="character" w:customStyle="1" w:styleId="BodyTextChar">
    <w:name w:val="Body Text Char"/>
    <w:rsid w:val="004A69C5"/>
    <w:rPr>
      <w:sz w:val="24"/>
      <w:szCs w:val="24"/>
      <w:lang w:val="ru-RU" w:eastAsia="ar-SA" w:bidi="ar-SA"/>
    </w:rPr>
  </w:style>
  <w:style w:type="character" w:customStyle="1" w:styleId="32">
    <w:name w:val="Знак Знак3"/>
    <w:rsid w:val="004A69C5"/>
    <w:rPr>
      <w:rFonts w:ascii="Courier New" w:hAnsi="Courier New" w:cs="Courier New"/>
      <w:lang w:val="ru-RU" w:eastAsia="ar-SA" w:bidi="ar-SA"/>
    </w:rPr>
  </w:style>
  <w:style w:type="character" w:customStyle="1" w:styleId="BodyTextIndent2Char">
    <w:name w:val="Body Text Indent 2 Char"/>
    <w:rsid w:val="004A69C5"/>
    <w:rPr>
      <w:rFonts w:ascii="Calibri" w:hAnsi="Calibri" w:cs="Calibri"/>
      <w:sz w:val="22"/>
      <w:szCs w:val="22"/>
      <w:lang w:val="ru-RU" w:eastAsia="ar-SA" w:bidi="ar-SA"/>
    </w:rPr>
  </w:style>
  <w:style w:type="character" w:customStyle="1" w:styleId="SubtitleChar">
    <w:name w:val="Subtitle Char"/>
    <w:rsid w:val="004A69C5"/>
    <w:rPr>
      <w:sz w:val="24"/>
      <w:szCs w:val="24"/>
      <w:lang w:val="ru-RU" w:eastAsia="ar-SA" w:bidi="ar-SA"/>
    </w:rPr>
  </w:style>
  <w:style w:type="character" w:customStyle="1" w:styleId="FontStyle11">
    <w:name w:val="Font Style11"/>
    <w:rsid w:val="004A69C5"/>
    <w:rPr>
      <w:rFonts w:ascii="Times New Roman" w:hAnsi="Times New Roman" w:cs="Times New Roman"/>
      <w:b/>
      <w:bCs/>
      <w:sz w:val="20"/>
      <w:szCs w:val="20"/>
    </w:rPr>
  </w:style>
  <w:style w:type="character" w:customStyle="1" w:styleId="FontStyle12">
    <w:name w:val="Font Style12"/>
    <w:rsid w:val="004A69C5"/>
    <w:rPr>
      <w:rFonts w:ascii="Times New Roman" w:hAnsi="Times New Roman" w:cs="Times New Roman"/>
      <w:sz w:val="20"/>
      <w:szCs w:val="20"/>
    </w:rPr>
  </w:style>
  <w:style w:type="character" w:customStyle="1" w:styleId="FontStyle13">
    <w:name w:val="Font Style13"/>
    <w:rsid w:val="004A69C5"/>
    <w:rPr>
      <w:rFonts w:ascii="Times New Roman" w:hAnsi="Times New Roman" w:cs="Times New Roman"/>
      <w:b/>
      <w:bCs/>
      <w:spacing w:val="-10"/>
      <w:sz w:val="20"/>
      <w:szCs w:val="20"/>
    </w:rPr>
  </w:style>
  <w:style w:type="character" w:customStyle="1" w:styleId="FontStyle40">
    <w:name w:val="Font Style40"/>
    <w:rsid w:val="004A69C5"/>
    <w:rPr>
      <w:rFonts w:ascii="Times New Roman" w:hAnsi="Times New Roman" w:cs="Times New Roman"/>
      <w:sz w:val="26"/>
      <w:szCs w:val="26"/>
    </w:rPr>
  </w:style>
  <w:style w:type="character" w:customStyle="1" w:styleId="ae">
    <w:name w:val="Знак Знак Знак"/>
    <w:rsid w:val="004A69C5"/>
    <w:rPr>
      <w:rFonts w:ascii="Verdana" w:hAnsi="Verdana" w:cs="Verdana"/>
      <w:sz w:val="17"/>
      <w:szCs w:val="17"/>
      <w:lang w:val="ru-RU" w:eastAsia="ar-SA" w:bidi="ar-SA"/>
    </w:rPr>
  </w:style>
  <w:style w:type="character" w:customStyle="1" w:styleId="af">
    <w:name w:val="текст документа Знак"/>
    <w:rsid w:val="004A69C5"/>
    <w:rPr>
      <w:sz w:val="28"/>
      <w:szCs w:val="28"/>
      <w:lang w:val="ru-RU" w:eastAsia="ar-SA" w:bidi="ar-SA"/>
    </w:rPr>
  </w:style>
  <w:style w:type="character" w:styleId="af0">
    <w:name w:val="Strong"/>
    <w:qFormat/>
    <w:rsid w:val="004A69C5"/>
    <w:rPr>
      <w:b/>
      <w:bCs/>
    </w:rPr>
  </w:style>
  <w:style w:type="character" w:customStyle="1" w:styleId="42">
    <w:name w:val="Знак Знак4"/>
    <w:basedOn w:val="11"/>
    <w:rsid w:val="004A69C5"/>
  </w:style>
  <w:style w:type="character" w:customStyle="1" w:styleId="22">
    <w:name w:val="Знак Знак2"/>
    <w:rsid w:val="004A69C5"/>
    <w:rPr>
      <w:sz w:val="24"/>
      <w:szCs w:val="24"/>
    </w:rPr>
  </w:style>
  <w:style w:type="character" w:customStyle="1" w:styleId="FontStyle52">
    <w:name w:val="Font Style52"/>
    <w:rsid w:val="004A69C5"/>
    <w:rPr>
      <w:rFonts w:ascii="Times New Roman" w:hAnsi="Times New Roman" w:cs="Times New Roman"/>
      <w:sz w:val="26"/>
      <w:szCs w:val="26"/>
    </w:rPr>
  </w:style>
  <w:style w:type="character" w:customStyle="1" w:styleId="af1">
    <w:name w:val="Символ сноски"/>
    <w:rsid w:val="004A69C5"/>
    <w:rPr>
      <w:vertAlign w:val="superscript"/>
    </w:rPr>
  </w:style>
  <w:style w:type="character" w:customStyle="1" w:styleId="ConsPlusNormal">
    <w:name w:val="ConsPlusNormal Знак"/>
    <w:rsid w:val="004A69C5"/>
    <w:rPr>
      <w:rFonts w:ascii="Arial" w:hAnsi="Arial" w:cs="Arial"/>
      <w:lang w:val="ru-RU" w:eastAsia="ar-SA" w:bidi="ar-SA"/>
    </w:rPr>
  </w:style>
  <w:style w:type="character" w:customStyle="1" w:styleId="HeaderChar">
    <w:name w:val="Header Char"/>
    <w:rsid w:val="004A69C5"/>
    <w:rPr>
      <w:sz w:val="24"/>
      <w:szCs w:val="24"/>
      <w:lang w:val="ru-RU" w:eastAsia="ar-SA" w:bidi="ar-SA"/>
    </w:rPr>
  </w:style>
  <w:style w:type="character" w:customStyle="1" w:styleId="BodyTextIndentChar">
    <w:name w:val="Body Text Indent Char"/>
    <w:rsid w:val="004A69C5"/>
    <w:rPr>
      <w:sz w:val="28"/>
      <w:szCs w:val="24"/>
      <w:lang w:val="ru-RU" w:eastAsia="ar-SA" w:bidi="ar-SA"/>
    </w:rPr>
  </w:style>
  <w:style w:type="character" w:customStyle="1" w:styleId="FooterChar">
    <w:name w:val="Footer Char"/>
    <w:rsid w:val="004A69C5"/>
    <w:rPr>
      <w:lang w:val="ru-RU" w:eastAsia="ar-SA" w:bidi="ar-SA"/>
    </w:rPr>
  </w:style>
  <w:style w:type="character" w:customStyle="1" w:styleId="BalloonTextChar">
    <w:name w:val="Balloon Text Char"/>
    <w:rsid w:val="004A69C5"/>
    <w:rPr>
      <w:rFonts w:ascii="Tahoma" w:eastAsia="Calibri" w:hAnsi="Tahoma" w:cs="Tahoma"/>
      <w:sz w:val="16"/>
      <w:szCs w:val="16"/>
      <w:lang w:val="ru-RU" w:eastAsia="ar-SA" w:bidi="ar-SA"/>
    </w:rPr>
  </w:style>
  <w:style w:type="character" w:customStyle="1" w:styleId="71">
    <w:name w:val="стиль71"/>
    <w:rsid w:val="004A69C5"/>
    <w:rPr>
      <w:sz w:val="20"/>
      <w:szCs w:val="20"/>
    </w:rPr>
  </w:style>
  <w:style w:type="character" w:customStyle="1" w:styleId="PlainTextChar">
    <w:name w:val="Plain Text Char"/>
    <w:rsid w:val="004A69C5"/>
    <w:rPr>
      <w:rFonts w:ascii="Courier New" w:hAnsi="Courier New" w:cs="Courier New"/>
      <w:lang w:val="ru-RU" w:eastAsia="ar-SA" w:bidi="ar-SA"/>
    </w:rPr>
  </w:style>
  <w:style w:type="character" w:customStyle="1" w:styleId="TitleChar">
    <w:name w:val="Title Char"/>
    <w:rsid w:val="004A69C5"/>
    <w:rPr>
      <w:b/>
      <w:bCs/>
      <w:sz w:val="28"/>
      <w:szCs w:val="28"/>
      <w:lang w:val="ru-RU" w:eastAsia="ar-SA" w:bidi="ar-SA"/>
    </w:rPr>
  </w:style>
  <w:style w:type="character" w:customStyle="1" w:styleId="af2">
    <w:name w:val="Маркеры списка"/>
    <w:rsid w:val="004A69C5"/>
    <w:rPr>
      <w:rFonts w:ascii="OpenSymbol" w:eastAsia="OpenSymbol" w:hAnsi="OpenSymbol" w:cs="OpenSymbol"/>
    </w:rPr>
  </w:style>
  <w:style w:type="character" w:customStyle="1" w:styleId="b-headertitle">
    <w:name w:val="b-header__title"/>
    <w:basedOn w:val="31"/>
    <w:rsid w:val="004A69C5"/>
  </w:style>
  <w:style w:type="character" w:customStyle="1" w:styleId="b-pageractive">
    <w:name w:val="b-pager__active"/>
    <w:basedOn w:val="31"/>
    <w:rsid w:val="004A69C5"/>
  </w:style>
  <w:style w:type="character" w:customStyle="1" w:styleId="8">
    <w:name w:val="Знак Знак8"/>
    <w:rsid w:val="004A69C5"/>
    <w:rPr>
      <w:sz w:val="24"/>
      <w:szCs w:val="24"/>
    </w:rPr>
  </w:style>
  <w:style w:type="character" w:customStyle="1" w:styleId="af3">
    <w:name w:val="Символ нумерации"/>
    <w:rsid w:val="004A69C5"/>
    <w:rPr>
      <w:b/>
      <w:bCs/>
    </w:rPr>
  </w:style>
  <w:style w:type="paragraph" w:customStyle="1" w:styleId="af4">
    <w:name w:val="Заголовок"/>
    <w:basedOn w:val="a"/>
    <w:next w:val="a5"/>
    <w:rsid w:val="004A69C5"/>
    <w:pPr>
      <w:keepNext/>
      <w:spacing w:before="240" w:after="120"/>
    </w:pPr>
    <w:rPr>
      <w:rFonts w:ascii="Arial" w:eastAsia="Lucida Sans Unicode" w:hAnsi="Arial" w:cs="Tahoma"/>
      <w:sz w:val="28"/>
      <w:szCs w:val="28"/>
      <w:lang w:eastAsia="ar-SA"/>
    </w:rPr>
  </w:style>
  <w:style w:type="paragraph" w:styleId="af5">
    <w:name w:val="List"/>
    <w:basedOn w:val="a5"/>
    <w:rsid w:val="004A69C5"/>
    <w:rPr>
      <w:rFonts w:ascii="Arial" w:hAnsi="Arial" w:cs="Tahoma"/>
      <w:lang w:eastAsia="ar-SA"/>
    </w:rPr>
  </w:style>
  <w:style w:type="paragraph" w:customStyle="1" w:styleId="51">
    <w:name w:val="Название5"/>
    <w:basedOn w:val="a"/>
    <w:rsid w:val="004A69C5"/>
    <w:pPr>
      <w:suppressLineNumbers/>
      <w:spacing w:before="120" w:after="120"/>
    </w:pPr>
    <w:rPr>
      <w:rFonts w:cs="Mangal"/>
      <w:i/>
      <w:iCs/>
      <w:lang w:eastAsia="ar-SA"/>
    </w:rPr>
  </w:style>
  <w:style w:type="paragraph" w:customStyle="1" w:styleId="52">
    <w:name w:val="Указатель5"/>
    <w:basedOn w:val="a"/>
    <w:rsid w:val="004A69C5"/>
    <w:pPr>
      <w:suppressLineNumbers/>
    </w:pPr>
    <w:rPr>
      <w:rFonts w:cs="Mangal"/>
      <w:lang w:eastAsia="ar-SA"/>
    </w:rPr>
  </w:style>
  <w:style w:type="paragraph" w:customStyle="1" w:styleId="43">
    <w:name w:val="Название4"/>
    <w:basedOn w:val="a"/>
    <w:rsid w:val="004A69C5"/>
    <w:pPr>
      <w:suppressLineNumbers/>
      <w:spacing w:before="120" w:after="120"/>
    </w:pPr>
    <w:rPr>
      <w:rFonts w:cs="Mangal"/>
      <w:i/>
      <w:iCs/>
      <w:lang w:eastAsia="ar-SA"/>
    </w:rPr>
  </w:style>
  <w:style w:type="paragraph" w:customStyle="1" w:styleId="44">
    <w:name w:val="Указатель4"/>
    <w:basedOn w:val="a"/>
    <w:rsid w:val="004A69C5"/>
    <w:pPr>
      <w:suppressLineNumbers/>
    </w:pPr>
    <w:rPr>
      <w:rFonts w:cs="Mangal"/>
      <w:lang w:eastAsia="ar-SA"/>
    </w:rPr>
  </w:style>
  <w:style w:type="paragraph" w:customStyle="1" w:styleId="33">
    <w:name w:val="Название3"/>
    <w:basedOn w:val="a"/>
    <w:rsid w:val="004A69C5"/>
    <w:pPr>
      <w:suppressLineNumbers/>
      <w:spacing w:before="120" w:after="120"/>
    </w:pPr>
    <w:rPr>
      <w:rFonts w:cs="Mangal"/>
      <w:i/>
      <w:iCs/>
      <w:lang w:eastAsia="ar-SA"/>
    </w:rPr>
  </w:style>
  <w:style w:type="paragraph" w:customStyle="1" w:styleId="34">
    <w:name w:val="Указатель3"/>
    <w:basedOn w:val="a"/>
    <w:rsid w:val="004A69C5"/>
    <w:pPr>
      <w:suppressLineNumbers/>
    </w:pPr>
    <w:rPr>
      <w:rFonts w:cs="Mangal"/>
      <w:lang w:eastAsia="ar-SA"/>
    </w:rPr>
  </w:style>
  <w:style w:type="paragraph" w:customStyle="1" w:styleId="23">
    <w:name w:val="Название2"/>
    <w:basedOn w:val="a"/>
    <w:rsid w:val="004A69C5"/>
    <w:pPr>
      <w:suppressLineNumbers/>
      <w:spacing w:before="120" w:after="120"/>
    </w:pPr>
    <w:rPr>
      <w:rFonts w:cs="Mangal"/>
      <w:i/>
      <w:iCs/>
      <w:lang w:eastAsia="ar-SA"/>
    </w:rPr>
  </w:style>
  <w:style w:type="paragraph" w:customStyle="1" w:styleId="24">
    <w:name w:val="Указатель2"/>
    <w:basedOn w:val="a"/>
    <w:rsid w:val="004A69C5"/>
    <w:pPr>
      <w:suppressLineNumbers/>
    </w:pPr>
    <w:rPr>
      <w:rFonts w:cs="Mangal"/>
      <w:lang w:eastAsia="ar-SA"/>
    </w:rPr>
  </w:style>
  <w:style w:type="paragraph" w:customStyle="1" w:styleId="25">
    <w:name w:val="Заголовок 2д+"/>
    <w:basedOn w:val="a"/>
    <w:next w:val="a"/>
    <w:rsid w:val="004A69C5"/>
    <w:pPr>
      <w:spacing w:before="280" w:after="280" w:line="340" w:lineRule="exact"/>
      <w:jc w:val="both"/>
    </w:pPr>
    <w:rPr>
      <w:rFonts w:ascii="Arial" w:hAnsi="Arial" w:cs="Arial"/>
      <w:sz w:val="20"/>
      <w:szCs w:val="20"/>
      <w:lang w:val="en-US" w:eastAsia="ar-SA"/>
    </w:rPr>
  </w:style>
  <w:style w:type="paragraph" w:customStyle="1" w:styleId="320">
    <w:name w:val="Основной текст с отступом 32"/>
    <w:basedOn w:val="a"/>
    <w:rsid w:val="004A69C5"/>
    <w:pPr>
      <w:spacing w:after="120"/>
      <w:ind w:left="283"/>
    </w:pPr>
    <w:rPr>
      <w:sz w:val="16"/>
      <w:szCs w:val="16"/>
      <w:lang w:eastAsia="ar-SA"/>
    </w:rPr>
  </w:style>
  <w:style w:type="paragraph" w:customStyle="1" w:styleId="13">
    <w:name w:val="Название1"/>
    <w:basedOn w:val="a"/>
    <w:rsid w:val="004A69C5"/>
    <w:pPr>
      <w:suppressLineNumbers/>
      <w:spacing w:before="120" w:after="120"/>
    </w:pPr>
    <w:rPr>
      <w:rFonts w:ascii="Arial" w:hAnsi="Arial" w:cs="Tahoma"/>
      <w:i/>
      <w:iCs/>
      <w:lang w:eastAsia="ar-SA"/>
    </w:rPr>
  </w:style>
  <w:style w:type="paragraph" w:customStyle="1" w:styleId="14">
    <w:name w:val="Указатель1"/>
    <w:basedOn w:val="a"/>
    <w:rsid w:val="004A69C5"/>
    <w:pPr>
      <w:suppressLineNumbers/>
    </w:pPr>
    <w:rPr>
      <w:rFonts w:ascii="Arial" w:hAnsi="Arial" w:cs="Tahoma"/>
      <w:lang w:eastAsia="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A69C5"/>
    <w:pPr>
      <w:spacing w:before="280" w:after="280"/>
      <w:jc w:val="both"/>
    </w:pPr>
    <w:rPr>
      <w:rFonts w:ascii="Tahoma" w:hAnsi="Tahoma" w:cs="Tahoma"/>
      <w:sz w:val="20"/>
      <w:szCs w:val="20"/>
      <w:lang w:val="en-US" w:eastAsia="ar-SA"/>
    </w:rPr>
  </w:style>
  <w:style w:type="paragraph" w:customStyle="1" w:styleId="ConsPlusNormal0">
    <w:name w:val="ConsPlusNormal"/>
    <w:rsid w:val="004A69C5"/>
    <w:pPr>
      <w:suppressAutoHyphens/>
      <w:autoSpaceDE w:val="0"/>
      <w:spacing w:after="0" w:line="240" w:lineRule="auto"/>
      <w:ind w:firstLine="720"/>
    </w:pPr>
    <w:rPr>
      <w:rFonts w:ascii="Arial" w:eastAsia="Times New Roman" w:hAnsi="Arial" w:cs="Arial"/>
      <w:sz w:val="20"/>
      <w:szCs w:val="20"/>
      <w:lang w:eastAsia="ar-SA"/>
    </w:rPr>
  </w:style>
  <w:style w:type="paragraph" w:styleId="af6">
    <w:name w:val="header"/>
    <w:basedOn w:val="a"/>
    <w:link w:val="af7"/>
    <w:uiPriority w:val="99"/>
    <w:rsid w:val="004A69C5"/>
    <w:pPr>
      <w:tabs>
        <w:tab w:val="center" w:pos="4677"/>
        <w:tab w:val="right" w:pos="9355"/>
      </w:tabs>
    </w:pPr>
    <w:rPr>
      <w:lang w:eastAsia="ar-SA"/>
    </w:rPr>
  </w:style>
  <w:style w:type="character" w:customStyle="1" w:styleId="af7">
    <w:name w:val="Верхний колонтитул Знак"/>
    <w:basedOn w:val="a0"/>
    <w:link w:val="af6"/>
    <w:uiPriority w:val="99"/>
    <w:rsid w:val="004A69C5"/>
    <w:rPr>
      <w:rFonts w:ascii="Times New Roman" w:eastAsia="Times New Roman" w:hAnsi="Times New Roman" w:cs="Times New Roman"/>
      <w:sz w:val="24"/>
      <w:szCs w:val="24"/>
      <w:lang w:eastAsia="ar-SA"/>
    </w:rPr>
  </w:style>
  <w:style w:type="paragraph" w:customStyle="1" w:styleId="15">
    <w:name w:val="Знак1 Знак Знак Знак"/>
    <w:basedOn w:val="a"/>
    <w:rsid w:val="004A69C5"/>
    <w:pPr>
      <w:spacing w:before="280" w:after="280"/>
      <w:jc w:val="both"/>
    </w:pPr>
    <w:rPr>
      <w:rFonts w:ascii="Tahoma" w:hAnsi="Tahoma" w:cs="Tahoma"/>
      <w:sz w:val="20"/>
      <w:szCs w:val="20"/>
      <w:lang w:val="en-US" w:eastAsia="ar-SA"/>
    </w:rPr>
  </w:style>
  <w:style w:type="paragraph" w:customStyle="1" w:styleId="af8">
    <w:name w:val="Абзац с отсуп"/>
    <w:basedOn w:val="a"/>
    <w:rsid w:val="004A69C5"/>
    <w:pPr>
      <w:spacing w:before="120" w:after="200" w:line="360" w:lineRule="exact"/>
      <w:ind w:firstLine="720"/>
      <w:jc w:val="both"/>
    </w:pPr>
    <w:rPr>
      <w:rFonts w:ascii="Calibri" w:eastAsia="Calibri" w:hAnsi="Calibri" w:cs="Calibri"/>
      <w:sz w:val="22"/>
      <w:szCs w:val="22"/>
      <w:lang w:val="en-US" w:eastAsia="ar-SA"/>
    </w:rPr>
  </w:style>
  <w:style w:type="paragraph" w:customStyle="1" w:styleId="16">
    <w:name w:val="Знак Знак Знак Знак Знак Знак Знак1"/>
    <w:basedOn w:val="a"/>
    <w:rsid w:val="004A69C5"/>
    <w:pPr>
      <w:spacing w:after="160" w:line="240" w:lineRule="exact"/>
    </w:pPr>
    <w:rPr>
      <w:rFonts w:ascii="Verdana" w:hAnsi="Verdana" w:cs="Verdana"/>
      <w:lang w:val="en-US" w:eastAsia="ar-SA"/>
    </w:rPr>
  </w:style>
  <w:style w:type="paragraph" w:customStyle="1" w:styleId="17">
    <w:name w:val="Знак Знак Знак1 Знак"/>
    <w:basedOn w:val="a"/>
    <w:rsid w:val="004A69C5"/>
    <w:pPr>
      <w:spacing w:after="160" w:line="240" w:lineRule="exact"/>
    </w:pPr>
    <w:rPr>
      <w:rFonts w:ascii="Verdana" w:hAnsi="Verdana" w:cs="Verdana"/>
      <w:sz w:val="20"/>
      <w:szCs w:val="20"/>
      <w:lang w:val="en-US" w:eastAsia="ar-SA"/>
    </w:rPr>
  </w:style>
  <w:style w:type="paragraph" w:customStyle="1" w:styleId="310">
    <w:name w:val="Основной текст с отступом 31"/>
    <w:basedOn w:val="a"/>
    <w:rsid w:val="004A69C5"/>
    <w:pPr>
      <w:spacing w:after="120"/>
      <w:ind w:left="283"/>
    </w:pPr>
    <w:rPr>
      <w:sz w:val="16"/>
      <w:szCs w:val="16"/>
      <w:lang w:eastAsia="ar-SA"/>
    </w:rPr>
  </w:style>
  <w:style w:type="paragraph" w:styleId="af9">
    <w:name w:val="footer"/>
    <w:basedOn w:val="a"/>
    <w:link w:val="afa"/>
    <w:rsid w:val="004A69C5"/>
    <w:pPr>
      <w:tabs>
        <w:tab w:val="center" w:pos="4677"/>
        <w:tab w:val="right" w:pos="9355"/>
      </w:tabs>
    </w:pPr>
    <w:rPr>
      <w:sz w:val="20"/>
      <w:szCs w:val="20"/>
      <w:lang w:eastAsia="ar-SA"/>
    </w:rPr>
  </w:style>
  <w:style w:type="character" w:customStyle="1" w:styleId="afa">
    <w:name w:val="Нижний колонтитул Знак"/>
    <w:basedOn w:val="a0"/>
    <w:link w:val="af9"/>
    <w:rsid w:val="004A69C5"/>
    <w:rPr>
      <w:rFonts w:ascii="Times New Roman" w:eastAsia="Times New Roman" w:hAnsi="Times New Roman" w:cs="Times New Roman"/>
      <w:sz w:val="20"/>
      <w:szCs w:val="20"/>
      <w:lang w:eastAsia="ar-SA"/>
    </w:rPr>
  </w:style>
  <w:style w:type="paragraph" w:customStyle="1" w:styleId="18">
    <w:name w:val="Абзац списка1"/>
    <w:basedOn w:val="a"/>
    <w:rsid w:val="004A69C5"/>
    <w:pPr>
      <w:spacing w:after="200" w:line="276" w:lineRule="auto"/>
      <w:ind w:left="720"/>
    </w:pPr>
    <w:rPr>
      <w:rFonts w:ascii="Calibri" w:hAnsi="Calibri" w:cs="Calibri"/>
      <w:sz w:val="22"/>
      <w:szCs w:val="22"/>
      <w:lang w:eastAsia="ar-SA"/>
    </w:rPr>
  </w:style>
  <w:style w:type="paragraph" w:customStyle="1" w:styleId="afb">
    <w:name w:val="Знак"/>
    <w:basedOn w:val="a"/>
    <w:rsid w:val="004A69C5"/>
    <w:pPr>
      <w:spacing w:after="160" w:line="240" w:lineRule="exact"/>
    </w:pPr>
    <w:rPr>
      <w:rFonts w:ascii="Verdana" w:hAnsi="Verdana" w:cs="Verdana"/>
      <w:sz w:val="20"/>
      <w:szCs w:val="20"/>
      <w:lang w:val="en-US" w:eastAsia="ar-SA"/>
    </w:rPr>
  </w:style>
  <w:style w:type="paragraph" w:styleId="afc">
    <w:name w:val="footnote text"/>
    <w:basedOn w:val="a"/>
    <w:link w:val="afd"/>
    <w:rsid w:val="004A69C5"/>
    <w:rPr>
      <w:rFonts w:ascii="Calibri" w:hAnsi="Calibri" w:cs="Calibri"/>
      <w:sz w:val="20"/>
      <w:szCs w:val="20"/>
      <w:lang w:eastAsia="ar-SA"/>
    </w:rPr>
  </w:style>
  <w:style w:type="character" w:customStyle="1" w:styleId="afd">
    <w:name w:val="Текст сноски Знак"/>
    <w:basedOn w:val="a0"/>
    <w:link w:val="afc"/>
    <w:rsid w:val="004A69C5"/>
    <w:rPr>
      <w:rFonts w:ascii="Calibri" w:eastAsia="Times New Roman" w:hAnsi="Calibri" w:cs="Calibri"/>
      <w:sz w:val="20"/>
      <w:szCs w:val="20"/>
      <w:lang w:eastAsia="ar-SA"/>
    </w:rPr>
  </w:style>
  <w:style w:type="paragraph" w:customStyle="1" w:styleId="tabletext-a">
    <w:name w:val="tabletext-a"/>
    <w:rsid w:val="004A69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spacing w:before="80" w:after="80" w:line="260" w:lineRule="atLeast"/>
      <w:ind w:left="57" w:right="57"/>
    </w:pPr>
    <w:rPr>
      <w:rFonts w:ascii="Times New Roman" w:eastAsia="Times New Roman" w:hAnsi="Times New Roman" w:cs="Times New Roman"/>
      <w:kern w:val="1"/>
      <w:szCs w:val="20"/>
      <w:lang w:eastAsia="ar-SA"/>
    </w:rPr>
  </w:style>
  <w:style w:type="paragraph" w:customStyle="1" w:styleId="140">
    <w:name w:val="Обычный + 14 пт"/>
    <w:basedOn w:val="a"/>
    <w:rsid w:val="004A69C5"/>
    <w:pPr>
      <w:spacing w:after="200" w:line="276" w:lineRule="auto"/>
    </w:pPr>
    <w:rPr>
      <w:lang w:eastAsia="ar-SA"/>
    </w:rPr>
  </w:style>
  <w:style w:type="paragraph" w:styleId="afe">
    <w:name w:val="Balloon Text"/>
    <w:basedOn w:val="a"/>
    <w:link w:val="aff"/>
    <w:rsid w:val="004A69C5"/>
    <w:rPr>
      <w:rFonts w:ascii="Tahoma" w:eastAsia="Calibri" w:hAnsi="Tahoma" w:cs="Tahoma"/>
      <w:sz w:val="16"/>
      <w:szCs w:val="16"/>
      <w:lang w:eastAsia="ar-SA"/>
    </w:rPr>
  </w:style>
  <w:style w:type="character" w:customStyle="1" w:styleId="aff">
    <w:name w:val="Текст выноски Знак"/>
    <w:basedOn w:val="a0"/>
    <w:link w:val="afe"/>
    <w:rsid w:val="004A69C5"/>
    <w:rPr>
      <w:rFonts w:ascii="Tahoma" w:eastAsia="Calibri" w:hAnsi="Tahoma" w:cs="Tahoma"/>
      <w:sz w:val="16"/>
      <w:szCs w:val="16"/>
      <w:lang w:eastAsia="ar-SA"/>
    </w:rPr>
  </w:style>
  <w:style w:type="paragraph" w:customStyle="1" w:styleId="ConsPlusNonformat">
    <w:name w:val="ConsPlusNonformat"/>
    <w:rsid w:val="004A69C5"/>
    <w:pPr>
      <w:suppressAutoHyphens/>
      <w:autoSpaceDE w:val="0"/>
      <w:spacing w:after="0" w:line="240" w:lineRule="auto"/>
    </w:pPr>
    <w:rPr>
      <w:rFonts w:ascii="Courier New" w:eastAsia="Calibri" w:hAnsi="Courier New" w:cs="Courier New"/>
      <w:sz w:val="20"/>
      <w:szCs w:val="20"/>
      <w:lang w:eastAsia="ar-SA"/>
    </w:rPr>
  </w:style>
  <w:style w:type="paragraph" w:styleId="aff0">
    <w:name w:val="List Paragraph"/>
    <w:basedOn w:val="a"/>
    <w:qFormat/>
    <w:rsid w:val="004A69C5"/>
    <w:pPr>
      <w:spacing w:after="200" w:line="276" w:lineRule="auto"/>
      <w:ind w:left="720"/>
    </w:pPr>
    <w:rPr>
      <w:rFonts w:ascii="Calibri" w:eastAsia="Calibri" w:hAnsi="Calibri" w:cs="Calibri"/>
      <w:sz w:val="22"/>
      <w:szCs w:val="22"/>
      <w:lang w:eastAsia="ar-SA"/>
    </w:rPr>
  </w:style>
  <w:style w:type="paragraph" w:customStyle="1" w:styleId="aff1">
    <w:name w:val="Знак Знак Знак Знак"/>
    <w:basedOn w:val="a"/>
    <w:rsid w:val="004A69C5"/>
    <w:pPr>
      <w:spacing w:after="160" w:line="240" w:lineRule="exact"/>
    </w:pPr>
    <w:rPr>
      <w:rFonts w:ascii="Verdana" w:hAnsi="Verdana" w:cs="Verdana"/>
      <w:sz w:val="20"/>
      <w:szCs w:val="20"/>
      <w:lang w:val="en-US" w:eastAsia="ar-SA"/>
    </w:rPr>
  </w:style>
  <w:style w:type="paragraph" w:customStyle="1" w:styleId="19">
    <w:name w:val="Знак1 Знак Знак Знак Знак Знак Знак Знак Знак Знак"/>
    <w:basedOn w:val="a"/>
    <w:rsid w:val="004A69C5"/>
    <w:pPr>
      <w:widowControl w:val="0"/>
      <w:spacing w:after="160" w:line="240" w:lineRule="exact"/>
      <w:jc w:val="right"/>
    </w:pPr>
    <w:rPr>
      <w:sz w:val="20"/>
      <w:szCs w:val="20"/>
      <w:lang w:val="en-GB" w:eastAsia="ar-SA"/>
    </w:rPr>
  </w:style>
  <w:style w:type="paragraph" w:customStyle="1" w:styleId="Style19">
    <w:name w:val="Style19"/>
    <w:basedOn w:val="a"/>
    <w:rsid w:val="004A69C5"/>
    <w:pPr>
      <w:widowControl w:val="0"/>
      <w:autoSpaceDE w:val="0"/>
    </w:pPr>
    <w:rPr>
      <w:lang w:eastAsia="ar-SA"/>
    </w:rPr>
  </w:style>
  <w:style w:type="paragraph" w:customStyle="1" w:styleId="noieaniiiaiiaeaiea">
    <w:name w:val="no?iea n iiia?ii aeaiea"/>
    <w:basedOn w:val="a"/>
    <w:rsid w:val="004A69C5"/>
    <w:pPr>
      <w:overflowPunct w:val="0"/>
      <w:autoSpaceDE w:val="0"/>
      <w:spacing w:before="240"/>
      <w:jc w:val="center"/>
      <w:textAlignment w:val="baseline"/>
    </w:pPr>
    <w:rPr>
      <w:sz w:val="20"/>
      <w:szCs w:val="20"/>
      <w:lang w:eastAsia="ar-SA"/>
    </w:rPr>
  </w:style>
  <w:style w:type="paragraph" w:customStyle="1" w:styleId="311">
    <w:name w:val="Основной текст 31"/>
    <w:basedOn w:val="a"/>
    <w:rsid w:val="004A69C5"/>
    <w:pPr>
      <w:spacing w:after="120"/>
    </w:pPr>
    <w:rPr>
      <w:sz w:val="16"/>
      <w:szCs w:val="16"/>
      <w:lang w:eastAsia="ar-SA"/>
    </w:rPr>
  </w:style>
  <w:style w:type="paragraph" w:customStyle="1" w:styleId="Style22">
    <w:name w:val="Style22"/>
    <w:basedOn w:val="a"/>
    <w:rsid w:val="004A69C5"/>
    <w:pPr>
      <w:widowControl w:val="0"/>
      <w:autoSpaceDE w:val="0"/>
      <w:spacing w:line="234" w:lineRule="exact"/>
    </w:pPr>
    <w:rPr>
      <w:lang w:eastAsia="ar-SA"/>
    </w:rPr>
  </w:style>
  <w:style w:type="paragraph" w:customStyle="1" w:styleId="Style35">
    <w:name w:val="Style35"/>
    <w:basedOn w:val="a"/>
    <w:rsid w:val="004A69C5"/>
    <w:pPr>
      <w:widowControl w:val="0"/>
      <w:autoSpaceDE w:val="0"/>
      <w:spacing w:line="209" w:lineRule="exact"/>
      <w:jc w:val="both"/>
    </w:pPr>
    <w:rPr>
      <w:lang w:eastAsia="ar-SA"/>
    </w:rPr>
  </w:style>
  <w:style w:type="paragraph" w:customStyle="1" w:styleId="Style6">
    <w:name w:val="Style6"/>
    <w:basedOn w:val="a"/>
    <w:rsid w:val="004A69C5"/>
    <w:pPr>
      <w:widowControl w:val="0"/>
      <w:autoSpaceDE w:val="0"/>
      <w:spacing w:line="319" w:lineRule="exact"/>
      <w:jc w:val="both"/>
    </w:pPr>
    <w:rPr>
      <w:lang w:eastAsia="ar-SA"/>
    </w:rPr>
  </w:style>
  <w:style w:type="paragraph" w:customStyle="1" w:styleId="Style10">
    <w:name w:val="Style10"/>
    <w:basedOn w:val="a"/>
    <w:rsid w:val="004A69C5"/>
    <w:pPr>
      <w:widowControl w:val="0"/>
      <w:autoSpaceDE w:val="0"/>
      <w:spacing w:line="278" w:lineRule="exact"/>
    </w:pPr>
    <w:rPr>
      <w:lang w:eastAsia="ar-SA"/>
    </w:rPr>
  </w:style>
  <w:style w:type="paragraph" w:customStyle="1" w:styleId="Style33">
    <w:name w:val="Style33"/>
    <w:basedOn w:val="a"/>
    <w:rsid w:val="004A69C5"/>
    <w:pPr>
      <w:widowControl w:val="0"/>
      <w:autoSpaceDE w:val="0"/>
      <w:spacing w:line="230" w:lineRule="exact"/>
      <w:jc w:val="both"/>
    </w:pPr>
    <w:rPr>
      <w:lang w:eastAsia="ar-SA"/>
    </w:rPr>
  </w:style>
  <w:style w:type="paragraph" w:customStyle="1" w:styleId="Style7">
    <w:name w:val="Style7"/>
    <w:basedOn w:val="a"/>
    <w:rsid w:val="004A69C5"/>
    <w:pPr>
      <w:widowControl w:val="0"/>
      <w:autoSpaceDE w:val="0"/>
      <w:spacing w:line="264" w:lineRule="exact"/>
    </w:pPr>
    <w:rPr>
      <w:lang w:eastAsia="ar-SA"/>
    </w:rPr>
  </w:style>
  <w:style w:type="paragraph" w:customStyle="1" w:styleId="Style14">
    <w:name w:val="Style14"/>
    <w:basedOn w:val="a"/>
    <w:rsid w:val="004A69C5"/>
    <w:pPr>
      <w:widowControl w:val="0"/>
      <w:autoSpaceDE w:val="0"/>
      <w:spacing w:line="322" w:lineRule="exact"/>
      <w:ind w:firstLine="403"/>
    </w:pPr>
    <w:rPr>
      <w:lang w:eastAsia="ar-SA"/>
    </w:rPr>
  </w:style>
  <w:style w:type="paragraph" w:customStyle="1" w:styleId="Style15">
    <w:name w:val="Style15"/>
    <w:basedOn w:val="a"/>
    <w:rsid w:val="004A69C5"/>
    <w:pPr>
      <w:widowControl w:val="0"/>
      <w:autoSpaceDE w:val="0"/>
      <w:spacing w:line="319" w:lineRule="exact"/>
      <w:ind w:firstLine="266"/>
    </w:pPr>
    <w:rPr>
      <w:lang w:eastAsia="ar-SA"/>
    </w:rPr>
  </w:style>
  <w:style w:type="paragraph" w:customStyle="1" w:styleId="1a">
    <w:name w:val="Знак Знак1 Знак Знак Знак Знак Знак Знак Знак Знак Знак Знак Знак Знак Знак Знак Знак Знак Знак Знак Знак Знак Знак Знак"/>
    <w:basedOn w:val="a"/>
    <w:rsid w:val="004A69C5"/>
    <w:pPr>
      <w:widowControl w:val="0"/>
      <w:spacing w:after="160" w:line="240" w:lineRule="exact"/>
      <w:jc w:val="right"/>
    </w:pPr>
    <w:rPr>
      <w:sz w:val="20"/>
      <w:szCs w:val="20"/>
      <w:lang w:val="en-GB"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A69C5"/>
    <w:pPr>
      <w:spacing w:before="280" w:after="280"/>
    </w:pPr>
    <w:rPr>
      <w:rFonts w:ascii="Tahoma" w:hAnsi="Tahoma" w:cs="Tahoma"/>
      <w:sz w:val="20"/>
      <w:szCs w:val="20"/>
      <w:lang w:val="en-US" w:eastAsia="ar-SA"/>
    </w:rPr>
  </w:style>
  <w:style w:type="paragraph" w:customStyle="1" w:styleId="1b">
    <w:name w:val="НК1"/>
    <w:basedOn w:val="af9"/>
    <w:rsid w:val="004A69C5"/>
    <w:pPr>
      <w:tabs>
        <w:tab w:val="center" w:pos="4703"/>
        <w:tab w:val="right" w:pos="9406"/>
      </w:tabs>
      <w:spacing w:before="120"/>
    </w:pPr>
    <w:rPr>
      <w:sz w:val="16"/>
    </w:rPr>
  </w:style>
  <w:style w:type="paragraph" w:styleId="aff2">
    <w:name w:val="Signature"/>
    <w:basedOn w:val="a"/>
    <w:link w:val="aff3"/>
    <w:rsid w:val="004A69C5"/>
    <w:pPr>
      <w:ind w:left="4252"/>
    </w:pPr>
    <w:rPr>
      <w:sz w:val="26"/>
      <w:szCs w:val="20"/>
      <w:lang w:eastAsia="ar-SA"/>
    </w:rPr>
  </w:style>
  <w:style w:type="character" w:customStyle="1" w:styleId="aff3">
    <w:name w:val="Подпись Знак"/>
    <w:basedOn w:val="a0"/>
    <w:link w:val="aff2"/>
    <w:rsid w:val="004A69C5"/>
    <w:rPr>
      <w:rFonts w:ascii="Times New Roman" w:eastAsia="Times New Roman" w:hAnsi="Times New Roman" w:cs="Times New Roman"/>
      <w:sz w:val="26"/>
      <w:szCs w:val="20"/>
      <w:lang w:eastAsia="ar-SA"/>
    </w:rPr>
  </w:style>
  <w:style w:type="paragraph" w:customStyle="1" w:styleId="aff4">
    <w:name w:val="По центру"/>
    <w:basedOn w:val="a"/>
    <w:rsid w:val="004A69C5"/>
    <w:pPr>
      <w:keepNext/>
      <w:keepLines/>
      <w:spacing w:before="240" w:after="240"/>
      <w:jc w:val="center"/>
    </w:pPr>
    <w:rPr>
      <w:b/>
      <w:sz w:val="28"/>
      <w:szCs w:val="20"/>
      <w:lang w:eastAsia="ar-SA"/>
    </w:rPr>
  </w:style>
  <w:style w:type="paragraph" w:customStyle="1" w:styleId="ConsPlusTitle">
    <w:name w:val="ConsPlusTitle"/>
    <w:rsid w:val="004A69C5"/>
    <w:pPr>
      <w:suppressAutoHyphens/>
      <w:autoSpaceDE w:val="0"/>
      <w:spacing w:after="0" w:line="240" w:lineRule="auto"/>
    </w:pPr>
    <w:rPr>
      <w:rFonts w:ascii="Times New Roman" w:eastAsia="Times New Roman" w:hAnsi="Times New Roman" w:cs="Times New Roman"/>
      <w:b/>
      <w:bCs/>
      <w:sz w:val="24"/>
      <w:szCs w:val="24"/>
      <w:lang w:eastAsia="ar-SA"/>
    </w:rPr>
  </w:style>
  <w:style w:type="paragraph" w:customStyle="1" w:styleId="aff5">
    <w:name w:val="Знак Знак Знак Знак Знак Знак Знак"/>
    <w:basedOn w:val="a"/>
    <w:rsid w:val="004A69C5"/>
    <w:pPr>
      <w:spacing w:after="160" w:line="240" w:lineRule="exact"/>
    </w:pPr>
    <w:rPr>
      <w:rFonts w:ascii="Verdana" w:hAnsi="Verdana" w:cs="Verdana"/>
      <w:sz w:val="20"/>
      <w:szCs w:val="20"/>
      <w:lang w:val="en-US" w:eastAsia="ar-SA"/>
    </w:rPr>
  </w:style>
  <w:style w:type="paragraph" w:customStyle="1" w:styleId="220">
    <w:name w:val="Основной текст 22"/>
    <w:basedOn w:val="a"/>
    <w:rsid w:val="004A69C5"/>
    <w:pPr>
      <w:spacing w:after="120" w:line="480" w:lineRule="auto"/>
    </w:pPr>
    <w:rPr>
      <w:sz w:val="22"/>
      <w:lang w:eastAsia="ar-SA"/>
    </w:rPr>
  </w:style>
  <w:style w:type="paragraph" w:customStyle="1" w:styleId="aff6">
    <w:name w:val="Знак Знак Знак Знак Знак Знак Знак Знак Знак Знак Знак Знак Знак Знак Знак Знак"/>
    <w:basedOn w:val="a"/>
    <w:rsid w:val="004A69C5"/>
    <w:pPr>
      <w:widowControl w:val="0"/>
      <w:spacing w:after="160" w:line="240" w:lineRule="exact"/>
      <w:jc w:val="right"/>
    </w:pPr>
    <w:rPr>
      <w:sz w:val="20"/>
      <w:szCs w:val="20"/>
      <w:lang w:val="en-GB" w:eastAsia="ar-SA"/>
    </w:rPr>
  </w:style>
  <w:style w:type="paragraph" w:customStyle="1" w:styleId="210">
    <w:name w:val="Основной текст 21"/>
    <w:basedOn w:val="a"/>
    <w:rsid w:val="004A69C5"/>
    <w:pPr>
      <w:spacing w:after="120" w:line="480" w:lineRule="auto"/>
    </w:pPr>
    <w:rPr>
      <w:lang w:eastAsia="ar-SA"/>
    </w:rPr>
  </w:style>
  <w:style w:type="paragraph" w:customStyle="1" w:styleId="80">
    <w:name w:val="Обычный (веб)8"/>
    <w:basedOn w:val="a"/>
    <w:rsid w:val="004A69C5"/>
    <w:rPr>
      <w:sz w:val="21"/>
      <w:szCs w:val="21"/>
      <w:lang w:eastAsia="ar-SA"/>
    </w:rPr>
  </w:style>
  <w:style w:type="paragraph" w:customStyle="1" w:styleId="1c">
    <w:name w:val="Текст1"/>
    <w:basedOn w:val="a"/>
    <w:rsid w:val="004A69C5"/>
    <w:rPr>
      <w:rFonts w:ascii="Courier New" w:hAnsi="Courier New" w:cs="Courier New"/>
      <w:sz w:val="20"/>
      <w:szCs w:val="20"/>
      <w:lang w:eastAsia="ar-SA"/>
    </w:rPr>
  </w:style>
  <w:style w:type="paragraph" w:customStyle="1" w:styleId="1d">
    <w:name w:val="Красная строка1"/>
    <w:basedOn w:val="a5"/>
    <w:rsid w:val="004A69C5"/>
    <w:pPr>
      <w:ind w:firstLine="210"/>
    </w:pPr>
    <w:rPr>
      <w:lang w:eastAsia="ar-SA"/>
    </w:rPr>
  </w:style>
  <w:style w:type="paragraph" w:customStyle="1" w:styleId="211">
    <w:name w:val="Основной текст с отступом 21"/>
    <w:basedOn w:val="a"/>
    <w:qFormat/>
    <w:rsid w:val="004A69C5"/>
    <w:pPr>
      <w:spacing w:after="120" w:line="480" w:lineRule="auto"/>
      <w:ind w:left="283"/>
    </w:pPr>
    <w:rPr>
      <w:rFonts w:ascii="Calibri" w:hAnsi="Calibri" w:cs="Calibri"/>
      <w:sz w:val="22"/>
      <w:szCs w:val="22"/>
      <w:lang w:eastAsia="ar-SA"/>
    </w:rPr>
  </w:style>
  <w:style w:type="paragraph" w:styleId="aff7">
    <w:name w:val="Subtitle"/>
    <w:basedOn w:val="a"/>
    <w:next w:val="a5"/>
    <w:link w:val="aff8"/>
    <w:qFormat/>
    <w:rsid w:val="004A69C5"/>
    <w:pPr>
      <w:ind w:firstLine="851"/>
      <w:jc w:val="both"/>
    </w:pPr>
    <w:rPr>
      <w:lang w:eastAsia="ar-SA"/>
    </w:rPr>
  </w:style>
  <w:style w:type="character" w:customStyle="1" w:styleId="aff8">
    <w:name w:val="Подзаголовок Знак"/>
    <w:basedOn w:val="a0"/>
    <w:link w:val="aff7"/>
    <w:rsid w:val="004A69C5"/>
    <w:rPr>
      <w:rFonts w:ascii="Times New Roman" w:eastAsia="Times New Roman" w:hAnsi="Times New Roman" w:cs="Times New Roman"/>
      <w:sz w:val="24"/>
      <w:szCs w:val="24"/>
      <w:lang w:eastAsia="ar-SA"/>
    </w:rPr>
  </w:style>
  <w:style w:type="paragraph" w:customStyle="1" w:styleId="Style2">
    <w:name w:val="Style2"/>
    <w:basedOn w:val="a"/>
    <w:rsid w:val="004A69C5"/>
    <w:pPr>
      <w:widowControl w:val="0"/>
      <w:autoSpaceDE w:val="0"/>
    </w:pPr>
    <w:rPr>
      <w:lang w:eastAsia="ar-SA"/>
    </w:rPr>
  </w:style>
  <w:style w:type="paragraph" w:customStyle="1" w:styleId="Style3">
    <w:name w:val="Style3"/>
    <w:basedOn w:val="a"/>
    <w:rsid w:val="004A69C5"/>
    <w:pPr>
      <w:widowControl w:val="0"/>
      <w:autoSpaceDE w:val="0"/>
      <w:spacing w:line="321" w:lineRule="exact"/>
      <w:ind w:firstLine="706"/>
      <w:jc w:val="both"/>
    </w:pPr>
    <w:rPr>
      <w:lang w:eastAsia="ar-SA"/>
    </w:rPr>
  </w:style>
  <w:style w:type="paragraph" w:customStyle="1" w:styleId="Style4">
    <w:name w:val="Style4"/>
    <w:basedOn w:val="a"/>
    <w:rsid w:val="004A69C5"/>
    <w:pPr>
      <w:widowControl w:val="0"/>
      <w:autoSpaceDE w:val="0"/>
      <w:spacing w:line="319" w:lineRule="exact"/>
      <w:ind w:firstLine="720"/>
    </w:pPr>
    <w:rPr>
      <w:lang w:eastAsia="ar-SA"/>
    </w:rPr>
  </w:style>
  <w:style w:type="paragraph" w:customStyle="1" w:styleId="2110">
    <w:name w:val="Знак2 Знак Знак1 Знак1 Знак Знак Знак Знак Знак Знак Знак Знак Знак Знак Знак Знак"/>
    <w:basedOn w:val="a"/>
    <w:rsid w:val="004A69C5"/>
    <w:pPr>
      <w:spacing w:after="160" w:line="240" w:lineRule="exact"/>
    </w:pPr>
    <w:rPr>
      <w:rFonts w:ascii="Verdana" w:hAnsi="Verdana" w:cs="Verdana"/>
      <w:sz w:val="20"/>
      <w:szCs w:val="20"/>
      <w:lang w:val="en-US" w:eastAsia="ar-SA"/>
    </w:rPr>
  </w:style>
  <w:style w:type="paragraph" w:customStyle="1" w:styleId="27">
    <w:name w:val="Знак Знак2 Знак Знак Знак Знак"/>
    <w:basedOn w:val="a"/>
    <w:rsid w:val="004A69C5"/>
    <w:pPr>
      <w:spacing w:before="280" w:after="280"/>
      <w:jc w:val="both"/>
    </w:pPr>
    <w:rPr>
      <w:rFonts w:ascii="Tahoma" w:hAnsi="Tahoma" w:cs="Tahoma"/>
      <w:sz w:val="20"/>
      <w:szCs w:val="20"/>
      <w:lang w:val="en-US" w:eastAsia="ar-SA"/>
    </w:rPr>
  </w:style>
  <w:style w:type="paragraph" w:customStyle="1" w:styleId="Style11">
    <w:name w:val="Style11"/>
    <w:basedOn w:val="a"/>
    <w:rsid w:val="004A69C5"/>
    <w:pPr>
      <w:widowControl w:val="0"/>
      <w:autoSpaceDE w:val="0"/>
      <w:spacing w:line="276" w:lineRule="exact"/>
      <w:jc w:val="both"/>
    </w:pPr>
    <w:rPr>
      <w:lang w:eastAsia="ar-SA"/>
    </w:rPr>
  </w:style>
  <w:style w:type="paragraph" w:customStyle="1" w:styleId="Style12">
    <w:name w:val="Style12"/>
    <w:basedOn w:val="a"/>
    <w:rsid w:val="004A69C5"/>
    <w:pPr>
      <w:widowControl w:val="0"/>
      <w:autoSpaceDE w:val="0"/>
      <w:spacing w:line="319" w:lineRule="exact"/>
      <w:ind w:firstLine="530"/>
      <w:jc w:val="both"/>
    </w:pPr>
    <w:rPr>
      <w:lang w:eastAsia="ar-SA"/>
    </w:rPr>
  </w:style>
  <w:style w:type="paragraph" w:customStyle="1" w:styleId="Style13">
    <w:name w:val="Style13"/>
    <w:basedOn w:val="a"/>
    <w:rsid w:val="004A69C5"/>
    <w:pPr>
      <w:widowControl w:val="0"/>
      <w:autoSpaceDE w:val="0"/>
      <w:spacing w:line="320" w:lineRule="exact"/>
      <w:jc w:val="right"/>
    </w:pPr>
    <w:rPr>
      <w:lang w:eastAsia="ar-SA"/>
    </w:rPr>
  </w:style>
  <w:style w:type="paragraph" w:customStyle="1" w:styleId="aff9">
    <w:name w:val="текст документа"/>
    <w:basedOn w:val="a"/>
    <w:rsid w:val="004A69C5"/>
    <w:pPr>
      <w:ind w:firstLine="709"/>
      <w:jc w:val="both"/>
    </w:pPr>
    <w:rPr>
      <w:sz w:val="28"/>
      <w:szCs w:val="28"/>
      <w:lang w:eastAsia="ar-SA"/>
    </w:rPr>
  </w:style>
  <w:style w:type="paragraph" w:customStyle="1" w:styleId="FR1">
    <w:name w:val="FR1"/>
    <w:rsid w:val="004A69C5"/>
    <w:pPr>
      <w:widowControl w:val="0"/>
      <w:suppressAutoHyphens/>
      <w:autoSpaceDE w:val="0"/>
      <w:spacing w:after="0" w:line="252" w:lineRule="auto"/>
      <w:ind w:left="40" w:firstLine="560"/>
      <w:jc w:val="both"/>
    </w:pPr>
    <w:rPr>
      <w:rFonts w:ascii="Arial" w:eastAsia="Arial" w:hAnsi="Arial" w:cs="Arial"/>
      <w:lang w:eastAsia="ar-SA"/>
    </w:rPr>
  </w:style>
  <w:style w:type="paragraph" w:customStyle="1" w:styleId="1e">
    <w:name w:val="Знак1 Знак Знак Знак Знак Знак Знак"/>
    <w:basedOn w:val="a"/>
    <w:rsid w:val="004A69C5"/>
    <w:rPr>
      <w:rFonts w:ascii="Verdana" w:hAnsi="Verdana" w:cs="Verdana"/>
      <w:sz w:val="20"/>
      <w:szCs w:val="20"/>
      <w:lang w:val="en-US" w:eastAsia="ar-SA"/>
    </w:rPr>
  </w:style>
  <w:style w:type="paragraph" w:customStyle="1" w:styleId="font5">
    <w:name w:val="font5"/>
    <w:basedOn w:val="a"/>
    <w:rsid w:val="004A69C5"/>
    <w:pPr>
      <w:spacing w:before="280" w:after="280"/>
    </w:pPr>
    <w:rPr>
      <w:lang w:eastAsia="ar-SA"/>
    </w:rPr>
  </w:style>
  <w:style w:type="paragraph" w:customStyle="1" w:styleId="xl64">
    <w:name w:val="xl64"/>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65">
    <w:name w:val="xl65"/>
    <w:basedOn w:val="a"/>
    <w:rsid w:val="004A69C5"/>
    <w:pPr>
      <w:pBdr>
        <w:top w:val="single" w:sz="4" w:space="0" w:color="000000"/>
        <w:left w:val="single" w:sz="4" w:space="0" w:color="000000"/>
        <w:bottom w:val="single" w:sz="4" w:space="0" w:color="000000"/>
      </w:pBdr>
      <w:spacing w:before="280" w:after="280"/>
      <w:jc w:val="center"/>
      <w:textAlignment w:val="top"/>
    </w:pPr>
    <w:rPr>
      <w:lang w:eastAsia="ar-SA"/>
    </w:rPr>
  </w:style>
  <w:style w:type="paragraph" w:customStyle="1" w:styleId="xl66">
    <w:name w:val="xl66"/>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67">
    <w:name w:val="xl67"/>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68">
    <w:name w:val="xl68"/>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69">
    <w:name w:val="xl69"/>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70">
    <w:name w:val="xl70"/>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b/>
      <w:bCs/>
      <w:lang w:eastAsia="ar-SA"/>
    </w:rPr>
  </w:style>
  <w:style w:type="paragraph" w:customStyle="1" w:styleId="xl71">
    <w:name w:val="xl71"/>
    <w:basedOn w:val="a"/>
    <w:rsid w:val="004A69C5"/>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top"/>
    </w:pPr>
    <w:rPr>
      <w:lang w:eastAsia="ar-SA"/>
    </w:rPr>
  </w:style>
  <w:style w:type="paragraph" w:customStyle="1" w:styleId="xl72">
    <w:name w:val="xl72"/>
    <w:basedOn w:val="a"/>
    <w:rsid w:val="004A69C5"/>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top"/>
    </w:pPr>
    <w:rPr>
      <w:lang w:eastAsia="ar-SA"/>
    </w:rPr>
  </w:style>
  <w:style w:type="paragraph" w:customStyle="1" w:styleId="xl73">
    <w:name w:val="xl73"/>
    <w:basedOn w:val="a"/>
    <w:rsid w:val="004A69C5"/>
    <w:pPr>
      <w:pBdr>
        <w:top w:val="single" w:sz="4" w:space="0" w:color="000000"/>
        <w:left w:val="single" w:sz="4" w:space="0" w:color="000000"/>
        <w:bottom w:val="single" w:sz="4" w:space="0" w:color="000000"/>
      </w:pBdr>
      <w:spacing w:before="280" w:after="280"/>
      <w:textAlignment w:val="top"/>
    </w:pPr>
    <w:rPr>
      <w:lang w:eastAsia="ar-SA"/>
    </w:rPr>
  </w:style>
  <w:style w:type="paragraph" w:customStyle="1" w:styleId="xl74">
    <w:name w:val="xl74"/>
    <w:basedOn w:val="a"/>
    <w:rsid w:val="004A69C5"/>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75">
    <w:name w:val="xl75"/>
    <w:basedOn w:val="a"/>
    <w:rsid w:val="004A69C5"/>
    <w:pPr>
      <w:pBdr>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76">
    <w:name w:val="xl76"/>
    <w:basedOn w:val="a"/>
    <w:rsid w:val="004A69C5"/>
    <w:pPr>
      <w:pBdr>
        <w:left w:val="single" w:sz="4" w:space="0" w:color="000000"/>
        <w:bottom w:val="single" w:sz="4" w:space="0" w:color="000000"/>
        <w:right w:val="single" w:sz="4" w:space="0" w:color="000000"/>
      </w:pBdr>
      <w:spacing w:before="280" w:after="280"/>
      <w:jc w:val="center"/>
      <w:textAlignment w:val="top"/>
    </w:pPr>
    <w:rPr>
      <w:b/>
      <w:bCs/>
      <w:lang w:eastAsia="ar-SA"/>
    </w:rPr>
  </w:style>
  <w:style w:type="paragraph" w:customStyle="1" w:styleId="xl77">
    <w:name w:val="xl77"/>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78">
    <w:name w:val="xl78"/>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79">
    <w:name w:val="xl79"/>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i/>
      <w:iCs/>
      <w:lang w:eastAsia="ar-SA"/>
    </w:rPr>
  </w:style>
  <w:style w:type="paragraph" w:customStyle="1" w:styleId="xl80">
    <w:name w:val="xl80"/>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i/>
      <w:iCs/>
      <w:lang w:eastAsia="ar-SA"/>
    </w:rPr>
  </w:style>
  <w:style w:type="paragraph" w:customStyle="1" w:styleId="xl81">
    <w:name w:val="xl81"/>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82">
    <w:name w:val="xl82"/>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i/>
      <w:iCs/>
      <w:lang w:eastAsia="ar-SA"/>
    </w:rPr>
  </w:style>
  <w:style w:type="paragraph" w:customStyle="1" w:styleId="xl83">
    <w:name w:val="xl83"/>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i/>
      <w:iCs/>
      <w:lang w:eastAsia="ar-SA"/>
    </w:rPr>
  </w:style>
  <w:style w:type="paragraph" w:customStyle="1" w:styleId="xl84">
    <w:name w:val="xl84"/>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i/>
      <w:iCs/>
      <w:lang w:eastAsia="ar-SA"/>
    </w:rPr>
  </w:style>
  <w:style w:type="paragraph" w:customStyle="1" w:styleId="xl85">
    <w:name w:val="xl85"/>
    <w:basedOn w:val="a"/>
    <w:rsid w:val="004A69C5"/>
    <w:pPr>
      <w:spacing w:before="280" w:after="280"/>
      <w:jc w:val="center"/>
      <w:textAlignment w:val="top"/>
    </w:pPr>
    <w:rPr>
      <w:lang w:eastAsia="ar-SA"/>
    </w:rPr>
  </w:style>
  <w:style w:type="paragraph" w:customStyle="1" w:styleId="xl86">
    <w:name w:val="xl86"/>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87">
    <w:name w:val="xl87"/>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b/>
      <w:bCs/>
      <w:lang w:eastAsia="ar-SA"/>
    </w:rPr>
  </w:style>
  <w:style w:type="paragraph" w:customStyle="1" w:styleId="xl88">
    <w:name w:val="xl88"/>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b/>
      <w:bCs/>
      <w:lang w:eastAsia="ar-SA"/>
    </w:rPr>
  </w:style>
  <w:style w:type="paragraph" w:customStyle="1" w:styleId="xl89">
    <w:name w:val="xl89"/>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90">
    <w:name w:val="xl90"/>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i/>
      <w:iCs/>
      <w:color w:val="333333"/>
      <w:lang w:eastAsia="ar-SA"/>
    </w:rPr>
  </w:style>
  <w:style w:type="paragraph" w:customStyle="1" w:styleId="xl91">
    <w:name w:val="xl91"/>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i/>
      <w:iCs/>
      <w:lang w:eastAsia="ar-SA"/>
    </w:rPr>
  </w:style>
  <w:style w:type="paragraph" w:customStyle="1" w:styleId="xl92">
    <w:name w:val="xl92"/>
    <w:basedOn w:val="a"/>
    <w:rsid w:val="004A69C5"/>
    <w:pPr>
      <w:pBdr>
        <w:top w:val="single" w:sz="4" w:space="0" w:color="000000"/>
        <w:left w:val="single" w:sz="4" w:space="0" w:color="000000"/>
        <w:bottom w:val="single" w:sz="4" w:space="0" w:color="000000"/>
      </w:pBdr>
      <w:spacing w:before="280" w:after="280"/>
      <w:textAlignment w:val="top"/>
    </w:pPr>
    <w:rPr>
      <w:lang w:eastAsia="ar-SA"/>
    </w:rPr>
  </w:style>
  <w:style w:type="paragraph" w:customStyle="1" w:styleId="xl93">
    <w:name w:val="xl93"/>
    <w:basedOn w:val="a"/>
    <w:rsid w:val="004A69C5"/>
    <w:pPr>
      <w:pBdr>
        <w:top w:val="single" w:sz="4" w:space="0" w:color="000000"/>
        <w:left w:val="single" w:sz="4" w:space="0" w:color="000000"/>
      </w:pBdr>
      <w:spacing w:before="280" w:after="280"/>
      <w:textAlignment w:val="top"/>
    </w:pPr>
    <w:rPr>
      <w:lang w:eastAsia="ar-SA"/>
    </w:rPr>
  </w:style>
  <w:style w:type="paragraph" w:customStyle="1" w:styleId="xl94">
    <w:name w:val="xl94"/>
    <w:basedOn w:val="a"/>
    <w:rsid w:val="004A69C5"/>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top"/>
    </w:pPr>
    <w:rPr>
      <w:lang w:eastAsia="ar-SA"/>
    </w:rPr>
  </w:style>
  <w:style w:type="paragraph" w:customStyle="1" w:styleId="xl95">
    <w:name w:val="xl95"/>
    <w:basedOn w:val="a"/>
    <w:rsid w:val="004A69C5"/>
    <w:pPr>
      <w:pBdr>
        <w:top w:val="single" w:sz="4" w:space="0" w:color="000000"/>
        <w:left w:val="single" w:sz="4" w:space="0" w:color="000000"/>
        <w:bottom w:val="single" w:sz="4" w:space="0" w:color="000000"/>
      </w:pBdr>
      <w:spacing w:before="280" w:after="280"/>
      <w:textAlignment w:val="top"/>
    </w:pPr>
    <w:rPr>
      <w:lang w:eastAsia="ar-SA"/>
    </w:rPr>
  </w:style>
  <w:style w:type="paragraph" w:customStyle="1" w:styleId="xl96">
    <w:name w:val="xl96"/>
    <w:basedOn w:val="a"/>
    <w:rsid w:val="004A69C5"/>
    <w:pPr>
      <w:pBdr>
        <w:left w:val="single" w:sz="4" w:space="0" w:color="000000"/>
        <w:bottom w:val="single" w:sz="4" w:space="0" w:color="000000"/>
        <w:right w:val="single" w:sz="4" w:space="0" w:color="000000"/>
      </w:pBdr>
      <w:spacing w:before="280" w:after="280"/>
      <w:textAlignment w:val="top"/>
    </w:pPr>
    <w:rPr>
      <w:b/>
      <w:bCs/>
      <w:lang w:eastAsia="ar-SA"/>
    </w:rPr>
  </w:style>
  <w:style w:type="paragraph" w:customStyle="1" w:styleId="xl97">
    <w:name w:val="xl97"/>
    <w:basedOn w:val="a"/>
    <w:rsid w:val="004A69C5"/>
    <w:pPr>
      <w:spacing w:before="280" w:after="280"/>
      <w:textAlignment w:val="top"/>
    </w:pPr>
    <w:rPr>
      <w:lang w:eastAsia="ar-SA"/>
    </w:rPr>
  </w:style>
  <w:style w:type="paragraph" w:customStyle="1" w:styleId="xl98">
    <w:name w:val="xl98"/>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lang w:eastAsia="ar-SA"/>
    </w:rPr>
  </w:style>
  <w:style w:type="paragraph" w:customStyle="1" w:styleId="xl99">
    <w:name w:val="xl99"/>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i/>
      <w:iCs/>
      <w:lang w:eastAsia="ar-SA"/>
    </w:rPr>
  </w:style>
  <w:style w:type="paragraph" w:customStyle="1" w:styleId="xl100">
    <w:name w:val="xl100"/>
    <w:basedOn w:val="a"/>
    <w:rsid w:val="004A69C5"/>
    <w:pPr>
      <w:pBdr>
        <w:top w:val="single" w:sz="4" w:space="0" w:color="000000"/>
        <w:left w:val="single" w:sz="4" w:space="0" w:color="000000"/>
        <w:bottom w:val="single" w:sz="4" w:space="0" w:color="000000"/>
        <w:right w:val="single" w:sz="4" w:space="0" w:color="000000"/>
      </w:pBdr>
      <w:spacing w:before="280" w:after="280"/>
      <w:textAlignment w:val="top"/>
    </w:pPr>
    <w:rPr>
      <w:i/>
      <w:iCs/>
      <w:lang w:eastAsia="ar-SA"/>
    </w:rPr>
  </w:style>
  <w:style w:type="paragraph" w:customStyle="1" w:styleId="xl101">
    <w:name w:val="xl101"/>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xl102">
    <w:name w:val="xl102"/>
    <w:basedOn w:val="a"/>
    <w:rsid w:val="004A69C5"/>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top"/>
    </w:pPr>
    <w:rPr>
      <w:lang w:eastAsia="ar-SA"/>
    </w:rPr>
  </w:style>
  <w:style w:type="paragraph" w:customStyle="1" w:styleId="xl103">
    <w:name w:val="xl103"/>
    <w:basedOn w:val="a"/>
    <w:rsid w:val="004A69C5"/>
    <w:pPr>
      <w:pBdr>
        <w:top w:val="single" w:sz="4" w:space="0" w:color="000000"/>
        <w:left w:val="single" w:sz="4" w:space="0" w:color="000000"/>
        <w:bottom w:val="single" w:sz="4" w:space="0" w:color="000000"/>
        <w:right w:val="single" w:sz="4" w:space="0" w:color="000000"/>
      </w:pBdr>
      <w:spacing w:before="280" w:after="280"/>
      <w:jc w:val="center"/>
      <w:textAlignment w:val="top"/>
    </w:pPr>
    <w:rPr>
      <w:i/>
      <w:iCs/>
      <w:lang w:eastAsia="ar-SA"/>
    </w:rPr>
  </w:style>
  <w:style w:type="paragraph" w:customStyle="1" w:styleId="xl104">
    <w:name w:val="xl104"/>
    <w:basedOn w:val="a"/>
    <w:rsid w:val="004A69C5"/>
    <w:pPr>
      <w:pBdr>
        <w:top w:val="single" w:sz="4" w:space="0" w:color="000000"/>
        <w:left w:val="single" w:sz="4" w:space="0" w:color="000000"/>
        <w:right w:val="single" w:sz="4" w:space="0" w:color="000000"/>
      </w:pBdr>
      <w:spacing w:before="280" w:after="280"/>
      <w:jc w:val="center"/>
      <w:textAlignment w:val="top"/>
    </w:pPr>
    <w:rPr>
      <w:lang w:eastAsia="ar-SA"/>
    </w:rPr>
  </w:style>
  <w:style w:type="paragraph" w:customStyle="1" w:styleId="xl105">
    <w:name w:val="xl105"/>
    <w:basedOn w:val="a"/>
    <w:rsid w:val="004A69C5"/>
    <w:pPr>
      <w:pBdr>
        <w:left w:val="single" w:sz="4" w:space="0" w:color="000000"/>
        <w:bottom w:val="single" w:sz="4" w:space="0" w:color="000000"/>
        <w:right w:val="single" w:sz="4" w:space="0" w:color="000000"/>
      </w:pBdr>
      <w:spacing w:before="280" w:after="280"/>
      <w:jc w:val="center"/>
      <w:textAlignment w:val="top"/>
    </w:pPr>
    <w:rPr>
      <w:lang w:eastAsia="ar-SA"/>
    </w:rPr>
  </w:style>
  <w:style w:type="paragraph" w:customStyle="1" w:styleId="1f">
    <w:name w:val="Знак1"/>
    <w:basedOn w:val="a"/>
    <w:rsid w:val="004A69C5"/>
    <w:pPr>
      <w:widowControl w:val="0"/>
      <w:spacing w:after="160" w:line="240" w:lineRule="exact"/>
      <w:jc w:val="right"/>
    </w:pPr>
    <w:rPr>
      <w:sz w:val="20"/>
      <w:szCs w:val="20"/>
      <w:lang w:val="en-GB" w:eastAsia="ar-SA"/>
    </w:rPr>
  </w:style>
  <w:style w:type="paragraph" w:customStyle="1" w:styleId="1c0">
    <w:name w:val="Абзац1 c отступом"/>
    <w:basedOn w:val="a"/>
    <w:rsid w:val="004A69C5"/>
    <w:pPr>
      <w:spacing w:after="60" w:line="360" w:lineRule="exact"/>
      <w:ind w:firstLine="709"/>
      <w:jc w:val="both"/>
    </w:pPr>
    <w:rPr>
      <w:sz w:val="28"/>
      <w:szCs w:val="20"/>
      <w:lang w:eastAsia="ar-SA"/>
    </w:rPr>
  </w:style>
  <w:style w:type="paragraph" w:customStyle="1" w:styleId="affa">
    <w:name w:val="Таблица текст"/>
    <w:basedOn w:val="a"/>
    <w:rsid w:val="004A69C5"/>
    <w:pPr>
      <w:spacing w:before="40" w:after="40"/>
      <w:ind w:left="57" w:right="57"/>
    </w:pPr>
    <w:rPr>
      <w:szCs w:val="20"/>
      <w:lang w:eastAsia="ar-SA"/>
    </w:rPr>
  </w:style>
  <w:style w:type="paragraph" w:customStyle="1" w:styleId="1f0">
    <w:name w:val="1 Знак Знак Знак Знак"/>
    <w:basedOn w:val="a"/>
    <w:rsid w:val="004A69C5"/>
    <w:pPr>
      <w:widowControl w:val="0"/>
      <w:spacing w:after="160" w:line="240" w:lineRule="exact"/>
      <w:jc w:val="right"/>
    </w:pPr>
    <w:rPr>
      <w:sz w:val="20"/>
      <w:szCs w:val="20"/>
      <w:lang w:val="en-GB" w:eastAsia="ar-SA"/>
    </w:rPr>
  </w:style>
  <w:style w:type="paragraph" w:styleId="28">
    <w:name w:val="toc 2"/>
    <w:basedOn w:val="a"/>
    <w:next w:val="a"/>
    <w:rsid w:val="004A69C5"/>
    <w:pPr>
      <w:ind w:left="240"/>
    </w:pPr>
    <w:rPr>
      <w:lang w:eastAsia="ar-SA"/>
    </w:rPr>
  </w:style>
  <w:style w:type="paragraph" w:styleId="35">
    <w:name w:val="toc 3"/>
    <w:basedOn w:val="a"/>
    <w:next w:val="a"/>
    <w:rsid w:val="004A69C5"/>
    <w:pPr>
      <w:ind w:left="480"/>
    </w:pPr>
    <w:rPr>
      <w:lang w:eastAsia="ar-SA"/>
    </w:rPr>
  </w:style>
  <w:style w:type="paragraph" w:styleId="1f1">
    <w:name w:val="toc 1"/>
    <w:basedOn w:val="a"/>
    <w:next w:val="a"/>
    <w:rsid w:val="004A69C5"/>
    <w:rPr>
      <w:lang w:eastAsia="ar-SA"/>
    </w:rPr>
  </w:style>
  <w:style w:type="paragraph" w:customStyle="1" w:styleId="affb">
    <w:name w:val="Знак Знак Знак Знак Знак Знак Знак Знак Знак Знак"/>
    <w:basedOn w:val="a"/>
    <w:rsid w:val="004A69C5"/>
    <w:pPr>
      <w:widowControl w:val="0"/>
      <w:spacing w:after="160" w:line="240" w:lineRule="exact"/>
      <w:jc w:val="right"/>
    </w:pPr>
    <w:rPr>
      <w:sz w:val="20"/>
      <w:szCs w:val="20"/>
      <w:lang w:val="en-GB" w:eastAsia="ar-SA"/>
    </w:rPr>
  </w:style>
  <w:style w:type="paragraph" w:customStyle="1" w:styleId="29">
    <w:name w:val="Обычный (веб)2"/>
    <w:basedOn w:val="a"/>
    <w:rsid w:val="004A69C5"/>
    <w:pPr>
      <w:spacing w:before="180" w:after="180"/>
      <w:ind w:firstLine="150"/>
    </w:pPr>
    <w:rPr>
      <w:lang w:eastAsia="ar-SA"/>
    </w:rPr>
  </w:style>
  <w:style w:type="paragraph" w:customStyle="1" w:styleId="bodytext">
    <w:name w:val="bodytext"/>
    <w:basedOn w:val="a"/>
    <w:rsid w:val="004A69C5"/>
    <w:pPr>
      <w:jc w:val="both"/>
    </w:pPr>
    <w:rPr>
      <w:rFonts w:ascii="Verdana" w:hAnsi="Verdana" w:cs="Verdana"/>
      <w:color w:val="26262E"/>
      <w:sz w:val="14"/>
      <w:szCs w:val="14"/>
      <w:lang w:eastAsia="ar-SA"/>
    </w:rPr>
  </w:style>
  <w:style w:type="paragraph" w:customStyle="1" w:styleId="1f2">
    <w:name w:val="Знак Знак1 Знак Знак Знак Знак"/>
    <w:basedOn w:val="a"/>
    <w:rsid w:val="004A69C5"/>
    <w:pPr>
      <w:widowControl w:val="0"/>
      <w:spacing w:after="160" w:line="240" w:lineRule="exact"/>
      <w:jc w:val="right"/>
    </w:pPr>
    <w:rPr>
      <w:sz w:val="20"/>
      <w:szCs w:val="20"/>
      <w:lang w:val="en-GB" w:eastAsia="ar-SA"/>
    </w:rPr>
  </w:style>
  <w:style w:type="paragraph" w:customStyle="1" w:styleId="1f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4A69C5"/>
    <w:pPr>
      <w:widowControl w:val="0"/>
      <w:spacing w:after="160" w:line="240" w:lineRule="exact"/>
      <w:jc w:val="right"/>
    </w:pPr>
    <w:rPr>
      <w:sz w:val="20"/>
      <w:szCs w:val="20"/>
      <w:lang w:val="en-GB" w:eastAsia="ar-SA"/>
    </w:rPr>
  </w:style>
  <w:style w:type="paragraph" w:customStyle="1" w:styleId="1f4">
    <w:name w:val="Знак Знак1 Знак"/>
    <w:basedOn w:val="a"/>
    <w:rsid w:val="004A69C5"/>
    <w:pPr>
      <w:widowControl w:val="0"/>
      <w:spacing w:after="160" w:line="240" w:lineRule="exact"/>
      <w:jc w:val="right"/>
    </w:pPr>
    <w:rPr>
      <w:sz w:val="20"/>
      <w:szCs w:val="20"/>
      <w:lang w:val="en-GB" w:eastAsia="ar-SA"/>
    </w:rPr>
  </w:style>
  <w:style w:type="paragraph" w:customStyle="1" w:styleId="ConsPlusCell">
    <w:name w:val="ConsPlusCell"/>
    <w:rsid w:val="004A69C5"/>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Style5">
    <w:name w:val="Style5"/>
    <w:basedOn w:val="a"/>
    <w:rsid w:val="004A69C5"/>
    <w:pPr>
      <w:widowControl w:val="0"/>
      <w:autoSpaceDE w:val="0"/>
      <w:spacing w:line="322" w:lineRule="exact"/>
      <w:ind w:firstLine="442"/>
      <w:jc w:val="both"/>
    </w:pPr>
    <w:rPr>
      <w:lang w:eastAsia="ar-SA"/>
    </w:rPr>
  </w:style>
  <w:style w:type="paragraph" w:customStyle="1" w:styleId="Style36">
    <w:name w:val="Style36"/>
    <w:basedOn w:val="a"/>
    <w:rsid w:val="004A69C5"/>
    <w:pPr>
      <w:widowControl w:val="0"/>
      <w:autoSpaceDE w:val="0"/>
      <w:spacing w:line="331" w:lineRule="exact"/>
      <w:ind w:firstLine="888"/>
      <w:jc w:val="both"/>
    </w:pPr>
    <w:rPr>
      <w:lang w:eastAsia="ar-SA"/>
    </w:rPr>
  </w:style>
  <w:style w:type="paragraph" w:customStyle="1" w:styleId="110">
    <w:name w:val="Знак Знак1 Знак Знак Знак Знак1 Знак Знак Знак"/>
    <w:basedOn w:val="a"/>
    <w:rsid w:val="004A69C5"/>
    <w:pPr>
      <w:widowControl w:val="0"/>
      <w:spacing w:after="160" w:line="240" w:lineRule="exact"/>
      <w:jc w:val="right"/>
    </w:pPr>
    <w:rPr>
      <w:sz w:val="20"/>
      <w:szCs w:val="20"/>
      <w:lang w:val="en-GB" w:eastAsia="ar-SA"/>
    </w:rPr>
  </w:style>
  <w:style w:type="paragraph" w:customStyle="1" w:styleId="1f5">
    <w:name w:val="Абзац1 без отступа"/>
    <w:basedOn w:val="a"/>
    <w:rsid w:val="004A69C5"/>
    <w:pPr>
      <w:spacing w:after="60" w:line="360" w:lineRule="exact"/>
      <w:jc w:val="both"/>
    </w:pPr>
    <w:rPr>
      <w:sz w:val="28"/>
      <w:szCs w:val="20"/>
      <w:lang w:eastAsia="ar-SA"/>
    </w:rPr>
  </w:style>
  <w:style w:type="paragraph" w:customStyle="1" w:styleId="2a">
    <w:name w:val="Знак2"/>
    <w:basedOn w:val="a"/>
    <w:rsid w:val="004A69C5"/>
    <w:pPr>
      <w:widowControl w:val="0"/>
      <w:spacing w:after="160" w:line="240" w:lineRule="exact"/>
      <w:jc w:val="right"/>
    </w:pPr>
    <w:rPr>
      <w:sz w:val="20"/>
      <w:szCs w:val="20"/>
      <w:lang w:val="en-GB" w:eastAsia="ar-SA"/>
    </w:rPr>
  </w:style>
  <w:style w:type="paragraph" w:customStyle="1" w:styleId="affc">
    <w:name w:val="абзац"/>
    <w:basedOn w:val="a"/>
    <w:rsid w:val="004A69C5"/>
    <w:pPr>
      <w:ind w:left="851"/>
    </w:pPr>
    <w:rPr>
      <w:sz w:val="26"/>
      <w:szCs w:val="20"/>
      <w:lang w:eastAsia="ar-SA"/>
    </w:rPr>
  </w:style>
  <w:style w:type="paragraph" w:customStyle="1" w:styleId="2b">
    <w:name w:val="Знак Знак2 Знак Знак Знак Знак Знак Знак Знак"/>
    <w:basedOn w:val="a"/>
    <w:rsid w:val="004A69C5"/>
    <w:pPr>
      <w:spacing w:before="280" w:after="280"/>
      <w:jc w:val="both"/>
    </w:pPr>
    <w:rPr>
      <w:rFonts w:ascii="Tahoma" w:hAnsi="Tahoma" w:cs="Tahoma"/>
      <w:sz w:val="20"/>
      <w:szCs w:val="20"/>
      <w:lang w:val="en-US" w:eastAsia="ar-SA"/>
    </w:rPr>
  </w:style>
  <w:style w:type="paragraph" w:customStyle="1" w:styleId="321">
    <w:name w:val="32"/>
    <w:basedOn w:val="a"/>
    <w:rsid w:val="004A69C5"/>
    <w:pPr>
      <w:keepNext/>
      <w:pBdr>
        <w:top w:val="single" w:sz="4" w:space="1" w:color="808080"/>
        <w:left w:val="single" w:sz="4" w:space="4" w:color="808080"/>
        <w:bottom w:val="single" w:sz="4" w:space="1" w:color="808080"/>
        <w:right w:val="single" w:sz="4" w:space="4" w:color="808080"/>
      </w:pBdr>
      <w:shd w:val="clear" w:color="auto" w:fill="E0E0E0"/>
      <w:spacing w:before="240" w:after="120"/>
    </w:pPr>
    <w:rPr>
      <w:rFonts w:ascii="Arial" w:hAnsi="Arial" w:cs="Arial"/>
      <w:b/>
      <w:bCs/>
      <w:i/>
      <w:color w:val="008000"/>
      <w:lang w:eastAsia="ar-SA"/>
    </w:rPr>
  </w:style>
  <w:style w:type="paragraph" w:customStyle="1" w:styleId="affd">
    <w:name w:val="Стиль"/>
    <w:rsid w:val="004A69C5"/>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affe">
    <w:name w:val="Текст Программы"/>
    <w:basedOn w:val="a"/>
    <w:rsid w:val="004A69C5"/>
    <w:pPr>
      <w:spacing w:line="228" w:lineRule="auto"/>
      <w:ind w:firstLine="709"/>
      <w:jc w:val="both"/>
    </w:pPr>
    <w:rPr>
      <w:sz w:val="28"/>
      <w:szCs w:val="20"/>
      <w:lang w:eastAsia="ar-SA"/>
    </w:rPr>
  </w:style>
  <w:style w:type="paragraph" w:customStyle="1" w:styleId="1f6">
    <w:name w:val="Схема документа1"/>
    <w:basedOn w:val="a"/>
    <w:rsid w:val="004A69C5"/>
    <w:pPr>
      <w:shd w:val="clear" w:color="auto" w:fill="000080"/>
    </w:pPr>
    <w:rPr>
      <w:rFonts w:ascii="Tahoma" w:hAnsi="Tahoma" w:cs="Tahoma"/>
      <w:sz w:val="20"/>
      <w:szCs w:val="20"/>
      <w:lang w:eastAsia="ar-SA"/>
    </w:rPr>
  </w:style>
  <w:style w:type="paragraph" w:customStyle="1" w:styleId="a00">
    <w:name w:val="a0"/>
    <w:basedOn w:val="a"/>
    <w:rsid w:val="004A69C5"/>
    <w:pPr>
      <w:spacing w:before="280" w:after="280"/>
    </w:pPr>
    <w:rPr>
      <w:lang w:eastAsia="ar-SA"/>
    </w:rPr>
  </w:style>
  <w:style w:type="paragraph" w:customStyle="1" w:styleId="consplusnormal1">
    <w:name w:val="consplusnormal"/>
    <w:basedOn w:val="a"/>
    <w:rsid w:val="004A69C5"/>
    <w:pPr>
      <w:spacing w:before="280" w:after="280"/>
    </w:pPr>
    <w:rPr>
      <w:lang w:eastAsia="ar-SA"/>
    </w:rPr>
  </w:style>
  <w:style w:type="paragraph" w:styleId="45">
    <w:name w:val="toc 4"/>
    <w:basedOn w:val="14"/>
    <w:rsid w:val="004A69C5"/>
    <w:pPr>
      <w:tabs>
        <w:tab w:val="right" w:leader="dot" w:pos="9637"/>
      </w:tabs>
      <w:ind w:left="849"/>
    </w:pPr>
  </w:style>
  <w:style w:type="paragraph" w:styleId="53">
    <w:name w:val="toc 5"/>
    <w:basedOn w:val="14"/>
    <w:rsid w:val="004A69C5"/>
    <w:pPr>
      <w:tabs>
        <w:tab w:val="right" w:leader="dot" w:pos="9637"/>
      </w:tabs>
      <w:ind w:left="1132"/>
    </w:pPr>
  </w:style>
  <w:style w:type="paragraph" w:styleId="60">
    <w:name w:val="toc 6"/>
    <w:basedOn w:val="14"/>
    <w:rsid w:val="004A69C5"/>
    <w:pPr>
      <w:tabs>
        <w:tab w:val="right" w:leader="dot" w:pos="9637"/>
      </w:tabs>
      <w:ind w:left="1415"/>
    </w:pPr>
  </w:style>
  <w:style w:type="paragraph" w:styleId="70">
    <w:name w:val="toc 7"/>
    <w:basedOn w:val="14"/>
    <w:rsid w:val="004A69C5"/>
    <w:pPr>
      <w:tabs>
        <w:tab w:val="right" w:leader="dot" w:pos="9637"/>
      </w:tabs>
      <w:ind w:left="1698"/>
    </w:pPr>
  </w:style>
  <w:style w:type="paragraph" w:styleId="81">
    <w:name w:val="toc 8"/>
    <w:basedOn w:val="14"/>
    <w:rsid w:val="004A69C5"/>
    <w:pPr>
      <w:tabs>
        <w:tab w:val="right" w:leader="dot" w:pos="9637"/>
      </w:tabs>
      <w:ind w:left="1981"/>
    </w:pPr>
  </w:style>
  <w:style w:type="paragraph" w:styleId="9">
    <w:name w:val="toc 9"/>
    <w:basedOn w:val="14"/>
    <w:rsid w:val="004A69C5"/>
    <w:pPr>
      <w:tabs>
        <w:tab w:val="right" w:leader="dot" w:pos="9637"/>
      </w:tabs>
      <w:ind w:left="2264"/>
    </w:pPr>
  </w:style>
  <w:style w:type="paragraph" w:customStyle="1" w:styleId="100">
    <w:name w:val="Оглавление 10"/>
    <w:basedOn w:val="14"/>
    <w:rsid w:val="004A69C5"/>
    <w:pPr>
      <w:tabs>
        <w:tab w:val="right" w:leader="dot" w:pos="9637"/>
      </w:tabs>
      <w:ind w:left="2547"/>
    </w:pPr>
  </w:style>
  <w:style w:type="paragraph" w:customStyle="1" w:styleId="afff">
    <w:name w:val="Содержимое таблицы"/>
    <w:basedOn w:val="a"/>
    <w:rsid w:val="004A69C5"/>
    <w:pPr>
      <w:suppressLineNumbers/>
    </w:pPr>
    <w:rPr>
      <w:lang w:eastAsia="ar-SA"/>
    </w:rPr>
  </w:style>
  <w:style w:type="paragraph" w:customStyle="1" w:styleId="afff0">
    <w:name w:val="Заголовок таблицы"/>
    <w:basedOn w:val="afff"/>
    <w:rsid w:val="004A69C5"/>
    <w:pPr>
      <w:jc w:val="center"/>
    </w:pPr>
    <w:rPr>
      <w:b/>
      <w:bCs/>
    </w:rPr>
  </w:style>
  <w:style w:type="paragraph" w:customStyle="1" w:styleId="afff1">
    <w:name w:val="Содержимое врезки"/>
    <w:basedOn w:val="a5"/>
    <w:rsid w:val="004A69C5"/>
    <w:rPr>
      <w:lang w:eastAsia="ar-SA"/>
    </w:rPr>
  </w:style>
  <w:style w:type="paragraph" w:customStyle="1" w:styleId="consplusnonformat0">
    <w:name w:val="consplusnonformat"/>
    <w:basedOn w:val="a"/>
    <w:rsid w:val="004A69C5"/>
    <w:pPr>
      <w:spacing w:before="280" w:after="280"/>
    </w:pPr>
    <w:rPr>
      <w:lang w:eastAsia="ar-SA"/>
    </w:rPr>
  </w:style>
  <w:style w:type="paragraph" w:customStyle="1" w:styleId="consnormal0">
    <w:name w:val="consnormal"/>
    <w:basedOn w:val="a"/>
    <w:rsid w:val="004A69C5"/>
    <w:pPr>
      <w:spacing w:before="280" w:after="280"/>
    </w:pPr>
    <w:rPr>
      <w:lang w:eastAsia="ar-SA"/>
    </w:rPr>
  </w:style>
  <w:style w:type="paragraph" w:customStyle="1" w:styleId="afff2">
    <w:name w:val="a"/>
    <w:basedOn w:val="a"/>
    <w:rsid w:val="004A69C5"/>
    <w:pPr>
      <w:spacing w:before="280" w:after="280"/>
    </w:pPr>
    <w:rPr>
      <w:lang w:eastAsia="ar-SA"/>
    </w:rPr>
  </w:style>
  <w:style w:type="paragraph" w:customStyle="1" w:styleId="221">
    <w:name w:val="Основной текст с отступом 22"/>
    <w:basedOn w:val="a"/>
    <w:rsid w:val="004A69C5"/>
    <w:pPr>
      <w:spacing w:after="120" w:line="480" w:lineRule="auto"/>
      <w:ind w:left="283"/>
    </w:pPr>
    <w:rPr>
      <w:lang w:eastAsia="ar-SA"/>
    </w:rPr>
  </w:style>
  <w:style w:type="paragraph" w:customStyle="1" w:styleId="230">
    <w:name w:val="Основной текст 23"/>
    <w:basedOn w:val="a"/>
    <w:rsid w:val="004A69C5"/>
    <w:pPr>
      <w:tabs>
        <w:tab w:val="left" w:pos="360"/>
      </w:tabs>
      <w:overflowPunct w:val="0"/>
      <w:autoSpaceDE w:val="0"/>
      <w:ind w:left="360" w:hanging="360"/>
      <w:jc w:val="both"/>
      <w:textAlignment w:val="baseline"/>
    </w:pPr>
    <w:rPr>
      <w:szCs w:val="20"/>
      <w:lang w:eastAsia="ar-SA"/>
    </w:rPr>
  </w:style>
  <w:style w:type="paragraph" w:customStyle="1" w:styleId="1f7">
    <w:name w:val="Заголовок 1д"/>
    <w:basedOn w:val="1"/>
    <w:next w:val="a"/>
    <w:rsid w:val="004A69C5"/>
    <w:pPr>
      <w:keepNext w:val="0"/>
      <w:keepLines w:val="0"/>
      <w:pageBreakBefore/>
      <w:spacing w:before="0" w:line="300" w:lineRule="exact"/>
      <w:jc w:val="center"/>
    </w:pPr>
    <w:rPr>
      <w:rFonts w:ascii="Arial" w:eastAsia="Times New Roman" w:hAnsi="Arial" w:cs="Times New Roman"/>
      <w:bCs w:val="0"/>
      <w:color w:val="auto"/>
      <w:kern w:val="1"/>
      <w:sz w:val="24"/>
      <w:szCs w:val="20"/>
      <w:lang w:eastAsia="ar-SA"/>
    </w:rPr>
  </w:style>
  <w:style w:type="paragraph" w:customStyle="1" w:styleId="2c">
    <w:name w:val="Заголовок 2д"/>
    <w:basedOn w:val="2"/>
    <w:next w:val="a"/>
    <w:rsid w:val="004A69C5"/>
    <w:pPr>
      <w:keepNext w:val="0"/>
      <w:widowControl/>
      <w:autoSpaceDE/>
      <w:autoSpaceDN/>
      <w:adjustRightInd/>
      <w:spacing w:before="0" w:after="0" w:line="300" w:lineRule="exact"/>
      <w:jc w:val="center"/>
    </w:pPr>
    <w:rPr>
      <w:rFonts w:cs="Times New Roman"/>
      <w:bCs w:val="0"/>
      <w:i w:val="0"/>
      <w:iCs w:val="0"/>
      <w:sz w:val="24"/>
      <w:szCs w:val="20"/>
      <w:lang w:eastAsia="ar-SA"/>
    </w:rPr>
  </w:style>
  <w:style w:type="paragraph" w:customStyle="1" w:styleId="36">
    <w:name w:val="Заголовок 3д"/>
    <w:basedOn w:val="3"/>
    <w:rsid w:val="004A69C5"/>
    <w:pPr>
      <w:keepNext w:val="0"/>
      <w:spacing w:line="300" w:lineRule="exact"/>
      <w:ind w:left="0"/>
      <w:jc w:val="center"/>
    </w:pPr>
    <w:rPr>
      <w:rFonts w:ascii="Arial" w:hAnsi="Arial" w:cs="Arial"/>
      <w:b/>
      <w:szCs w:val="20"/>
      <w:u w:val="none"/>
    </w:rPr>
  </w:style>
  <w:style w:type="paragraph" w:customStyle="1" w:styleId="46">
    <w:name w:val="Заголовок 4д"/>
    <w:basedOn w:val="a"/>
    <w:rsid w:val="004A69C5"/>
    <w:pPr>
      <w:spacing w:line="300" w:lineRule="exact"/>
      <w:jc w:val="center"/>
    </w:pPr>
    <w:rPr>
      <w:rFonts w:ascii="Arial" w:hAnsi="Arial" w:cs="Arial"/>
      <w:b/>
      <w:szCs w:val="20"/>
      <w:lang w:eastAsia="ar-SA"/>
    </w:rPr>
  </w:style>
  <w:style w:type="paragraph" w:customStyle="1" w:styleId="72">
    <w:name w:val="стиль7"/>
    <w:basedOn w:val="a"/>
    <w:rsid w:val="004A69C5"/>
    <w:pPr>
      <w:suppressAutoHyphens/>
      <w:spacing w:before="280" w:after="280"/>
    </w:pPr>
    <w:rPr>
      <w:sz w:val="20"/>
      <w:szCs w:val="20"/>
      <w:lang w:eastAsia="ar-SA"/>
    </w:rPr>
  </w:style>
  <w:style w:type="paragraph" w:customStyle="1" w:styleId="ConsCell">
    <w:name w:val="ConsCell"/>
    <w:uiPriority w:val="99"/>
    <w:rsid w:val="004A69C5"/>
    <w:pPr>
      <w:widowControl w:val="0"/>
      <w:suppressAutoHyphens/>
      <w:autoSpaceDE w:val="0"/>
      <w:spacing w:after="0" w:line="240" w:lineRule="auto"/>
      <w:ind w:right="19772"/>
    </w:pPr>
    <w:rPr>
      <w:rFonts w:ascii="Arial" w:eastAsia="Times New Roman" w:hAnsi="Arial" w:cs="Arial"/>
      <w:sz w:val="20"/>
      <w:szCs w:val="20"/>
      <w:lang w:eastAsia="ar-SA"/>
    </w:rPr>
  </w:style>
  <w:style w:type="paragraph" w:customStyle="1" w:styleId="2d">
    <w:name w:val="Текст2"/>
    <w:basedOn w:val="a"/>
    <w:rsid w:val="004A69C5"/>
    <w:rPr>
      <w:rFonts w:ascii="Courier New" w:hAnsi="Courier New" w:cs="Courier New"/>
      <w:sz w:val="20"/>
      <w:szCs w:val="20"/>
      <w:lang w:eastAsia="ar-SA"/>
    </w:rPr>
  </w:style>
  <w:style w:type="paragraph" w:customStyle="1" w:styleId="1f8">
    <w:name w:val="Без интервала1"/>
    <w:rsid w:val="004A69C5"/>
    <w:pPr>
      <w:suppressAutoHyphens/>
      <w:spacing w:after="0" w:line="240" w:lineRule="auto"/>
    </w:pPr>
    <w:rPr>
      <w:rFonts w:ascii="Calibri" w:eastAsia="Times New Roman" w:hAnsi="Calibri" w:cs="Calibri"/>
      <w:lang w:eastAsia="ar-SA"/>
    </w:rPr>
  </w:style>
  <w:style w:type="paragraph" w:styleId="afff3">
    <w:name w:val="Title"/>
    <w:basedOn w:val="a"/>
    <w:next w:val="aff7"/>
    <w:link w:val="afff4"/>
    <w:qFormat/>
    <w:rsid w:val="004A69C5"/>
    <w:pPr>
      <w:jc w:val="center"/>
    </w:pPr>
    <w:rPr>
      <w:b/>
      <w:bCs/>
      <w:sz w:val="28"/>
      <w:szCs w:val="28"/>
      <w:lang w:eastAsia="ar-SA"/>
    </w:rPr>
  </w:style>
  <w:style w:type="character" w:customStyle="1" w:styleId="afff4">
    <w:name w:val="Название Знак"/>
    <w:basedOn w:val="a0"/>
    <w:link w:val="afff3"/>
    <w:rsid w:val="004A69C5"/>
    <w:rPr>
      <w:rFonts w:ascii="Times New Roman" w:eastAsia="Times New Roman" w:hAnsi="Times New Roman" w:cs="Times New Roman"/>
      <w:b/>
      <w:bCs/>
      <w:sz w:val="28"/>
      <w:szCs w:val="28"/>
      <w:lang w:eastAsia="ar-SA"/>
    </w:rPr>
  </w:style>
  <w:style w:type="paragraph" w:customStyle="1" w:styleId="afff5">
    <w:name w:val="Знак Знак Знак Знак Знак"/>
    <w:basedOn w:val="a"/>
    <w:rsid w:val="004A69C5"/>
    <w:pPr>
      <w:spacing w:before="280" w:after="280"/>
    </w:pPr>
    <w:rPr>
      <w:rFonts w:ascii="Tahoma" w:hAnsi="Tahoma" w:cs="Tahoma"/>
      <w:sz w:val="20"/>
      <w:szCs w:val="20"/>
      <w:lang w:val="en-US" w:eastAsia="ar-SA"/>
    </w:rPr>
  </w:style>
  <w:style w:type="paragraph" w:customStyle="1" w:styleId="1f9">
    <w:name w:val="Обычный1"/>
    <w:basedOn w:val="a"/>
    <w:rsid w:val="004A69C5"/>
    <w:pPr>
      <w:pBdr>
        <w:top w:val="single" w:sz="8" w:space="31" w:color="C0C0C0"/>
      </w:pBdr>
      <w:shd w:val="clear" w:color="auto" w:fill="FFFFFF"/>
      <w:spacing w:after="300"/>
    </w:pPr>
    <w:rPr>
      <w:lang w:eastAsia="ar-SA"/>
    </w:rPr>
  </w:style>
  <w:style w:type="paragraph" w:customStyle="1" w:styleId="2e">
    <w:name w:val="Без интервала2"/>
    <w:rsid w:val="004A69C5"/>
    <w:pPr>
      <w:suppressAutoHyphens/>
      <w:spacing w:after="0" w:line="240" w:lineRule="auto"/>
    </w:pPr>
    <w:rPr>
      <w:rFonts w:ascii="Calibri" w:eastAsia="Times New Roman" w:hAnsi="Calibri" w:cs="Calibri"/>
      <w:lang w:eastAsia="ar-SA"/>
    </w:rPr>
  </w:style>
  <w:style w:type="paragraph" w:customStyle="1" w:styleId="afff6">
    <w:name w:val="Прижатый влево"/>
    <w:basedOn w:val="a"/>
    <w:next w:val="a"/>
    <w:rsid w:val="004A69C5"/>
    <w:pPr>
      <w:widowControl w:val="0"/>
      <w:autoSpaceDE w:val="0"/>
    </w:pPr>
    <w:rPr>
      <w:rFonts w:ascii="Arial" w:hAnsi="Arial" w:cs="Arial"/>
      <w:lang w:eastAsia="ar-SA"/>
    </w:rPr>
  </w:style>
  <w:style w:type="paragraph" w:customStyle="1" w:styleId="afff7">
    <w:name w:val="Знак Знак Знак Знак Знак Знак"/>
    <w:basedOn w:val="a"/>
    <w:rsid w:val="004A69C5"/>
    <w:pPr>
      <w:spacing w:before="280" w:after="280"/>
    </w:pPr>
    <w:rPr>
      <w:rFonts w:ascii="Tahoma" w:hAnsi="Tahoma" w:cs="Tahoma"/>
      <w:sz w:val="20"/>
      <w:szCs w:val="20"/>
      <w:lang w:val="en-US" w:eastAsia="ar-SA"/>
    </w:rPr>
  </w:style>
  <w:style w:type="paragraph" w:customStyle="1" w:styleId="37">
    <w:name w:val="Знак Знак3 Знак Знак"/>
    <w:basedOn w:val="a"/>
    <w:rsid w:val="004A69C5"/>
    <w:pPr>
      <w:spacing w:before="280" w:after="280" w:line="276" w:lineRule="auto"/>
      <w:ind w:firstLine="709"/>
      <w:jc w:val="both"/>
    </w:pPr>
    <w:rPr>
      <w:rFonts w:ascii="Tahoma" w:hAnsi="Tahoma" w:cs="Tahoma"/>
      <w:sz w:val="20"/>
      <w:szCs w:val="20"/>
      <w:lang w:val="en-US" w:eastAsia="ar-SA"/>
    </w:rPr>
  </w:style>
  <w:style w:type="paragraph" w:customStyle="1" w:styleId="322">
    <w:name w:val="Основной текст 32"/>
    <w:basedOn w:val="a"/>
    <w:rsid w:val="004A69C5"/>
    <w:pPr>
      <w:spacing w:after="120"/>
    </w:pPr>
    <w:rPr>
      <w:rFonts w:ascii="Calibri" w:eastAsia="Calibri" w:hAnsi="Calibri" w:cs="Calibri"/>
      <w:sz w:val="16"/>
      <w:szCs w:val="16"/>
      <w:lang w:val="en-US" w:eastAsia="ar-SA"/>
    </w:rPr>
  </w:style>
  <w:style w:type="paragraph" w:customStyle="1" w:styleId="Report">
    <w:name w:val="Report"/>
    <w:basedOn w:val="a"/>
    <w:rsid w:val="004A69C5"/>
    <w:pPr>
      <w:spacing w:line="360" w:lineRule="auto"/>
      <w:ind w:firstLine="567"/>
      <w:jc w:val="both"/>
    </w:pPr>
    <w:rPr>
      <w:szCs w:val="20"/>
      <w:lang w:eastAsia="ar-SA"/>
    </w:rPr>
  </w:style>
  <w:style w:type="paragraph" w:customStyle="1" w:styleId="p10">
    <w:name w:val="p10"/>
    <w:basedOn w:val="a"/>
    <w:rsid w:val="004A69C5"/>
    <w:pPr>
      <w:spacing w:before="280" w:after="280"/>
    </w:pPr>
    <w:rPr>
      <w:lang w:eastAsia="ar-SA"/>
    </w:rPr>
  </w:style>
  <w:style w:type="paragraph" w:styleId="38">
    <w:name w:val="Body Text Indent 3"/>
    <w:basedOn w:val="a"/>
    <w:link w:val="39"/>
    <w:rsid w:val="004A69C5"/>
    <w:pPr>
      <w:spacing w:after="120"/>
      <w:ind w:left="283"/>
    </w:pPr>
    <w:rPr>
      <w:sz w:val="16"/>
      <w:szCs w:val="16"/>
      <w:lang w:eastAsia="ar-SA"/>
    </w:rPr>
  </w:style>
  <w:style w:type="character" w:customStyle="1" w:styleId="39">
    <w:name w:val="Основной текст с отступом 3 Знак"/>
    <w:basedOn w:val="a0"/>
    <w:link w:val="38"/>
    <w:rsid w:val="004A69C5"/>
    <w:rPr>
      <w:rFonts w:ascii="Times New Roman" w:eastAsia="Times New Roman" w:hAnsi="Times New Roman" w:cs="Times New Roman"/>
      <w:sz w:val="16"/>
      <w:szCs w:val="16"/>
      <w:lang w:eastAsia="ar-SA"/>
    </w:rPr>
  </w:style>
  <w:style w:type="paragraph" w:customStyle="1" w:styleId="listparagraph">
    <w:name w:val="listparagraph"/>
    <w:basedOn w:val="a"/>
    <w:rsid w:val="004A69C5"/>
    <w:pPr>
      <w:suppressAutoHyphens/>
      <w:spacing w:before="280" w:after="280"/>
    </w:pPr>
    <w:rPr>
      <w:lang w:eastAsia="ar-SA"/>
    </w:rPr>
  </w:style>
  <w:style w:type="character" w:customStyle="1" w:styleId="1fa">
    <w:name w:val="Основной текст с отступом Знак1"/>
    <w:aliases w:val="Основной текст с отступом Знак1 Знак Знак,Основной текст с отступом Знак Знак Знак Знак,Основной текст с отступом Знак1 Знак Знак Знак Знак Знак,Основной текст с отступом Знак Знак Знак Знак Знак Знак Знак1"/>
    <w:basedOn w:val="a0"/>
    <w:locked/>
    <w:rsid w:val="004A69C5"/>
    <w:rPr>
      <w:sz w:val="28"/>
      <w:szCs w:val="24"/>
      <w:lang w:eastAsia="ar-SA"/>
    </w:rPr>
  </w:style>
  <w:style w:type="character" w:customStyle="1" w:styleId="apple-converted-space">
    <w:name w:val="apple-converted-space"/>
    <w:basedOn w:val="a0"/>
    <w:rsid w:val="003A5E8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file:///C:\&#1088;&#1077;&#1096;&#1077;&#1085;&#1080;&#1103;%20&#1044;&#1091;&#1084;&#1099;%202011\&#8470;%206%20&#1086;&#1090;%2023.09.11\&#1087;&#1088;&#1086;&#1075;&#1088;&#1072;&#1084;&#1084;&#1072;%20&#1088;&#1072;&#1079;&#1074;&#1080;&#1090;&#1080;&#1103;%20&#1087;&#1086;&#1089;&#1077;&#1083;&#1077;&#1085;&#1080;&#1103;.doc" TargetMode="External"/><Relationship Id="rId4" Type="http://schemas.openxmlformats.org/officeDocument/2006/relationships/webSettings" Target="webSettings.xml"/><Relationship Id="rId9" Type="http://schemas.openxmlformats.org/officeDocument/2006/relationships/hyperlink" Target="file:///C:\&#1088;&#1077;&#1096;&#1077;&#1085;&#1080;&#1103;%20&#1044;&#1091;&#1084;&#1099;%202011\&#8470;%206%20&#1086;&#1090;%2023.09.11\&#1087;&#1088;&#1086;&#1075;&#1088;&#1072;&#1084;&#1084;&#1072;%20&#1088;&#1072;&#1079;&#1074;&#1080;&#1090;&#1080;&#1103;%20&#1087;&#1086;&#1089;&#1077;&#1083;&#1077;&#1085;&#1080;&#110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35</Pages>
  <Words>9004</Words>
  <Characters>51323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60207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23</cp:revision>
  <cp:lastPrinted>2017-03-29T13:43:00Z</cp:lastPrinted>
  <dcterms:created xsi:type="dcterms:W3CDTF">2017-03-14T07:25:00Z</dcterms:created>
  <dcterms:modified xsi:type="dcterms:W3CDTF">2017-03-30T11:53:00Z</dcterms:modified>
</cp:coreProperties>
</file>